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Default Extension="emf" ContentType="image/x-emf"/>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Default Extension="png" ContentType="image/png"/>
  <Override PartName="/word/header19.xml" ContentType="application/vnd.openxmlformats-officedocument.wordprocessingml.header+xml"/>
  <Override PartName="/word/header2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FC0" w:rsidRPr="00F712C1" w:rsidRDefault="00F712C1" w:rsidP="00D813B7">
      <w:pPr>
        <w:pStyle w:val="Tytu"/>
      </w:pPr>
      <w:bookmarkStart w:id="0" w:name="_Toc53388628"/>
      <w:r w:rsidRPr="00F712C1">
        <w:t>SZCZEGÓŁOWY OPIS OSI PRIORYTETOWYCH REGIONALNEGO PROGRAMU OPERACYJNEGO WOJEWÓDZTWA ZACHODNIOPOMORSKIEGO 2014-2020</w:t>
      </w:r>
      <w:bookmarkEnd w:id="0"/>
    </w:p>
    <w:p w:rsidR="008F6FC0" w:rsidRPr="00E432E1" w:rsidRDefault="002C3856" w:rsidP="00E432E1">
      <w:pPr>
        <w:spacing w:after="200"/>
        <w:jc w:val="center"/>
        <w:rPr>
          <w:rFonts w:cs="Times New Roman"/>
          <w:b/>
        </w:rPr>
      </w:pPr>
      <w:r>
        <w:rPr>
          <w:rFonts w:cs="Times New Roman"/>
          <w:b/>
        </w:rPr>
        <w:t>EFS</w:t>
      </w:r>
    </w:p>
    <w:p w:rsidR="008F6FC0" w:rsidRPr="00E432E1" w:rsidRDefault="00794619" w:rsidP="00E432E1">
      <w:pPr>
        <w:spacing w:after="200"/>
        <w:jc w:val="center"/>
        <w:rPr>
          <w:rFonts w:cs="Times New Roman"/>
        </w:rPr>
      </w:pPr>
      <w:r w:rsidRPr="00794619">
        <w:rPr>
          <w:rFonts w:cs="Times New Roman"/>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7" o:spid="_x0000_i1025" type="#_x0000_t75" style="width:453.75pt;height:352.5pt;visibility:visible">
            <v:imagedata r:id="rId9" o:title=""/>
          </v:shape>
        </w:pict>
      </w:r>
    </w:p>
    <w:p w:rsidR="008F6FC0" w:rsidRPr="00E432E1" w:rsidRDefault="003B3C52" w:rsidP="00E432E1">
      <w:pPr>
        <w:spacing w:after="200"/>
        <w:jc w:val="center"/>
        <w:rPr>
          <w:rFonts w:cs="Times New Roman"/>
        </w:rPr>
      </w:pPr>
      <w:r w:rsidRPr="00C96E68">
        <w:rPr>
          <w:rFonts w:cs="Times New Roman"/>
        </w:rPr>
        <w:t>wersja</w:t>
      </w:r>
      <w:r w:rsidR="00827822" w:rsidRPr="00C96E68">
        <w:rPr>
          <w:rFonts w:cs="Times New Roman"/>
        </w:rPr>
        <w:t xml:space="preserve"> </w:t>
      </w:r>
      <w:r w:rsidR="00986D1F">
        <w:rPr>
          <w:rFonts w:cs="Times New Roman"/>
        </w:rPr>
        <w:t>4</w:t>
      </w:r>
      <w:r w:rsidR="003964E4">
        <w:rPr>
          <w:rFonts w:cs="Times New Roman"/>
        </w:rPr>
        <w:t>9</w:t>
      </w:r>
      <w:r w:rsidR="005E1E0C" w:rsidRPr="00C96E68">
        <w:rPr>
          <w:rFonts w:cs="Times New Roman"/>
        </w:rPr>
        <w:t>.0</w:t>
      </w:r>
      <w:r w:rsidR="00F712C1" w:rsidRPr="00C96E68">
        <w:rPr>
          <w:rFonts w:cs="Times New Roman"/>
        </w:rPr>
        <w:t>–</w:t>
      </w:r>
      <w:r w:rsidR="00986D1F">
        <w:rPr>
          <w:rFonts w:cs="Times New Roman"/>
        </w:rPr>
        <w:t xml:space="preserve">   </w:t>
      </w:r>
      <w:r w:rsidR="001C2808">
        <w:rPr>
          <w:rFonts w:cs="Times New Roman"/>
        </w:rPr>
        <w:t>7 października</w:t>
      </w:r>
      <w:r w:rsidR="00386260">
        <w:rPr>
          <w:rFonts w:cs="Times New Roman"/>
        </w:rPr>
        <w:t xml:space="preserve"> </w:t>
      </w:r>
      <w:r w:rsidR="00986D1F">
        <w:rPr>
          <w:rFonts w:cs="Times New Roman"/>
        </w:rPr>
        <w:t>2020</w:t>
      </w:r>
      <w:r w:rsidR="000B0F27">
        <w:rPr>
          <w:rFonts w:cs="Times New Roman"/>
        </w:rPr>
        <w:t xml:space="preserve"> </w:t>
      </w:r>
      <w:r w:rsidR="00755494">
        <w:rPr>
          <w:rFonts w:cs="Times New Roman"/>
        </w:rPr>
        <w:t>r.</w:t>
      </w:r>
      <w:r w:rsidR="00522B41">
        <w:rPr>
          <w:rFonts w:cs="Times New Roman"/>
        </w:rPr>
        <w:t xml:space="preserve"> </w:t>
      </w:r>
    </w:p>
    <w:p w:rsidR="008F6FC0" w:rsidRDefault="008F6FC0"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Default="006553AD" w:rsidP="00E432E1">
      <w:pPr>
        <w:spacing w:after="200"/>
        <w:rPr>
          <w:rFonts w:cs="Times New Roman"/>
        </w:rPr>
      </w:pPr>
    </w:p>
    <w:p w:rsidR="006553AD" w:rsidRPr="00E432E1" w:rsidRDefault="006553AD" w:rsidP="00E432E1">
      <w:pPr>
        <w:spacing w:after="200"/>
        <w:rPr>
          <w:rFonts w:cs="Times New Roman"/>
        </w:rPr>
      </w:pPr>
      <w:r>
        <w:rPr>
          <w:rFonts w:cs="Times New Roman"/>
        </w:rPr>
        <w:tab/>
      </w:r>
    </w:p>
    <w:p w:rsidR="006553AD" w:rsidRDefault="00794619" w:rsidP="00D813B7">
      <w:pPr>
        <w:spacing w:after="200"/>
        <w:ind w:left="1985"/>
        <w:jc w:val="center"/>
        <w:rPr>
          <w:rFonts w:cs="Times New Roman"/>
        </w:rPr>
      </w:pPr>
      <w:r w:rsidRPr="00794619">
        <w:rPr>
          <w:noProof/>
        </w:rPr>
        <w:pict>
          <v:shape id="Obraz 9" o:spid="_x0000_s1026" type="#_x0000_t75" style="position:absolute;left:0;text-align:left;margin-left:0;margin-top:0;width:453.6pt;height:50.75pt;z-index:251657728;visibility:visible;mso-position-horizontal:center;mso-position-horizontal-relative:margin;mso-position-vertical:bottom;mso-position-vertical-relative:margin">
            <v:imagedata r:id="rId10" o:title=""/>
            <w10:wrap type="square" anchorx="margin" anchory="margin"/>
          </v:shape>
        </w:pict>
      </w:r>
    </w:p>
    <w:p w:rsidR="006553AD" w:rsidRPr="00E432E1" w:rsidRDefault="006553AD" w:rsidP="00E432E1">
      <w:pPr>
        <w:spacing w:after="200"/>
        <w:rPr>
          <w:rFonts w:cs="Times New Roman"/>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p>
    <w:p w:rsidR="008F6FC0" w:rsidRPr="0059042E" w:rsidRDefault="008F6FC0" w:rsidP="00E432E1">
      <w:pPr>
        <w:keepNext/>
        <w:keepLines/>
        <w:spacing w:before="480"/>
        <w:rPr>
          <w:rFonts w:eastAsia="Times New Roman" w:cs="Times New Roman"/>
          <w:b/>
          <w:bCs/>
          <w:color w:val="000000"/>
          <w:lang w:eastAsia="pl-PL"/>
        </w:rPr>
      </w:pPr>
      <w:r w:rsidRPr="0059042E">
        <w:rPr>
          <w:rFonts w:eastAsia="Times New Roman" w:cs="Times New Roman"/>
          <w:b/>
          <w:bCs/>
          <w:color w:val="000000"/>
          <w:lang w:eastAsia="pl-PL"/>
        </w:rPr>
        <w:lastRenderedPageBreak/>
        <w:t>Spis treści</w:t>
      </w:r>
    </w:p>
    <w:p w:rsidR="007054D9" w:rsidRDefault="00794619">
      <w:pPr>
        <w:pStyle w:val="Spistreci1"/>
        <w:tabs>
          <w:tab w:val="right" w:leader="dot" w:pos="9062"/>
        </w:tabs>
        <w:rPr>
          <w:rFonts w:asciiTheme="minorHAnsi" w:eastAsiaTheme="minorEastAsia" w:hAnsiTheme="minorHAnsi" w:cstheme="minorBidi"/>
          <w:noProof/>
          <w:lang w:eastAsia="pl-PL"/>
        </w:rPr>
      </w:pPr>
      <w:r w:rsidRPr="00794619">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794619">
        <w:rPr>
          <w:rFonts w:ascii="Myriad Pro" w:hAnsi="Myriad Pro"/>
          <w:sz w:val="20"/>
          <w:szCs w:val="20"/>
          <w:highlight w:val="lightGray"/>
        </w:rPr>
        <w:fldChar w:fldCharType="separate"/>
      </w:r>
      <w:hyperlink w:anchor="_Toc53388628" w:history="1">
        <w:r w:rsidR="007054D9" w:rsidRPr="00D8221F">
          <w:rPr>
            <w:rStyle w:val="Hipercze"/>
            <w:noProof/>
          </w:rPr>
          <w:t>SZCZEGÓŁOWY OPIS OSI PRIORYTETOWYCH REGIONALNEGO PROGRAMU OPERACYJNEGO WOJEWÓDZTWA ZACHODNIOPOMORSKIEGO 2014-2020</w:t>
        </w:r>
        <w:r w:rsidR="007054D9">
          <w:rPr>
            <w:noProof/>
            <w:webHidden/>
          </w:rPr>
          <w:tab/>
        </w:r>
        <w:r w:rsidR="007054D9">
          <w:rPr>
            <w:noProof/>
            <w:webHidden/>
          </w:rPr>
          <w:fldChar w:fldCharType="begin"/>
        </w:r>
        <w:r w:rsidR="007054D9">
          <w:rPr>
            <w:noProof/>
            <w:webHidden/>
          </w:rPr>
          <w:instrText xml:space="preserve"> PAGEREF _Toc53388628 \h </w:instrText>
        </w:r>
        <w:r w:rsidR="007054D9">
          <w:rPr>
            <w:noProof/>
            <w:webHidden/>
          </w:rPr>
        </w:r>
        <w:r w:rsidR="007054D9">
          <w:rPr>
            <w:noProof/>
            <w:webHidden/>
          </w:rPr>
          <w:fldChar w:fldCharType="separate"/>
        </w:r>
        <w:r w:rsidR="007054D9">
          <w:rPr>
            <w:noProof/>
            <w:webHidden/>
          </w:rPr>
          <w:t>1</w:t>
        </w:r>
        <w:r w:rsidR="007054D9">
          <w:rPr>
            <w:noProof/>
            <w:webHidden/>
          </w:rPr>
          <w:fldChar w:fldCharType="end"/>
        </w:r>
      </w:hyperlink>
    </w:p>
    <w:p w:rsidR="007054D9" w:rsidRDefault="007054D9">
      <w:pPr>
        <w:pStyle w:val="Spistreci2"/>
        <w:tabs>
          <w:tab w:val="right" w:leader="dot" w:pos="9062"/>
        </w:tabs>
        <w:rPr>
          <w:rFonts w:asciiTheme="minorHAnsi" w:eastAsiaTheme="minorEastAsia" w:hAnsiTheme="minorHAnsi" w:cstheme="minorBidi"/>
          <w:noProof/>
          <w:sz w:val="22"/>
          <w:szCs w:val="22"/>
          <w:lang w:eastAsia="pl-PL"/>
        </w:rPr>
      </w:pPr>
      <w:hyperlink w:anchor="_Toc53388629" w:history="1">
        <w:r w:rsidRPr="00D8221F">
          <w:rPr>
            <w:rStyle w:val="Hipercze"/>
            <w:rFonts w:ascii="MyriadPro-Bold" w:eastAsia="Times New Roman" w:hAnsi="MyriadPro-Bold" w:cs="MyriadPro-Bold"/>
            <w:b/>
            <w:noProof/>
            <w:lang w:eastAsia="pl-PL"/>
          </w:rPr>
          <w:t>VI RYNEK PRACY</w:t>
        </w:r>
        <w:r>
          <w:rPr>
            <w:noProof/>
            <w:webHidden/>
          </w:rPr>
          <w:tab/>
        </w:r>
        <w:r>
          <w:rPr>
            <w:noProof/>
            <w:webHidden/>
          </w:rPr>
          <w:fldChar w:fldCharType="begin"/>
        </w:r>
        <w:r>
          <w:rPr>
            <w:noProof/>
            <w:webHidden/>
          </w:rPr>
          <w:instrText xml:space="preserve"> PAGEREF _Toc53388629 \h </w:instrText>
        </w:r>
        <w:r>
          <w:rPr>
            <w:noProof/>
            <w:webHidden/>
          </w:rPr>
        </w:r>
        <w:r>
          <w:rPr>
            <w:noProof/>
            <w:webHidden/>
          </w:rPr>
          <w:fldChar w:fldCharType="separate"/>
        </w:r>
        <w:r>
          <w:rPr>
            <w:noProof/>
            <w:webHidden/>
          </w:rPr>
          <w:t>5</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0" w:history="1">
        <w:r w:rsidRPr="00D8221F">
          <w:rPr>
            <w:rStyle w:val="Hipercze"/>
            <w:bCs/>
            <w:noProof/>
          </w:rPr>
          <w:t>6.1 Usługi rozwojowe skierowane do przedsiębiorców i pracowników przedsiębiorstw na podstawie systemu popytowego</w:t>
        </w:r>
        <w:r>
          <w:rPr>
            <w:noProof/>
            <w:webHidden/>
          </w:rPr>
          <w:tab/>
        </w:r>
        <w:r>
          <w:rPr>
            <w:noProof/>
            <w:webHidden/>
          </w:rPr>
          <w:fldChar w:fldCharType="begin"/>
        </w:r>
        <w:r>
          <w:rPr>
            <w:noProof/>
            <w:webHidden/>
          </w:rPr>
          <w:instrText xml:space="preserve"> PAGEREF _Toc53388630 \h </w:instrText>
        </w:r>
        <w:r>
          <w:rPr>
            <w:noProof/>
            <w:webHidden/>
          </w:rPr>
        </w:r>
        <w:r>
          <w:rPr>
            <w:noProof/>
            <w:webHidden/>
          </w:rPr>
          <w:fldChar w:fldCharType="separate"/>
        </w:r>
        <w:r>
          <w:rPr>
            <w:noProof/>
            <w:webHidden/>
          </w:rPr>
          <w:t>7</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1" w:history="1">
        <w:r w:rsidRPr="00D8221F">
          <w:rPr>
            <w:rStyle w:val="Hipercze"/>
            <w:bCs/>
            <w:noProof/>
          </w:rPr>
          <w:t>6.2 Wsparcie adresowane do przedsiębiorstw odczuwających negatywne skutki zmian gospodarczych oraz ich pracowników, mające na celu wspomaganie procesów adaptacyjnych</w:t>
        </w:r>
        <w:r>
          <w:rPr>
            <w:noProof/>
            <w:webHidden/>
          </w:rPr>
          <w:tab/>
        </w:r>
        <w:r>
          <w:rPr>
            <w:noProof/>
            <w:webHidden/>
          </w:rPr>
          <w:fldChar w:fldCharType="begin"/>
        </w:r>
        <w:r>
          <w:rPr>
            <w:noProof/>
            <w:webHidden/>
          </w:rPr>
          <w:instrText xml:space="preserve"> PAGEREF _Toc53388631 \h </w:instrText>
        </w:r>
        <w:r>
          <w:rPr>
            <w:noProof/>
            <w:webHidden/>
          </w:rPr>
        </w:r>
        <w:r>
          <w:rPr>
            <w:noProof/>
            <w:webHidden/>
          </w:rPr>
          <w:fldChar w:fldCharType="separate"/>
        </w:r>
        <w:r>
          <w:rPr>
            <w:noProof/>
            <w:webHidden/>
          </w:rPr>
          <w:t>12</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2" w:history="1">
        <w:r w:rsidRPr="00D8221F">
          <w:rPr>
            <w:rStyle w:val="Hipercze"/>
            <w:bCs/>
            <w:noProof/>
          </w:rPr>
          <w:t>6.3 Wsparcie dla osób zwolnionych, przewidzianych do zwolnienia lub zagrożonych zwolnieniem z pracy z przyczyn dotyczących zakładu pracy, realizowane w formie tworzenia i wdrażania programów typu outplacement</w:t>
        </w:r>
        <w:r>
          <w:rPr>
            <w:noProof/>
            <w:webHidden/>
          </w:rPr>
          <w:tab/>
        </w:r>
        <w:r>
          <w:rPr>
            <w:noProof/>
            <w:webHidden/>
          </w:rPr>
          <w:fldChar w:fldCharType="begin"/>
        </w:r>
        <w:r>
          <w:rPr>
            <w:noProof/>
            <w:webHidden/>
          </w:rPr>
          <w:instrText xml:space="preserve"> PAGEREF _Toc53388632 \h </w:instrText>
        </w:r>
        <w:r>
          <w:rPr>
            <w:noProof/>
            <w:webHidden/>
          </w:rPr>
        </w:r>
        <w:r>
          <w:rPr>
            <w:noProof/>
            <w:webHidden/>
          </w:rPr>
          <w:fldChar w:fldCharType="separate"/>
        </w:r>
        <w:r>
          <w:rPr>
            <w:noProof/>
            <w:webHidden/>
          </w:rPr>
          <w:t>16</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3" w:history="1">
        <w:r w:rsidRPr="00D8221F">
          <w:rPr>
            <w:rStyle w:val="Hipercze"/>
            <w:bCs/>
            <w:noProof/>
          </w:rPr>
          <w:t>6.4 Wsparcie przedsiębiorczości, samozatrudnienia oraz tworzenia nowych miejsc pracy, poprzez środki finansowe na rozpoczęcie działalności gospodarczej oraz wsparcie szkoleniowe</w:t>
        </w:r>
        <w:r>
          <w:rPr>
            <w:noProof/>
            <w:webHidden/>
          </w:rPr>
          <w:tab/>
        </w:r>
        <w:r>
          <w:rPr>
            <w:noProof/>
            <w:webHidden/>
          </w:rPr>
          <w:fldChar w:fldCharType="begin"/>
        </w:r>
        <w:r>
          <w:rPr>
            <w:noProof/>
            <w:webHidden/>
          </w:rPr>
          <w:instrText xml:space="preserve"> PAGEREF _Toc53388633 \h </w:instrText>
        </w:r>
        <w:r>
          <w:rPr>
            <w:noProof/>
            <w:webHidden/>
          </w:rPr>
        </w:r>
        <w:r>
          <w:rPr>
            <w:noProof/>
            <w:webHidden/>
          </w:rPr>
          <w:fldChar w:fldCharType="separate"/>
        </w:r>
        <w:r>
          <w:rPr>
            <w:noProof/>
            <w:webHidden/>
          </w:rPr>
          <w:t>20</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4" w:history="1">
        <w:r w:rsidRPr="00D8221F">
          <w:rPr>
            <w:rStyle w:val="Hipercze"/>
            <w:bCs/>
            <w:noProof/>
          </w:rPr>
          <w:t>6.5 Kompleksowe wsparcie głównie dla osób bezrobotnych,  biernych zawodowo  zwłaszcza znajdujących się w szczególnie trudnej sytuacji na rynku pracy obejmujące pomoc w aktywnym poszukiwaniu pracy oraz działania na rzecz podnoszenia kwalifikacji zawodowych</w:t>
        </w:r>
        <w:r>
          <w:rPr>
            <w:noProof/>
            <w:webHidden/>
          </w:rPr>
          <w:tab/>
        </w:r>
        <w:r>
          <w:rPr>
            <w:noProof/>
            <w:webHidden/>
          </w:rPr>
          <w:fldChar w:fldCharType="begin"/>
        </w:r>
        <w:r>
          <w:rPr>
            <w:noProof/>
            <w:webHidden/>
          </w:rPr>
          <w:instrText xml:space="preserve"> PAGEREF _Toc53388634 \h </w:instrText>
        </w:r>
        <w:r>
          <w:rPr>
            <w:noProof/>
            <w:webHidden/>
          </w:rPr>
        </w:r>
        <w:r>
          <w:rPr>
            <w:noProof/>
            <w:webHidden/>
          </w:rPr>
          <w:fldChar w:fldCharType="separate"/>
        </w:r>
        <w:r>
          <w:rPr>
            <w:noProof/>
            <w:webHidden/>
          </w:rPr>
          <w:t>29</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5" w:history="1">
        <w:r w:rsidRPr="00D8221F">
          <w:rPr>
            <w:rStyle w:val="Hipercze"/>
            <w:bCs/>
            <w:noProof/>
          </w:rPr>
          <w:t>6.6 Programy zapewnienia i zwiększenia dostępu do opieki nad dziećmi w wieku do lat 3</w:t>
        </w:r>
        <w:r>
          <w:rPr>
            <w:noProof/>
            <w:webHidden/>
          </w:rPr>
          <w:tab/>
        </w:r>
        <w:r>
          <w:rPr>
            <w:noProof/>
            <w:webHidden/>
          </w:rPr>
          <w:fldChar w:fldCharType="begin"/>
        </w:r>
        <w:r>
          <w:rPr>
            <w:noProof/>
            <w:webHidden/>
          </w:rPr>
          <w:instrText xml:space="preserve"> PAGEREF _Toc53388635 \h </w:instrText>
        </w:r>
        <w:r>
          <w:rPr>
            <w:noProof/>
            <w:webHidden/>
          </w:rPr>
        </w:r>
        <w:r>
          <w:rPr>
            <w:noProof/>
            <w:webHidden/>
          </w:rPr>
          <w:fldChar w:fldCharType="separate"/>
        </w:r>
        <w:r>
          <w:rPr>
            <w:noProof/>
            <w:webHidden/>
          </w:rPr>
          <w:t>40</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6" w:history="1">
        <w:r w:rsidRPr="00D8221F">
          <w:rPr>
            <w:rStyle w:val="Hipercze"/>
            <w:bCs/>
            <w:noProof/>
          </w:rPr>
          <w:t>6.7 Programy zapewnienia i zwiększenia dostępu do opieki nad dziećmi w wieku do lat 3 w ramach Kontraktów Samorządowych</w:t>
        </w:r>
        <w:r>
          <w:rPr>
            <w:noProof/>
            <w:webHidden/>
          </w:rPr>
          <w:tab/>
        </w:r>
        <w:r>
          <w:rPr>
            <w:noProof/>
            <w:webHidden/>
          </w:rPr>
          <w:fldChar w:fldCharType="begin"/>
        </w:r>
        <w:r>
          <w:rPr>
            <w:noProof/>
            <w:webHidden/>
          </w:rPr>
          <w:instrText xml:space="preserve"> PAGEREF _Toc53388636 \h </w:instrText>
        </w:r>
        <w:r>
          <w:rPr>
            <w:noProof/>
            <w:webHidden/>
          </w:rPr>
        </w:r>
        <w:r>
          <w:rPr>
            <w:noProof/>
            <w:webHidden/>
          </w:rPr>
          <w:fldChar w:fldCharType="separate"/>
        </w:r>
        <w:r>
          <w:rPr>
            <w:noProof/>
            <w:webHidden/>
          </w:rPr>
          <w:t>46</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7" w:history="1">
        <w:r w:rsidRPr="00D8221F">
          <w:rPr>
            <w:rStyle w:val="Hipercze"/>
            <w:bCs/>
            <w:noProof/>
          </w:rPr>
          <w:t>6.8 Wdrożenie kompleksowych programów zdrowotnych oraz przedsięwzięć zapobiegających istotnym problemom zdrowotnym regionu oraz dotyczących chorób negatywnie wpływających na rynek pracy, ułatwiających powroty do pracy, umożliwiające wydłużenie aktywności zawodowej oraz zwiększenie zgłaszalności na badania profilaktyczne</w:t>
        </w:r>
        <w:r>
          <w:rPr>
            <w:noProof/>
            <w:webHidden/>
          </w:rPr>
          <w:tab/>
        </w:r>
        <w:r>
          <w:rPr>
            <w:noProof/>
            <w:webHidden/>
          </w:rPr>
          <w:fldChar w:fldCharType="begin"/>
        </w:r>
        <w:r>
          <w:rPr>
            <w:noProof/>
            <w:webHidden/>
          </w:rPr>
          <w:instrText xml:space="preserve"> PAGEREF _Toc53388637 \h </w:instrText>
        </w:r>
        <w:r>
          <w:rPr>
            <w:noProof/>
            <w:webHidden/>
          </w:rPr>
        </w:r>
        <w:r>
          <w:rPr>
            <w:noProof/>
            <w:webHidden/>
          </w:rPr>
          <w:fldChar w:fldCharType="separate"/>
        </w:r>
        <w:r>
          <w:rPr>
            <w:noProof/>
            <w:webHidden/>
          </w:rPr>
          <w:t>51</w:t>
        </w:r>
        <w:r>
          <w:rPr>
            <w:noProof/>
            <w:webHidden/>
          </w:rPr>
          <w:fldChar w:fldCharType="end"/>
        </w:r>
      </w:hyperlink>
    </w:p>
    <w:p w:rsidR="007054D9" w:rsidRDefault="007054D9">
      <w:pPr>
        <w:pStyle w:val="Spistreci2"/>
        <w:tabs>
          <w:tab w:val="right" w:leader="dot" w:pos="9062"/>
        </w:tabs>
        <w:rPr>
          <w:rFonts w:asciiTheme="minorHAnsi" w:eastAsiaTheme="minorEastAsia" w:hAnsiTheme="minorHAnsi" w:cstheme="minorBidi"/>
          <w:noProof/>
          <w:sz w:val="22"/>
          <w:szCs w:val="22"/>
          <w:lang w:eastAsia="pl-PL"/>
        </w:rPr>
      </w:pPr>
      <w:hyperlink w:anchor="_Toc53388638" w:history="1">
        <w:r w:rsidRPr="00D8221F">
          <w:rPr>
            <w:rStyle w:val="Hipercze"/>
            <w:rFonts w:ascii="MyriadPro-Bold" w:eastAsia="Times New Roman" w:hAnsi="MyriadPro-Bold" w:cs="MyriadPro-Bold"/>
            <w:b/>
            <w:noProof/>
          </w:rPr>
          <w:t>VII WŁĄCZENIE SPOŁECZNE</w:t>
        </w:r>
        <w:r>
          <w:rPr>
            <w:noProof/>
            <w:webHidden/>
          </w:rPr>
          <w:tab/>
        </w:r>
        <w:r>
          <w:rPr>
            <w:noProof/>
            <w:webHidden/>
          </w:rPr>
          <w:fldChar w:fldCharType="begin"/>
        </w:r>
        <w:r>
          <w:rPr>
            <w:noProof/>
            <w:webHidden/>
          </w:rPr>
          <w:instrText xml:space="preserve"> PAGEREF _Toc53388638 \h </w:instrText>
        </w:r>
        <w:r>
          <w:rPr>
            <w:noProof/>
            <w:webHidden/>
          </w:rPr>
        </w:r>
        <w:r>
          <w:rPr>
            <w:noProof/>
            <w:webHidden/>
          </w:rPr>
          <w:fldChar w:fldCharType="separate"/>
        </w:r>
        <w:r>
          <w:rPr>
            <w:noProof/>
            <w:webHidden/>
          </w:rPr>
          <w:t>60</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39" w:history="1">
        <w:r w:rsidRPr="00D8221F">
          <w:rPr>
            <w:rStyle w:val="Hipercze"/>
            <w:bCs/>
            <w:noProof/>
          </w:rPr>
          <w:t>7.1 Programy na rzecz integracji osób i rodzin zagrożonych ubóstwem i/lub wykluczeniem społecznym ukierunkowane na aktywizację społeczno-zawodową wykorzystującą instrumenty aktywizacji edukacyjnej, społecznej, zawodowej</w:t>
        </w:r>
        <w:r>
          <w:rPr>
            <w:noProof/>
            <w:webHidden/>
          </w:rPr>
          <w:tab/>
        </w:r>
        <w:r>
          <w:rPr>
            <w:noProof/>
            <w:webHidden/>
          </w:rPr>
          <w:fldChar w:fldCharType="begin"/>
        </w:r>
        <w:r>
          <w:rPr>
            <w:noProof/>
            <w:webHidden/>
          </w:rPr>
          <w:instrText xml:space="preserve"> PAGEREF _Toc53388639 \h </w:instrText>
        </w:r>
        <w:r>
          <w:rPr>
            <w:noProof/>
            <w:webHidden/>
          </w:rPr>
        </w:r>
        <w:r>
          <w:rPr>
            <w:noProof/>
            <w:webHidden/>
          </w:rPr>
          <w:fldChar w:fldCharType="separate"/>
        </w:r>
        <w:r>
          <w:rPr>
            <w:noProof/>
            <w:webHidden/>
          </w:rPr>
          <w:t>62</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0" w:history="1">
        <w:r w:rsidRPr="00D8221F">
          <w:rPr>
            <w:rStyle w:val="Hipercze"/>
            <w:bCs/>
            <w:noProof/>
          </w:rPr>
          <w:t xml:space="preserve">7.2 </w:t>
        </w:r>
        <w:r w:rsidRPr="00D8221F">
          <w:rPr>
            <w:rStyle w:val="Hipercze"/>
            <w:noProof/>
          </w:rPr>
          <w:t>Wsparcie dla tworzenia podmiotów integracji społecznej oraz podmiotów działających na rzecz aktywizacji społeczno-zawodowej</w:t>
        </w:r>
        <w:r>
          <w:rPr>
            <w:noProof/>
            <w:webHidden/>
          </w:rPr>
          <w:tab/>
        </w:r>
        <w:r>
          <w:rPr>
            <w:noProof/>
            <w:webHidden/>
          </w:rPr>
          <w:fldChar w:fldCharType="begin"/>
        </w:r>
        <w:r>
          <w:rPr>
            <w:noProof/>
            <w:webHidden/>
          </w:rPr>
          <w:instrText xml:space="preserve"> PAGEREF _Toc53388640 \h </w:instrText>
        </w:r>
        <w:r>
          <w:rPr>
            <w:noProof/>
            <w:webHidden/>
          </w:rPr>
        </w:r>
        <w:r>
          <w:rPr>
            <w:noProof/>
            <w:webHidden/>
          </w:rPr>
          <w:fldChar w:fldCharType="separate"/>
        </w:r>
        <w:r>
          <w:rPr>
            <w:noProof/>
            <w:webHidden/>
          </w:rPr>
          <w:t>69</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1" w:history="1">
        <w:r w:rsidRPr="00D8221F">
          <w:rPr>
            <w:rStyle w:val="Hipercze"/>
            <w:bCs/>
            <w:noProof/>
          </w:rPr>
          <w:t>7.3 Wsparcie dla utworzenia i/lub funkcjonowania (w tym wzmocnienia potencjału) instytucji wspierających ekonomię społeczną zgodnie z Krajowym Programem Rozwoju Ekonomii Społecznej</w:t>
        </w:r>
        <w:r>
          <w:rPr>
            <w:noProof/>
            <w:webHidden/>
          </w:rPr>
          <w:tab/>
        </w:r>
        <w:r>
          <w:rPr>
            <w:noProof/>
            <w:webHidden/>
          </w:rPr>
          <w:fldChar w:fldCharType="begin"/>
        </w:r>
        <w:r>
          <w:rPr>
            <w:noProof/>
            <w:webHidden/>
          </w:rPr>
          <w:instrText xml:space="preserve"> PAGEREF _Toc53388641 \h </w:instrText>
        </w:r>
        <w:r>
          <w:rPr>
            <w:noProof/>
            <w:webHidden/>
          </w:rPr>
        </w:r>
        <w:r>
          <w:rPr>
            <w:noProof/>
            <w:webHidden/>
          </w:rPr>
          <w:fldChar w:fldCharType="separate"/>
        </w:r>
        <w:r>
          <w:rPr>
            <w:noProof/>
            <w:webHidden/>
          </w:rPr>
          <w:t>74</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2" w:history="1">
        <w:r w:rsidRPr="00D8221F">
          <w:rPr>
            <w:rStyle w:val="Hipercze"/>
            <w:bCs/>
            <w:noProof/>
          </w:rPr>
          <w:t>7.4 Tworzenie miejsc pracy w sektorze ekonomii społecznej m.in. poprzez wsparcie na tworzenie przedsiębiorstw społecznych (w szczególności spółdzielni socjalnych)</w:t>
        </w:r>
        <w:r>
          <w:rPr>
            <w:noProof/>
            <w:webHidden/>
          </w:rPr>
          <w:tab/>
        </w:r>
        <w:r>
          <w:rPr>
            <w:noProof/>
            <w:webHidden/>
          </w:rPr>
          <w:fldChar w:fldCharType="begin"/>
        </w:r>
        <w:r>
          <w:rPr>
            <w:noProof/>
            <w:webHidden/>
          </w:rPr>
          <w:instrText xml:space="preserve"> PAGEREF _Toc53388642 \h </w:instrText>
        </w:r>
        <w:r>
          <w:rPr>
            <w:noProof/>
            <w:webHidden/>
          </w:rPr>
        </w:r>
        <w:r>
          <w:rPr>
            <w:noProof/>
            <w:webHidden/>
          </w:rPr>
          <w:fldChar w:fldCharType="separate"/>
        </w:r>
        <w:r>
          <w:rPr>
            <w:noProof/>
            <w:webHidden/>
          </w:rPr>
          <w:t>80</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3" w:history="1">
        <w:r w:rsidRPr="00D8221F">
          <w:rPr>
            <w:rStyle w:val="Hipercze"/>
            <w:bCs/>
            <w:noProof/>
          </w:rPr>
          <w:t>7.5 Koordynacja rozwoju sektora ekonomii społecznej oraz wsparcie rozwoju sieci kooperacji i partnerstw ekonomii społecznej w województwie</w:t>
        </w:r>
        <w:r>
          <w:rPr>
            <w:noProof/>
            <w:webHidden/>
          </w:rPr>
          <w:tab/>
        </w:r>
        <w:r>
          <w:rPr>
            <w:noProof/>
            <w:webHidden/>
          </w:rPr>
          <w:fldChar w:fldCharType="begin"/>
        </w:r>
        <w:r>
          <w:rPr>
            <w:noProof/>
            <w:webHidden/>
          </w:rPr>
          <w:instrText xml:space="preserve"> PAGEREF _Toc53388643 \h </w:instrText>
        </w:r>
        <w:r>
          <w:rPr>
            <w:noProof/>
            <w:webHidden/>
          </w:rPr>
        </w:r>
        <w:r>
          <w:rPr>
            <w:noProof/>
            <w:webHidden/>
          </w:rPr>
          <w:fldChar w:fldCharType="separate"/>
        </w:r>
        <w:r>
          <w:rPr>
            <w:noProof/>
            <w:webHidden/>
          </w:rPr>
          <w:t>85</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4" w:history="1">
        <w:r w:rsidRPr="00D8221F">
          <w:rPr>
            <w:rStyle w:val="Hipercze"/>
            <w:bCs/>
            <w:noProof/>
          </w:rPr>
          <w:t>7.6 Wsparcie rozwoju usług społecznych świadczonych w interesie ogólnym</w:t>
        </w:r>
        <w:r>
          <w:rPr>
            <w:noProof/>
            <w:webHidden/>
          </w:rPr>
          <w:tab/>
        </w:r>
        <w:r>
          <w:rPr>
            <w:noProof/>
            <w:webHidden/>
          </w:rPr>
          <w:fldChar w:fldCharType="begin"/>
        </w:r>
        <w:r>
          <w:rPr>
            <w:noProof/>
            <w:webHidden/>
          </w:rPr>
          <w:instrText xml:space="preserve"> PAGEREF _Toc53388644 \h </w:instrText>
        </w:r>
        <w:r>
          <w:rPr>
            <w:noProof/>
            <w:webHidden/>
          </w:rPr>
        </w:r>
        <w:r>
          <w:rPr>
            <w:noProof/>
            <w:webHidden/>
          </w:rPr>
          <w:fldChar w:fldCharType="separate"/>
        </w:r>
        <w:r>
          <w:rPr>
            <w:noProof/>
            <w:webHidden/>
          </w:rPr>
          <w:t>91</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5" w:history="1">
        <w:r w:rsidRPr="00D8221F">
          <w:rPr>
            <w:rStyle w:val="Hipercze"/>
            <w:bCs/>
            <w:noProof/>
          </w:rPr>
          <w:t>7.7 Wdrożenie programów wczesnego wykrywania wad rozwojowych i rehabilitacji dzieci z niepełnosprawnościami oraz zagrożonych niepełnosprawnością</w:t>
        </w:r>
        <w:r>
          <w:rPr>
            <w:noProof/>
            <w:webHidden/>
          </w:rPr>
          <w:tab/>
        </w:r>
        <w:r>
          <w:rPr>
            <w:noProof/>
            <w:webHidden/>
          </w:rPr>
          <w:fldChar w:fldCharType="begin"/>
        </w:r>
        <w:r>
          <w:rPr>
            <w:noProof/>
            <w:webHidden/>
          </w:rPr>
          <w:instrText xml:space="preserve"> PAGEREF _Toc53388645 \h </w:instrText>
        </w:r>
        <w:r>
          <w:rPr>
            <w:noProof/>
            <w:webHidden/>
          </w:rPr>
        </w:r>
        <w:r>
          <w:rPr>
            <w:noProof/>
            <w:webHidden/>
          </w:rPr>
          <w:fldChar w:fldCharType="separate"/>
        </w:r>
        <w:r>
          <w:rPr>
            <w:noProof/>
            <w:webHidden/>
          </w:rPr>
          <w:t>102</w:t>
        </w:r>
        <w:r>
          <w:rPr>
            <w:noProof/>
            <w:webHidden/>
          </w:rPr>
          <w:fldChar w:fldCharType="end"/>
        </w:r>
      </w:hyperlink>
    </w:p>
    <w:p w:rsidR="007054D9" w:rsidRDefault="007054D9">
      <w:pPr>
        <w:pStyle w:val="Spistreci2"/>
        <w:tabs>
          <w:tab w:val="right" w:leader="dot" w:pos="9062"/>
        </w:tabs>
        <w:rPr>
          <w:rFonts w:asciiTheme="minorHAnsi" w:eastAsiaTheme="minorEastAsia" w:hAnsiTheme="minorHAnsi" w:cstheme="minorBidi"/>
          <w:noProof/>
          <w:sz w:val="22"/>
          <w:szCs w:val="22"/>
          <w:lang w:eastAsia="pl-PL"/>
        </w:rPr>
      </w:pPr>
      <w:hyperlink w:anchor="_Toc53388646" w:history="1">
        <w:r w:rsidRPr="00D8221F">
          <w:rPr>
            <w:rStyle w:val="Hipercze"/>
            <w:rFonts w:ascii="MyriadPro-Bold" w:eastAsia="Times New Roman" w:hAnsi="MyriadPro-Bold" w:cs="MyriadPro-Bold"/>
            <w:b/>
            <w:noProof/>
            <w:lang w:eastAsia="pl-PL"/>
          </w:rPr>
          <w:t>VIII EDUKACJA</w:t>
        </w:r>
        <w:r>
          <w:rPr>
            <w:noProof/>
            <w:webHidden/>
          </w:rPr>
          <w:tab/>
        </w:r>
        <w:r>
          <w:rPr>
            <w:noProof/>
            <w:webHidden/>
          </w:rPr>
          <w:fldChar w:fldCharType="begin"/>
        </w:r>
        <w:r>
          <w:rPr>
            <w:noProof/>
            <w:webHidden/>
          </w:rPr>
          <w:instrText xml:space="preserve"> PAGEREF _Toc53388646 \h </w:instrText>
        </w:r>
        <w:r>
          <w:rPr>
            <w:noProof/>
            <w:webHidden/>
          </w:rPr>
        </w:r>
        <w:r>
          <w:rPr>
            <w:noProof/>
            <w:webHidden/>
          </w:rPr>
          <w:fldChar w:fldCharType="separate"/>
        </w:r>
        <w:r>
          <w:rPr>
            <w:noProof/>
            <w:webHidden/>
          </w:rPr>
          <w:t>113</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7" w:history="1">
        <w:r w:rsidRPr="00D8221F">
          <w:rPr>
            <w:rStyle w:val="Hipercze"/>
            <w:rFonts w:ascii="Myriad Pro" w:hAnsi="Myriad Pro"/>
            <w:noProof/>
          </w:rPr>
          <w:t>8.1 Upowszechnienie edukacji przedszkolnej</w:t>
        </w:r>
        <w:r>
          <w:rPr>
            <w:noProof/>
            <w:webHidden/>
          </w:rPr>
          <w:tab/>
        </w:r>
        <w:r>
          <w:rPr>
            <w:noProof/>
            <w:webHidden/>
          </w:rPr>
          <w:fldChar w:fldCharType="begin"/>
        </w:r>
        <w:r>
          <w:rPr>
            <w:noProof/>
            <w:webHidden/>
          </w:rPr>
          <w:instrText xml:space="preserve"> PAGEREF _Toc53388647 \h </w:instrText>
        </w:r>
        <w:r>
          <w:rPr>
            <w:noProof/>
            <w:webHidden/>
          </w:rPr>
        </w:r>
        <w:r>
          <w:rPr>
            <w:noProof/>
            <w:webHidden/>
          </w:rPr>
          <w:fldChar w:fldCharType="separate"/>
        </w:r>
        <w:r>
          <w:rPr>
            <w:noProof/>
            <w:webHidden/>
          </w:rPr>
          <w:t>118</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8" w:history="1">
        <w:r w:rsidRPr="00D8221F">
          <w:rPr>
            <w:rStyle w:val="Hipercze"/>
            <w:rFonts w:ascii="Myriad Pro" w:hAnsi="Myriad Pro"/>
            <w:noProof/>
          </w:rPr>
          <w:t>8.2 Wsparcie szkół i placówek prowadzących kształcenie ogólne oraz uczniów uczestniczących w kształceniu podstawowym i ponadpodstawowym</w:t>
        </w:r>
        <w:r>
          <w:rPr>
            <w:noProof/>
            <w:webHidden/>
          </w:rPr>
          <w:tab/>
        </w:r>
        <w:r>
          <w:rPr>
            <w:noProof/>
            <w:webHidden/>
          </w:rPr>
          <w:fldChar w:fldCharType="begin"/>
        </w:r>
        <w:r>
          <w:rPr>
            <w:noProof/>
            <w:webHidden/>
          </w:rPr>
          <w:instrText xml:space="preserve"> PAGEREF _Toc53388648 \h </w:instrText>
        </w:r>
        <w:r>
          <w:rPr>
            <w:noProof/>
            <w:webHidden/>
          </w:rPr>
        </w:r>
        <w:r>
          <w:rPr>
            <w:noProof/>
            <w:webHidden/>
          </w:rPr>
          <w:fldChar w:fldCharType="separate"/>
        </w:r>
        <w:r>
          <w:rPr>
            <w:noProof/>
            <w:webHidden/>
          </w:rPr>
          <w:t>123</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49" w:history="1">
        <w:r w:rsidRPr="00D8221F">
          <w:rPr>
            <w:rStyle w:val="Hipercze"/>
            <w:rFonts w:ascii="Myriad Pro" w:hAnsi="Myriad Pro"/>
            <w:noProof/>
          </w:rPr>
          <w:t>8.3 Wsparcie szkół i placówek prowadzących kształcenie ogólne oraz uczniów uczestniczących w kształceniu podstawowym, gimnazjalnym, ponadpodstawowym i ponadgimnazjalnym w ramach Strategii ZIT dla Szczecińskiego Obszaru Metropolitalnego</w:t>
        </w:r>
        <w:r>
          <w:rPr>
            <w:noProof/>
            <w:webHidden/>
          </w:rPr>
          <w:tab/>
        </w:r>
        <w:r>
          <w:rPr>
            <w:noProof/>
            <w:webHidden/>
          </w:rPr>
          <w:fldChar w:fldCharType="begin"/>
        </w:r>
        <w:r>
          <w:rPr>
            <w:noProof/>
            <w:webHidden/>
          </w:rPr>
          <w:instrText xml:space="preserve"> PAGEREF _Toc53388649 \h </w:instrText>
        </w:r>
        <w:r>
          <w:rPr>
            <w:noProof/>
            <w:webHidden/>
          </w:rPr>
        </w:r>
        <w:r>
          <w:rPr>
            <w:noProof/>
            <w:webHidden/>
          </w:rPr>
          <w:fldChar w:fldCharType="separate"/>
        </w:r>
        <w:r>
          <w:rPr>
            <w:noProof/>
            <w:webHidden/>
          </w:rPr>
          <w:t>130</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50" w:history="1">
        <w:r w:rsidRPr="00D8221F">
          <w:rPr>
            <w:rStyle w:val="Hipercze"/>
            <w:rFonts w:ascii="Myriad Pro" w:hAnsi="Myriad Pro"/>
            <w:noProof/>
          </w:rPr>
          <w:t>8.4 Upowszechnienie edukacji przedszkolnej oraz wsparcie szkół i placówek prowadzących kształcenie ogólne oraz uczniów uczestniczących w kształceniu podstawowym, gimnazjalnym, ponadpodstawowych i ponadgimnazjalnym w ramach Strategii ZIT dla Koszalińsko-Kołobrzesko-Białogardzkiego Obszaru Funkcjonalnego</w:t>
        </w:r>
        <w:r>
          <w:rPr>
            <w:noProof/>
            <w:webHidden/>
          </w:rPr>
          <w:tab/>
        </w:r>
        <w:r>
          <w:rPr>
            <w:noProof/>
            <w:webHidden/>
          </w:rPr>
          <w:fldChar w:fldCharType="begin"/>
        </w:r>
        <w:r>
          <w:rPr>
            <w:noProof/>
            <w:webHidden/>
          </w:rPr>
          <w:instrText xml:space="preserve"> PAGEREF _Toc53388650 \h </w:instrText>
        </w:r>
        <w:r>
          <w:rPr>
            <w:noProof/>
            <w:webHidden/>
          </w:rPr>
        </w:r>
        <w:r>
          <w:rPr>
            <w:noProof/>
            <w:webHidden/>
          </w:rPr>
          <w:fldChar w:fldCharType="separate"/>
        </w:r>
        <w:r>
          <w:rPr>
            <w:noProof/>
            <w:webHidden/>
          </w:rPr>
          <w:t>137</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51" w:history="1">
        <w:r w:rsidRPr="00D8221F">
          <w:rPr>
            <w:rStyle w:val="Hipercze"/>
            <w:rFonts w:ascii="Myriad Pro" w:hAnsi="Myriad Pro"/>
            <w:noProof/>
          </w:rPr>
          <w:t>8.5 Upowszechnienie edukacji przedszkolnej oraz wsparcie szkół i placówek prowadzących kształcenie ogólne oraz uczniów uczestniczących w kształceniu podstawowym, gimnazjalnym i ponadgimnazjalnym w ramach Kontraktów Samorządowych</w:t>
        </w:r>
        <w:r>
          <w:rPr>
            <w:noProof/>
            <w:webHidden/>
          </w:rPr>
          <w:tab/>
        </w:r>
        <w:r>
          <w:rPr>
            <w:noProof/>
            <w:webHidden/>
          </w:rPr>
          <w:fldChar w:fldCharType="begin"/>
        </w:r>
        <w:r>
          <w:rPr>
            <w:noProof/>
            <w:webHidden/>
          </w:rPr>
          <w:instrText xml:space="preserve"> PAGEREF _Toc53388651 \h </w:instrText>
        </w:r>
        <w:r>
          <w:rPr>
            <w:noProof/>
            <w:webHidden/>
          </w:rPr>
        </w:r>
        <w:r>
          <w:rPr>
            <w:noProof/>
            <w:webHidden/>
          </w:rPr>
          <w:fldChar w:fldCharType="separate"/>
        </w:r>
        <w:r>
          <w:rPr>
            <w:noProof/>
            <w:webHidden/>
          </w:rPr>
          <w:t>146</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52" w:history="1">
        <w:r w:rsidRPr="00D8221F">
          <w:rPr>
            <w:rStyle w:val="Hipercze"/>
            <w:rFonts w:ascii="Myriad Pro" w:hAnsi="Myriad Pro"/>
            <w:noProof/>
          </w:rPr>
          <w:t>8.6 Wsparcie szkół i placówek prowadzących kształcenie zawodowe oraz uczniów uczestniczących w kształceniu zawodowym i osób dorosłych uczestniczących w pozaszkolnych formach kształcenia zawodowego</w:t>
        </w:r>
        <w:r>
          <w:rPr>
            <w:noProof/>
            <w:webHidden/>
          </w:rPr>
          <w:tab/>
        </w:r>
        <w:r>
          <w:rPr>
            <w:noProof/>
            <w:webHidden/>
          </w:rPr>
          <w:fldChar w:fldCharType="begin"/>
        </w:r>
        <w:r>
          <w:rPr>
            <w:noProof/>
            <w:webHidden/>
          </w:rPr>
          <w:instrText xml:space="preserve"> PAGEREF _Toc53388652 \h </w:instrText>
        </w:r>
        <w:r>
          <w:rPr>
            <w:noProof/>
            <w:webHidden/>
          </w:rPr>
        </w:r>
        <w:r>
          <w:rPr>
            <w:noProof/>
            <w:webHidden/>
          </w:rPr>
          <w:fldChar w:fldCharType="separate"/>
        </w:r>
        <w:r>
          <w:rPr>
            <w:noProof/>
            <w:webHidden/>
          </w:rPr>
          <w:t>154</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53" w:history="1">
        <w:r w:rsidRPr="00D8221F">
          <w:rPr>
            <w:rStyle w:val="Hipercze"/>
            <w:rFonts w:ascii="Myriad Pro" w:hAnsi="Myriad Pro"/>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Pr>
            <w:noProof/>
            <w:webHidden/>
          </w:rPr>
          <w:tab/>
        </w:r>
        <w:r>
          <w:rPr>
            <w:noProof/>
            <w:webHidden/>
          </w:rPr>
          <w:fldChar w:fldCharType="begin"/>
        </w:r>
        <w:r>
          <w:rPr>
            <w:noProof/>
            <w:webHidden/>
          </w:rPr>
          <w:instrText xml:space="preserve"> PAGEREF _Toc53388653 \h </w:instrText>
        </w:r>
        <w:r>
          <w:rPr>
            <w:noProof/>
            <w:webHidden/>
          </w:rPr>
        </w:r>
        <w:r>
          <w:rPr>
            <w:noProof/>
            <w:webHidden/>
          </w:rPr>
          <w:fldChar w:fldCharType="separate"/>
        </w:r>
        <w:r>
          <w:rPr>
            <w:noProof/>
            <w:webHidden/>
          </w:rPr>
          <w:t>163</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54" w:history="1">
        <w:r w:rsidRPr="00D8221F">
          <w:rPr>
            <w:rStyle w:val="Hipercze"/>
            <w:rFonts w:ascii="Myriad Pro" w:hAnsi="Myriad Pro"/>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Pr>
            <w:noProof/>
            <w:webHidden/>
          </w:rPr>
          <w:tab/>
        </w:r>
        <w:r>
          <w:rPr>
            <w:noProof/>
            <w:webHidden/>
          </w:rPr>
          <w:fldChar w:fldCharType="begin"/>
        </w:r>
        <w:r>
          <w:rPr>
            <w:noProof/>
            <w:webHidden/>
          </w:rPr>
          <w:instrText xml:space="preserve"> PAGEREF _Toc53388654 \h </w:instrText>
        </w:r>
        <w:r>
          <w:rPr>
            <w:noProof/>
            <w:webHidden/>
          </w:rPr>
        </w:r>
        <w:r>
          <w:rPr>
            <w:noProof/>
            <w:webHidden/>
          </w:rPr>
          <w:fldChar w:fldCharType="separate"/>
        </w:r>
        <w:r>
          <w:rPr>
            <w:noProof/>
            <w:webHidden/>
          </w:rPr>
          <w:t>172</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55" w:history="1">
        <w:r w:rsidRPr="00D8221F">
          <w:rPr>
            <w:rStyle w:val="Hipercze"/>
            <w:rFonts w:ascii="Myriad Pro" w:hAnsi="Myriad Pro"/>
            <w:noProof/>
          </w:rPr>
          <w:t>8.9 Wsparcie szkół i placówek prowadzących kształcenie zawodowe oraz uczniów uczestniczących w kształceniu zawodowym i osób dorosłych uczestniczących w pozaszkolnych formach kształcenia zawodowego w ramach Kontraktów Samorządowych</w:t>
        </w:r>
        <w:r>
          <w:rPr>
            <w:noProof/>
            <w:webHidden/>
          </w:rPr>
          <w:tab/>
        </w:r>
        <w:r>
          <w:rPr>
            <w:noProof/>
            <w:webHidden/>
          </w:rPr>
          <w:fldChar w:fldCharType="begin"/>
        </w:r>
        <w:r>
          <w:rPr>
            <w:noProof/>
            <w:webHidden/>
          </w:rPr>
          <w:instrText xml:space="preserve"> PAGEREF _Toc53388655 \h </w:instrText>
        </w:r>
        <w:r>
          <w:rPr>
            <w:noProof/>
            <w:webHidden/>
          </w:rPr>
        </w:r>
        <w:r>
          <w:rPr>
            <w:noProof/>
            <w:webHidden/>
          </w:rPr>
          <w:fldChar w:fldCharType="separate"/>
        </w:r>
        <w:r>
          <w:rPr>
            <w:noProof/>
            <w:webHidden/>
          </w:rPr>
          <w:t>181</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56" w:history="1">
        <w:r w:rsidRPr="00D8221F">
          <w:rPr>
            <w:rStyle w:val="Hipercze"/>
            <w:rFonts w:ascii="Myriad Pro" w:hAnsi="Myriad Pro"/>
            <w:noProof/>
          </w:rPr>
          <w:t>8.10 Wsparcie osób dorosłych, w szczególności osób o niskich kwalifikacjach i osób starszych w zakresie doskonalenia umiejętności wykorzystywania technologii informacyjno-komunikacyjnych i porozumiewania się w językach obcych.</w:t>
        </w:r>
        <w:r>
          <w:rPr>
            <w:noProof/>
            <w:webHidden/>
          </w:rPr>
          <w:tab/>
        </w:r>
        <w:r>
          <w:rPr>
            <w:noProof/>
            <w:webHidden/>
          </w:rPr>
          <w:fldChar w:fldCharType="begin"/>
        </w:r>
        <w:r>
          <w:rPr>
            <w:noProof/>
            <w:webHidden/>
          </w:rPr>
          <w:instrText xml:space="preserve"> PAGEREF _Toc53388656 \h </w:instrText>
        </w:r>
        <w:r>
          <w:rPr>
            <w:noProof/>
            <w:webHidden/>
          </w:rPr>
        </w:r>
        <w:r>
          <w:rPr>
            <w:noProof/>
            <w:webHidden/>
          </w:rPr>
          <w:fldChar w:fldCharType="separate"/>
        </w:r>
        <w:r>
          <w:rPr>
            <w:noProof/>
            <w:webHidden/>
          </w:rPr>
          <w:t>189</w:t>
        </w:r>
        <w:r>
          <w:rPr>
            <w:noProof/>
            <w:webHidden/>
          </w:rPr>
          <w:fldChar w:fldCharType="end"/>
        </w:r>
      </w:hyperlink>
    </w:p>
    <w:p w:rsidR="007054D9" w:rsidRDefault="007054D9">
      <w:pPr>
        <w:pStyle w:val="Spistreci2"/>
        <w:tabs>
          <w:tab w:val="right" w:leader="dot" w:pos="9062"/>
        </w:tabs>
        <w:rPr>
          <w:rFonts w:asciiTheme="minorHAnsi" w:eastAsiaTheme="minorEastAsia" w:hAnsiTheme="minorHAnsi" w:cstheme="minorBidi"/>
          <w:noProof/>
          <w:sz w:val="22"/>
          <w:szCs w:val="22"/>
          <w:lang w:eastAsia="pl-PL"/>
        </w:rPr>
      </w:pPr>
      <w:hyperlink w:anchor="_Toc53388657" w:history="1">
        <w:r w:rsidRPr="00D8221F">
          <w:rPr>
            <w:rStyle w:val="Hipercze"/>
            <w:rFonts w:ascii="MyriadPro-Bold" w:eastAsia="Times New Roman" w:hAnsi="MyriadPro-Bold" w:cs="MyriadPro-Bold"/>
            <w:b/>
            <w:noProof/>
          </w:rPr>
          <w:t>X POMOC TECHNICZNA</w:t>
        </w:r>
        <w:r>
          <w:rPr>
            <w:noProof/>
            <w:webHidden/>
          </w:rPr>
          <w:tab/>
        </w:r>
        <w:r>
          <w:rPr>
            <w:noProof/>
            <w:webHidden/>
          </w:rPr>
          <w:fldChar w:fldCharType="begin"/>
        </w:r>
        <w:r>
          <w:rPr>
            <w:noProof/>
            <w:webHidden/>
          </w:rPr>
          <w:instrText xml:space="preserve"> PAGEREF _Toc53388657 \h </w:instrText>
        </w:r>
        <w:r>
          <w:rPr>
            <w:noProof/>
            <w:webHidden/>
          </w:rPr>
        </w:r>
        <w:r>
          <w:rPr>
            <w:noProof/>
            <w:webHidden/>
          </w:rPr>
          <w:fldChar w:fldCharType="separate"/>
        </w:r>
        <w:r>
          <w:rPr>
            <w:noProof/>
            <w:webHidden/>
          </w:rPr>
          <w:t>195</w:t>
        </w:r>
        <w:r>
          <w:rPr>
            <w:noProof/>
            <w:webHidden/>
          </w:rPr>
          <w:fldChar w:fldCharType="end"/>
        </w:r>
      </w:hyperlink>
    </w:p>
    <w:p w:rsidR="007054D9" w:rsidRDefault="007054D9">
      <w:pPr>
        <w:pStyle w:val="Spistreci3"/>
        <w:tabs>
          <w:tab w:val="right" w:leader="dot" w:pos="9062"/>
        </w:tabs>
        <w:rPr>
          <w:rFonts w:asciiTheme="minorHAnsi" w:eastAsiaTheme="minorEastAsia" w:hAnsiTheme="minorHAnsi" w:cstheme="minorBidi"/>
          <w:noProof/>
        </w:rPr>
      </w:pPr>
      <w:hyperlink w:anchor="_Toc53388658" w:history="1">
        <w:r w:rsidRPr="00D8221F">
          <w:rPr>
            <w:rStyle w:val="Hipercze"/>
            <w:rFonts w:ascii="Myriad Pro" w:hAnsi="Myriad Pro"/>
            <w:noProof/>
          </w:rPr>
          <w:t>10.1 Wsparcie procesów zarządzania i wdrażania oraz działań informacyjno-promocyjnych RPO WZ</w:t>
        </w:r>
        <w:r>
          <w:rPr>
            <w:noProof/>
            <w:webHidden/>
          </w:rPr>
          <w:tab/>
        </w:r>
        <w:r>
          <w:rPr>
            <w:noProof/>
            <w:webHidden/>
          </w:rPr>
          <w:fldChar w:fldCharType="begin"/>
        </w:r>
        <w:r>
          <w:rPr>
            <w:noProof/>
            <w:webHidden/>
          </w:rPr>
          <w:instrText xml:space="preserve"> PAGEREF _Toc53388658 \h </w:instrText>
        </w:r>
        <w:r>
          <w:rPr>
            <w:noProof/>
            <w:webHidden/>
          </w:rPr>
        </w:r>
        <w:r>
          <w:rPr>
            <w:noProof/>
            <w:webHidden/>
          </w:rPr>
          <w:fldChar w:fldCharType="separate"/>
        </w:r>
        <w:r>
          <w:rPr>
            <w:noProof/>
            <w:webHidden/>
          </w:rPr>
          <w:t>197</w:t>
        </w:r>
        <w:r>
          <w:rPr>
            <w:noProof/>
            <w:webHidden/>
          </w:rPr>
          <w:fldChar w:fldCharType="end"/>
        </w:r>
      </w:hyperlink>
    </w:p>
    <w:p w:rsidR="008F6FC0" w:rsidRPr="0059042E" w:rsidRDefault="00794619" w:rsidP="00CD5392">
      <w:pPr>
        <w:spacing w:after="200"/>
        <w:rPr>
          <w:rFonts w:cs="Times New Roman"/>
        </w:rPr>
      </w:pPr>
      <w:r w:rsidRPr="0059042E">
        <w:rPr>
          <w:rFonts w:cs="Times New Roman"/>
          <w:b/>
          <w:bCs/>
          <w:highlight w:val="lightGray"/>
        </w:rPr>
        <w:fldChar w:fldCharType="end"/>
      </w:r>
    </w:p>
    <w:p w:rsidR="008F6FC0" w:rsidRDefault="008F6FC0" w:rsidP="00CD5392">
      <w:pPr>
        <w:pStyle w:val="Nagwek1"/>
        <w:rPr>
          <w:rFonts w:ascii="Myriad Pro" w:hAnsi="Myriad Pro"/>
          <w:bCs w:val="0"/>
          <w:iCs/>
          <w:color w:val="auto"/>
        </w:rPr>
        <w:sectPr w:rsidR="008F6FC0" w:rsidSect="00FD2737">
          <w:headerReference w:type="default" r:id="rId13"/>
          <w:footerReference w:type="default" r:id="rId14"/>
          <w:pgSz w:w="11906" w:h="16838"/>
          <w:pgMar w:top="1417" w:right="1417" w:bottom="1417" w:left="1417" w:header="708" w:footer="708" w:gutter="0"/>
          <w:cols w:space="708"/>
          <w:docGrid w:linePitch="360"/>
        </w:sectPr>
      </w:pPr>
      <w:bookmarkStart w:id="1" w:name="_Toc415065972"/>
    </w:p>
    <w:bookmarkEnd w:id="1"/>
    <w:p w:rsidR="001052F9" w:rsidRPr="00DC7E82" w:rsidRDefault="001052F9" w:rsidP="00F376D9">
      <w:pPr>
        <w:jc w:val="center"/>
        <w:rPr>
          <w:sz w:val="32"/>
          <w:szCs w:val="32"/>
        </w:rPr>
      </w:pPr>
    </w:p>
    <w:p w:rsidR="001052F9" w:rsidRDefault="001052F9" w:rsidP="00F376D9">
      <w:pPr>
        <w:jc w:val="center"/>
        <w:rPr>
          <w:sz w:val="32"/>
          <w:szCs w:val="32"/>
        </w:rPr>
      </w:pPr>
    </w:p>
    <w:p w:rsidR="001052F9" w:rsidRPr="00DC7E82" w:rsidRDefault="001052F9" w:rsidP="00F376D9">
      <w:pPr>
        <w:jc w:val="center"/>
        <w:rPr>
          <w:sz w:val="32"/>
          <w:szCs w:val="32"/>
        </w:rPr>
      </w:pPr>
    </w:p>
    <w:p w:rsidR="001052F9" w:rsidRPr="00F376D9" w:rsidRDefault="001052F9" w:rsidP="00F376D9">
      <w:pPr>
        <w:jc w:val="cente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Pr="00DC7E82" w:rsidRDefault="001052F9" w:rsidP="00E91D8D">
      <w:pPr>
        <w:jc w:val="center"/>
        <w:rPr>
          <w:b/>
          <w:sz w:val="32"/>
          <w:szCs w:val="32"/>
        </w:rPr>
      </w:pPr>
      <w:r w:rsidRPr="00F376D9">
        <w:rPr>
          <w:b/>
          <w:sz w:val="32"/>
          <w:szCs w:val="32"/>
        </w:rPr>
        <w:t>VI RYNEK PRACY</w:t>
      </w:r>
    </w:p>
    <w:p w:rsidR="001052F9" w:rsidRDefault="008517D7" w:rsidP="008A1E35">
      <w:pPr>
        <w:jc w:val="center"/>
      </w:pPr>
      <w:r>
        <w:rPr>
          <w:noProof/>
          <w:lang w:eastAsia="pl-PL"/>
        </w:rPr>
        <w:pict>
          <v:shape id="Obraz 2" o:spid="_x0000_i1026" type="#_x0000_t75" style="width:149.25pt;height:147.75pt;visibility:visible">
            <v:imagedata r:id="rId15" o:title=""/>
          </v:shape>
        </w:pict>
      </w:r>
    </w:p>
    <w:p w:rsidR="001052F9" w:rsidRPr="000D5CDC" w:rsidRDefault="001052F9" w:rsidP="000D5CDC">
      <w:pPr>
        <w:sectPr w:rsidR="001052F9" w:rsidRPr="000D5CDC" w:rsidSect="00E432E1">
          <w:headerReference w:type="default" r:id="rId1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325"/>
        </w:trPr>
        <w:tc>
          <w:tcPr>
            <w:tcW w:w="851" w:type="dxa"/>
            <w:vMerge/>
            <w:tcBorders>
              <w:top w:val="nil"/>
              <w:left w:val="nil"/>
              <w:bottom w:val="nil"/>
              <w:right w:val="nil"/>
            </w:tcBorders>
            <w:hideMark/>
          </w:tcPr>
          <w:p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rsidR="001052F9" w:rsidRPr="000D5CDC" w:rsidRDefault="001052F9" w:rsidP="0043544E">
            <w:pPr>
              <w:keepNext/>
              <w:keepLines/>
              <w:jc w:val="center"/>
              <w:outlineLvl w:val="1"/>
              <w:rPr>
                <w:rFonts w:eastAsia="Times New Roman" w:cs="Times New Roman"/>
                <w:b/>
                <w:bCs/>
                <w:color w:val="000000"/>
                <w:lang w:eastAsia="pl-PL"/>
              </w:rPr>
            </w:pPr>
            <w:bookmarkStart w:id="2" w:name="_Toc430759012"/>
            <w:bookmarkStart w:id="3" w:name="_Toc53388629"/>
            <w:r w:rsidRPr="00DC7E82">
              <w:rPr>
                <w:rFonts w:ascii="MyriadPro-Bold" w:eastAsia="Times New Roman" w:hAnsi="MyriadPro-Bold" w:cs="MyriadPro-Bold"/>
                <w:b/>
                <w:color w:val="FFFFFF"/>
                <w:sz w:val="16"/>
                <w:szCs w:val="16"/>
                <w:lang w:eastAsia="pl-PL"/>
              </w:rPr>
              <w:t>VI RYNEK PRACY</w:t>
            </w:r>
            <w:bookmarkEnd w:id="2"/>
            <w:bookmarkEnd w:id="3"/>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111142" w:rsidTr="0043544E">
        <w:trPr>
          <w:trHeight w:val="288"/>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43544E">
        <w:trPr>
          <w:trHeight w:val="209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rsidR="0018230C" w:rsidRDefault="0018230C" w:rsidP="0018230C">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43544E">
        <w:trPr>
          <w:trHeight w:val="1967"/>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8230C" w:rsidRPr="00111142" w:rsidRDefault="0018230C" w:rsidP="0018230C">
            <w:pPr>
              <w:spacing w:line="240" w:lineRule="auto"/>
              <w:rPr>
                <w:rFonts w:ascii="Calibri" w:hAnsi="Calibri" w:cs="Times New Roman"/>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Pr>
                <w:rFonts w:eastAsia="Times New Roman" w:cs="Times New Roman"/>
                <w:color w:val="000000"/>
                <w:lang w:eastAsia="pl-PL"/>
              </w:rPr>
              <w:t>30 lat i więcej</w:t>
            </w:r>
            <w:r w:rsidRPr="000D5CDC">
              <w:rPr>
                <w:rFonts w:eastAsia="Times New Roman" w:cs="Times New Roman"/>
                <w:color w:val="000000"/>
                <w:lang w:eastAsia="pl-PL"/>
              </w:rPr>
              <w:t xml:space="preserve">, które znajdują się w szczególnie trudnej sytuacji na rynku pracy, tj.: osoby w wieku powyżej 50 roku życia, kobiety, osoby </w:t>
            </w:r>
            <w:r w:rsidR="00D17116">
              <w:rPr>
                <w:rFonts w:eastAsia="Times New Roman" w:cs="Times New Roman"/>
                <w:color w:val="000000"/>
                <w:lang w:eastAsia="pl-PL"/>
              </w:rPr>
              <w:t xml:space="preserve"> z </w:t>
            </w:r>
            <w:r w:rsidRPr="000D5CDC">
              <w:rPr>
                <w:rFonts w:eastAsia="Times New Roman" w:cs="Times New Roman"/>
                <w:color w:val="000000"/>
                <w:lang w:eastAsia="pl-PL"/>
              </w:rPr>
              <w:t>niepełnosprawn</w:t>
            </w:r>
            <w:r w:rsidR="00D17116">
              <w:rPr>
                <w:rFonts w:eastAsia="Times New Roman" w:cs="Times New Roman"/>
                <w:color w:val="000000"/>
                <w:lang w:eastAsia="pl-PL"/>
              </w:rPr>
              <w:t>ościami</w:t>
            </w:r>
            <w:r w:rsidRPr="000D5CDC">
              <w:rPr>
                <w:rFonts w:eastAsia="Times New Roman" w:cs="Times New Roman"/>
                <w:color w:val="000000"/>
                <w:lang w:eastAsia="pl-PL"/>
              </w:rPr>
              <w:t>, osoby długotrwale bezrobotne oraz osoby niskowykwalifikowan</w:t>
            </w:r>
            <w:r w:rsidRPr="000E0FDA">
              <w:rPr>
                <w:rFonts w:eastAsia="Times New Roman" w:cs="Times New Roman"/>
                <w:color w:val="000000"/>
                <w:lang w:eastAsia="pl-PL"/>
              </w:rPr>
              <w:t>e.</w:t>
            </w:r>
            <w:r w:rsidR="000E0FDA" w:rsidRPr="00111142">
              <w:t xml:space="preserve"> </w:t>
            </w:r>
            <w:r w:rsidR="000E0FDA" w:rsidRPr="000E0FDA">
              <w:rPr>
                <w:rFonts w:eastAsia="Times New Roman" w:cs="Times New Roman"/>
                <w:color w:val="000000"/>
                <w:lang w:eastAsia="pl-PL"/>
              </w:rPr>
              <w:t>Ponadto, prowadzone będą działania na rzecz podnoszenia kwalifikacji zawodowych i poprawy sytuacji osób pracujących</w:t>
            </w:r>
            <w:r w:rsidR="000E0FDA">
              <w:rPr>
                <w:rFonts w:eastAsia="Times New Roman" w:cs="Times New Roman"/>
                <w:color w:val="000000"/>
                <w:lang w:eastAsia="pl-PL"/>
              </w:rPr>
              <w:t xml:space="preserve"> </w:t>
            </w:r>
            <w:r w:rsidR="000E0FDA" w:rsidRPr="000E0FDA">
              <w:rPr>
                <w:rFonts w:eastAsia="Times New Roman" w:cs="Times New Roman"/>
                <w:color w:val="000000"/>
                <w:lang w:eastAsia="pl-PL"/>
              </w:rPr>
              <w:t>, zarabiających płacę minimalną, takich jak: osoby zatrudnione na umowach krótkoterminowych, cywilno-prawnych lub też odchodzących z rolnictwa w celu poprawy ich sytuacji na rynku pracy. Wsparcie przeprowadzone zostanie z zastosowaniem odpowiednich instrumentów i form, które będą odpowiadały na indywidualne potrzeby, w tym: praktyki, staże, zatrudnienie subsydiowane, szkolenia.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w:t>
            </w:r>
            <w:r w:rsidR="001C55D8" w:rsidRPr="009B7A12">
              <w:rPr>
                <w:rFonts w:eastAsia="Times New Roman" w:cs="Times New Roman"/>
                <w:color w:val="000000"/>
                <w:lang w:eastAsia="pl-PL"/>
              </w:rPr>
              <w:t xml:space="preserve"> Wspierane będą również duże przedsiębiorstwa działając</w:t>
            </w:r>
            <w:r w:rsidR="001C55D8">
              <w:rPr>
                <w:rFonts w:eastAsia="Times New Roman" w:cs="Times New Roman"/>
                <w:color w:val="000000"/>
                <w:lang w:eastAsia="pl-PL"/>
              </w:rPr>
              <w:t>e</w:t>
            </w:r>
            <w:r w:rsidR="001C55D8" w:rsidRPr="009B7A12">
              <w:rPr>
                <w:rFonts w:eastAsia="Times New Roman" w:cs="Times New Roman"/>
                <w:color w:val="000000"/>
                <w:lang w:eastAsia="pl-PL"/>
              </w:rPr>
              <w:t xml:space="preserve"> w obszarze wspierania innowacji lub reindustrializacji, dla których podnoszenie kwalifikacji i kompetencji ich pracowników potrzebne jest do rozwoju i pozytywnej zmiany. </w:t>
            </w:r>
            <w:r w:rsidRPr="000D5CDC">
              <w:rPr>
                <w:rFonts w:eastAsia="Times New Roman" w:cs="Times New Roman"/>
                <w:color w:val="000000"/>
                <w:lang w:eastAsia="pl-PL"/>
              </w:rPr>
              <w:t>Ponadto przedsięwzięcia będą również miały na celu poprawę jakości zarządzania przedsiębiorstwami z ww. sektorów.</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będą również dotyczyły zwiększenia dostępu do opieki nad dziećmi do lat 3 oraz inne działania umożliwiające godzenie życia zawodowego </w:t>
            </w:r>
            <w:r w:rsidRPr="000D5CDC">
              <w:rPr>
                <w:rFonts w:eastAsia="Times New Roman" w:cs="Times New Roman"/>
                <w:color w:val="000000"/>
                <w:lang w:eastAsia="pl-PL"/>
              </w:rPr>
              <w:lastRenderedPageBreak/>
              <w:t>i prywatnego poprawiające szanse na zatrudnienie osób, które pełnią funkcje opiekuńcze.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w:t>
            </w:r>
            <w:proofErr w:type="spellStart"/>
            <w:r w:rsidRPr="000D5CDC">
              <w:rPr>
                <w:rFonts w:eastAsia="Times New Roman" w:cs="Times New Roman"/>
                <w:color w:val="000000"/>
                <w:lang w:eastAsia="pl-PL"/>
              </w:rPr>
              <w:t>outplacement</w:t>
            </w:r>
            <w:proofErr w:type="spellEnd"/>
            <w:r w:rsidRPr="000D5CDC">
              <w:rPr>
                <w:rFonts w:eastAsia="Times New Roman" w:cs="Times New Roman"/>
                <w:color w:val="000000"/>
                <w:lang w:eastAsia="pl-PL"/>
              </w:rPr>
              <w:t xml:space="preserve">,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43544E">
        <w:trPr>
          <w:trHeight w:val="350"/>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43544E">
        <w:trPr>
          <w:trHeight w:val="19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43544E">
        <w:trPr>
          <w:trHeight w:val="27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E95846">
            <w:pPr>
              <w:spacing w:line="240" w:lineRule="auto"/>
              <w:jc w:val="center"/>
              <w:rPr>
                <w:rFonts w:eastAsia="Times New Roman" w:cs="Times New Roman"/>
                <w:color w:val="000000"/>
                <w:lang w:eastAsia="pl-PL"/>
              </w:rPr>
            </w:pPr>
            <w:r>
              <w:rPr>
                <w:rFonts w:eastAsia="Times New Roman" w:cs="Times New Roman"/>
                <w:color w:val="000000"/>
                <w:lang w:eastAsia="pl-PL"/>
              </w:rPr>
              <w:t> </w:t>
            </w:r>
            <w:r w:rsidR="00E95846">
              <w:rPr>
                <w:rFonts w:eastAsia="Times New Roman" w:cs="Times New Roman"/>
                <w:color w:val="000000"/>
                <w:lang w:eastAsia="pl-PL"/>
              </w:rPr>
              <w:t>  144 000 000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43544E">
        <w:trPr>
          <w:trHeight w:val="31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111142" w:rsidTr="0043544E">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43544E">
        <w:trPr>
          <w:trHeight w:val="166"/>
        </w:trPr>
        <w:tc>
          <w:tcPr>
            <w:tcW w:w="851" w:type="dxa"/>
            <w:vMerge/>
            <w:tcBorders>
              <w:top w:val="nil"/>
              <w:left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rsidR="00DD5B25" w:rsidRDefault="00DD5B25" w:rsidP="0043544E">
      <w:pPr>
        <w:spacing w:line="240" w:lineRule="auto"/>
        <w:rPr>
          <w:rFonts w:eastAsia="Times New Roman" w:cs="Times New Roman"/>
          <w:color w:val="000000"/>
          <w:lang w:eastAsia="pl-PL"/>
        </w:rPr>
        <w:sectPr w:rsidR="00DD5B25" w:rsidSect="00E25DA1">
          <w:headerReference w:type="default" r:id="rId17"/>
          <w:footerReference w:type="default" r:id="rId18"/>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tblPr>
      <w:tblGrid>
        <w:gridCol w:w="851"/>
        <w:gridCol w:w="13759"/>
      </w:tblGrid>
      <w:tr w:rsidR="00DD5B25" w:rsidRPr="00111142" w:rsidTr="00DD5B25">
        <w:trPr>
          <w:trHeight w:val="255"/>
        </w:trPr>
        <w:tc>
          <w:tcPr>
            <w:tcW w:w="1461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4" w:name="_Toc437598432"/>
            <w:bookmarkStart w:id="5" w:name="_Toc53388630"/>
            <w:r w:rsidRPr="004B7ECB">
              <w:rPr>
                <w:rFonts w:eastAsia="Times New Roman" w:cs="Times New Roman"/>
                <w:bCs/>
                <w:color w:val="000000"/>
                <w:lang w:eastAsia="pl-PL"/>
              </w:rPr>
              <w:lastRenderedPageBreak/>
              <w:t>6.1 Usługi rozwojowe skierowane do przedsiębiorców i pracowników przedsiębiorstw na podstawie systemu popytowego</w:t>
            </w:r>
            <w:bookmarkEnd w:id="4"/>
            <w:bookmarkEnd w:id="5"/>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7"/>
              </w:numPr>
              <w:spacing w:before="60" w:after="60" w:line="240" w:lineRule="auto"/>
              <w:rPr>
                <w:rFonts w:eastAsia="Times New Roman"/>
                <w:lang w:val="fr-BE" w:eastAsia="pl-PL"/>
              </w:rPr>
            </w:pPr>
            <w:r w:rsidRPr="004B7ECB">
              <w:rPr>
                <w:rFonts w:eastAsia="Times New Roman"/>
                <w:lang w:eastAsia="pl-PL"/>
              </w:rPr>
              <w:t xml:space="preserve">Wsparcie skierowane do przedsiębiorców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1C55D8">
            <w:pPr>
              <w:spacing w:before="120" w:after="40" w:line="240" w:lineRule="auto"/>
              <w:rPr>
                <w:rFonts w:eastAsia="Times New Roman" w:cs="Times New Roman"/>
                <w:color w:val="000000"/>
                <w:lang w:eastAsia="pl-PL"/>
              </w:rPr>
            </w:pPr>
            <w:r w:rsidRPr="004B7ECB">
              <w:rPr>
                <w:rFonts w:eastAsia="Times New Roman"/>
                <w:lang w:eastAsia="pl-PL"/>
              </w:rPr>
              <w:t xml:space="preserve">Przedsiębiorcy z sektora mikro, małych i </w:t>
            </w:r>
            <w:proofErr w:type="spellStart"/>
            <w:r w:rsidRPr="004B7ECB">
              <w:rPr>
                <w:rFonts w:eastAsia="Times New Roman"/>
                <w:lang w:eastAsia="pl-PL"/>
              </w:rPr>
              <w:t>średnich</w:t>
            </w:r>
            <w:r w:rsidR="001C55D8">
              <w:rPr>
                <w:rFonts w:cs="Times New Roman"/>
              </w:rPr>
              <w:t>oraz</w:t>
            </w:r>
            <w:proofErr w:type="spellEnd"/>
            <w:r w:rsidR="001C55D8">
              <w:rPr>
                <w:rFonts w:cs="Times New Roman"/>
              </w:rPr>
              <w:t xml:space="preserve"> </w:t>
            </w:r>
            <w:r w:rsidR="001C55D8" w:rsidRPr="0081622F">
              <w:rPr>
                <w:rFonts w:cs="Times New Roman"/>
              </w:rPr>
              <w:t xml:space="preserve"> dużych przedsiębiorstw działających w obszarze wspierania innowacji lub reindustrializacji</w:t>
            </w:r>
            <w:r w:rsidRPr="004B7ECB">
              <w:rPr>
                <w:rFonts w:eastAsia="Times New Roman"/>
                <w:lang w:eastAsia="pl-PL"/>
              </w:rPr>
              <w:t xml:space="preserve"> oraz ich pracownicy, w szczególności pracownicy: w wieku 50 lat i więcej, pracownicy o niskich kwalifikacjach</w:t>
            </w:r>
            <w:r w:rsidR="00EC1A67">
              <w:rPr>
                <w:rFonts w:eastAsia="Times New Roman"/>
                <w:lang w:eastAsia="pl-PL"/>
              </w:rPr>
              <w:t xml:space="preserve"> </w:t>
            </w:r>
            <w:r w:rsidRPr="004B7ECB">
              <w:rPr>
                <w:rFonts w:eastAsia="Times New Roman"/>
                <w:lang w:eastAsia="pl-PL"/>
              </w:rPr>
              <w:t xml:space="preserve">oraz przedsiębiorstwa </w:t>
            </w:r>
            <w:r w:rsidR="0025276C">
              <w:rPr>
                <w:rFonts w:eastAsia="Times New Roman"/>
                <w:lang w:eastAsia="pl-PL"/>
              </w:rPr>
              <w:t xml:space="preserve"> </w:t>
            </w:r>
            <w:r w:rsidR="00550D93">
              <w:rPr>
                <w:rFonts w:eastAsia="Times New Roman"/>
                <w:lang w:eastAsia="pl-PL"/>
              </w:rPr>
              <w:t>wysokiego</w:t>
            </w:r>
            <w:r w:rsidR="0025276C">
              <w:rPr>
                <w:rFonts w:eastAsia="Times New Roman"/>
                <w:lang w:eastAsia="pl-PL"/>
              </w:rPr>
              <w:t xml:space="preserve"> </w:t>
            </w:r>
            <w:r w:rsidRPr="004B7ECB">
              <w:rPr>
                <w:rFonts w:eastAsia="Times New Roman"/>
                <w:lang w:eastAsia="pl-PL"/>
              </w:rPr>
              <w:t>wzrostu.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E46543"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E224F6"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35 400 000</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rsidR="00D04AA2" w:rsidRPr="00111142" w:rsidRDefault="00D04AA2" w:rsidP="00D04AA2">
            <w:pPr>
              <w:pStyle w:val="Akapitzlist"/>
              <w:numPr>
                <w:ilvl w:val="0"/>
                <w:numId w:val="0"/>
              </w:numPr>
              <w:spacing w:after="0" w:line="360" w:lineRule="auto"/>
              <w:ind w:left="1276"/>
              <w:jc w:val="both"/>
              <w:rPr>
                <w:rFonts w:eastAsia="Times New Roman"/>
                <w:szCs w:val="20"/>
                <w:lang w:val="pl-PL" w:eastAsia="pl-PL"/>
              </w:rPr>
            </w:pPr>
            <w:r w:rsidRPr="00111142">
              <w:rPr>
                <w:rFonts w:eastAsia="Times New Roman"/>
                <w:szCs w:val="20"/>
                <w:lang w:val="pl-PL" w:eastAsia="pl-PL"/>
              </w:rPr>
              <w:t xml:space="preserve">-           usług rozwojowych prowadzących do zdobycia kwalifikacji o których mowa w art. 2 pkt 8 ustawy z dnia 22 grudnia 2015 r. o Zintegrowanym Systemie Kwalifikacji lub walidacji, o której mowa w art.2 pkt 22 tej ustawy, dla których nie przekracza </w:t>
            </w:r>
            <w:r w:rsidR="00D217F0" w:rsidRPr="00111142">
              <w:rPr>
                <w:rFonts w:eastAsia="Times New Roman"/>
                <w:szCs w:val="20"/>
                <w:lang w:val="pl-PL" w:eastAsia="pl-PL"/>
              </w:rPr>
              <w:t>8</w:t>
            </w:r>
            <w:r w:rsidRPr="00111142">
              <w:rPr>
                <w:rFonts w:eastAsia="Times New Roman"/>
                <w:szCs w:val="20"/>
                <w:lang w:val="pl-PL" w:eastAsia="pl-PL"/>
              </w:rPr>
              <w:t>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val="pl-PL" w:eastAsia="pl-PL"/>
              </w:rPr>
            </w:pPr>
            <w:r w:rsidRPr="00111142">
              <w:rPr>
                <w:rFonts w:eastAsia="Times New Roman"/>
                <w:szCs w:val="20"/>
                <w:lang w:val="pl-PL" w:eastAsia="pl-PL"/>
              </w:rPr>
              <w:t>-           przedsiębiorstw prowadzących działalność w obszarze inteligentnych specjalizacji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val="pl-PL" w:eastAsia="pl-PL"/>
              </w:rPr>
            </w:pPr>
            <w:r w:rsidRPr="00111142">
              <w:rPr>
                <w:rFonts w:eastAsia="Times New Roman"/>
                <w:szCs w:val="20"/>
                <w:lang w:val="pl-PL" w:eastAsia="pl-PL"/>
              </w:rPr>
              <w:t>-           przedsiębiorstw działających w obszarze Specjalnej Strefy Włączenia zlokalizowanej na terenie województwa zachodniopomorskiego, dla których nie 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val="pl-PL" w:eastAsia="pl-PL"/>
              </w:rPr>
            </w:pPr>
            <w:r w:rsidRPr="00111142">
              <w:rPr>
                <w:rFonts w:eastAsia="Times New Roman"/>
                <w:szCs w:val="20"/>
                <w:lang w:val="pl-PL" w:eastAsia="pl-PL"/>
              </w:rPr>
              <w:t xml:space="preserve">-           pracowników w wieku powyżej 50 roku życia, pracowników o niskich kwalifikacjach oraz przedsiębiorstw wysokiego wzrostu, dla których  nie </w:t>
            </w:r>
            <w:r w:rsidRPr="00111142">
              <w:rPr>
                <w:rFonts w:eastAsia="Times New Roman"/>
                <w:szCs w:val="20"/>
                <w:lang w:val="pl-PL" w:eastAsia="pl-PL"/>
              </w:rPr>
              <w:lastRenderedPageBreak/>
              <w:t>przekracza 80% kosztów usługi rozwojowej,</w:t>
            </w:r>
          </w:p>
          <w:p w:rsidR="00D04AA2" w:rsidRPr="00111142" w:rsidRDefault="00D04AA2" w:rsidP="00D04AA2">
            <w:pPr>
              <w:pStyle w:val="Akapitzlist"/>
              <w:numPr>
                <w:ilvl w:val="0"/>
                <w:numId w:val="0"/>
              </w:numPr>
              <w:spacing w:after="0" w:line="360" w:lineRule="auto"/>
              <w:ind w:left="1276"/>
              <w:jc w:val="both"/>
              <w:rPr>
                <w:rFonts w:eastAsia="Times New Roman"/>
                <w:szCs w:val="20"/>
                <w:lang w:val="pl-PL" w:eastAsia="pl-PL"/>
              </w:rPr>
            </w:pPr>
            <w:r w:rsidRPr="00111142">
              <w:rPr>
                <w:rFonts w:eastAsia="Times New Roman"/>
                <w:szCs w:val="20"/>
                <w:lang w:val="pl-PL" w:eastAsia="pl-PL"/>
              </w:rPr>
              <w:t xml:space="preserve">-           przedsiębiorców, którzy uzyskali wsparcie w postaci analizy potrzeb rozwojowych w ramach działania 2.2 PO WER, dla których nie przekracza </w:t>
            </w:r>
            <w:r w:rsidR="00D217F0" w:rsidRPr="00111142">
              <w:rPr>
                <w:rFonts w:eastAsia="Times New Roman"/>
                <w:szCs w:val="20"/>
                <w:lang w:val="pl-PL" w:eastAsia="pl-PL"/>
              </w:rPr>
              <w:t>8</w:t>
            </w:r>
            <w:r w:rsidRPr="00111142">
              <w:rPr>
                <w:rFonts w:eastAsia="Times New Roman"/>
                <w:szCs w:val="20"/>
                <w:lang w:val="pl-PL" w:eastAsia="pl-PL"/>
              </w:rPr>
              <w:t>0% kosztów usługi rozwojowej</w:t>
            </w:r>
          </w:p>
          <w:p w:rsidR="00D217F0" w:rsidRPr="00111142" w:rsidRDefault="00D217F0" w:rsidP="00D04AA2">
            <w:pPr>
              <w:pStyle w:val="Akapitzlist"/>
              <w:numPr>
                <w:ilvl w:val="0"/>
                <w:numId w:val="0"/>
              </w:numPr>
              <w:spacing w:after="0" w:line="360" w:lineRule="auto"/>
              <w:ind w:left="1276"/>
              <w:jc w:val="both"/>
              <w:rPr>
                <w:rFonts w:eastAsia="Times New Roman"/>
                <w:szCs w:val="20"/>
                <w:lang w:val="pl-PL" w:eastAsia="pl-PL"/>
              </w:rPr>
            </w:pPr>
            <w:r w:rsidRPr="00111142">
              <w:rPr>
                <w:rFonts w:eastAsia="Times New Roman"/>
                <w:szCs w:val="20"/>
                <w:lang w:val="pl-PL" w:eastAsia="pl-PL"/>
              </w:rPr>
              <w:t xml:space="preserve">- przedsiębiorców prowadzących działalność gospodarczą na terenie miast średnich oraz miast średnich tracących </w:t>
            </w:r>
            <w:proofErr w:type="spellStart"/>
            <w:r w:rsidRPr="00111142">
              <w:rPr>
                <w:rFonts w:eastAsia="Times New Roman"/>
                <w:szCs w:val="20"/>
                <w:lang w:val="pl-PL" w:eastAsia="pl-PL"/>
              </w:rPr>
              <w:t>funkje</w:t>
            </w:r>
            <w:proofErr w:type="spellEnd"/>
            <w:r w:rsidRPr="00111142">
              <w:rPr>
                <w:rFonts w:eastAsia="Times New Roman"/>
                <w:szCs w:val="20"/>
                <w:lang w:val="pl-PL" w:eastAsia="pl-PL"/>
              </w:rPr>
              <w:t xml:space="preserve"> społeczno - gospodarcze, dla których nie przekracza 80% kosztów usługi rozwojowej.</w:t>
            </w:r>
          </w:p>
          <w:p w:rsidR="00DD5B25" w:rsidRDefault="00D217F0" w:rsidP="00D217F0">
            <w:pPr>
              <w:spacing w:before="120" w:after="40" w:line="240" w:lineRule="auto"/>
              <w:rPr>
                <w:rFonts w:eastAsia="Times New Roman" w:cs="Times New Roman"/>
                <w:lang w:eastAsia="pl-PL"/>
              </w:rPr>
            </w:pPr>
            <w:r>
              <w:rPr>
                <w:rFonts w:eastAsia="Times New Roman" w:cs="Times New Roman"/>
                <w:lang w:eastAsia="pl-PL"/>
              </w:rPr>
              <w:t>P</w:t>
            </w:r>
            <w:r w:rsidRPr="00D217F0">
              <w:rPr>
                <w:rFonts w:eastAsia="Times New Roman" w:cs="Times New Roman"/>
                <w:lang w:eastAsia="pl-PL"/>
              </w:rPr>
              <w:t>oziom dofinansowania pojedynczej usługi rozwojowej dla jednego uczestnika wydelegowanego przez  przedsiębiorcę nie może przekroczyć kwoty 6 000,00 PLN</w:t>
            </w:r>
            <w:r w:rsidR="00A77051">
              <w:rPr>
                <w:rFonts w:eastAsia="Times New Roman" w:cs="Times New Roman"/>
                <w:lang w:eastAsia="pl-PL"/>
              </w:rPr>
              <w:t>, z zastrzeżeniem stosowania limitów określonych powyżej</w:t>
            </w:r>
            <w:r>
              <w:rPr>
                <w:rFonts w:eastAsia="Times New Roman" w:cs="Times New Roman"/>
                <w:lang w:eastAsia="pl-PL"/>
              </w:rPr>
              <w:t xml:space="preserve">. </w:t>
            </w:r>
          </w:p>
          <w:p w:rsidR="00D217F0" w:rsidRDefault="00D217F0" w:rsidP="00D217F0">
            <w:pPr>
              <w:spacing w:before="120" w:after="40" w:line="240" w:lineRule="auto"/>
              <w:rPr>
                <w:rFonts w:eastAsia="Times New Roman" w:cs="Times New Roman"/>
                <w:lang w:eastAsia="pl-PL"/>
              </w:rPr>
            </w:pPr>
            <w:r w:rsidRPr="00D217F0">
              <w:rPr>
                <w:rFonts w:eastAsia="Times New Roman" w:cs="Times New Roman"/>
                <w:lang w:eastAsia="pl-PL"/>
              </w:rPr>
              <w:t>Okres realizacji umowy wsparcia usługi rozwojowej nie przekracza 12 miesięcy z wyłączeniem wsparcia w postaci studiów podyplomowych, dla których okres realizacji umowy wsparcia usługi rozwojowej nie przekracza 24 miesięcy.</w:t>
            </w:r>
          </w:p>
          <w:p w:rsidR="001C55D8" w:rsidRPr="00D04AA2" w:rsidRDefault="001C55D8" w:rsidP="00F43FA4">
            <w:pPr>
              <w:spacing w:before="120" w:after="40" w:line="240" w:lineRule="auto"/>
              <w:rPr>
                <w:rFonts w:eastAsia="Times New Roman"/>
                <w:color w:val="000000"/>
                <w:lang w:eastAsia="pl-PL"/>
              </w:rPr>
            </w:pPr>
            <w:r>
              <w:rPr>
                <w:rFonts w:eastAsia="Times New Roman"/>
                <w:color w:val="000000"/>
                <w:lang w:eastAsia="pl-PL"/>
              </w:rPr>
              <w:t>Wsparcie dla d</w:t>
            </w:r>
            <w:r w:rsidR="00F43FA4">
              <w:rPr>
                <w:rFonts w:eastAsia="Times New Roman"/>
                <w:color w:val="000000"/>
                <w:lang w:eastAsia="pl-PL"/>
              </w:rPr>
              <w:t>u</w:t>
            </w:r>
            <w:r>
              <w:rPr>
                <w:rFonts w:eastAsia="Times New Roman"/>
                <w:color w:val="000000"/>
                <w:lang w:eastAsia="pl-PL"/>
              </w:rPr>
              <w:t xml:space="preserve">żych </w:t>
            </w:r>
            <w:proofErr w:type="spellStart"/>
            <w:r>
              <w:rPr>
                <w:rFonts w:eastAsia="Times New Roman"/>
                <w:color w:val="000000"/>
                <w:lang w:eastAsia="pl-PL"/>
              </w:rPr>
              <w:t>przedsiebiorstw</w:t>
            </w:r>
            <w:proofErr w:type="spellEnd"/>
            <w:r w:rsidRPr="0081622F">
              <w:rPr>
                <w:rFonts w:eastAsia="Times New Roman"/>
                <w:color w:val="000000"/>
                <w:lang w:eastAsia="pl-PL"/>
              </w:rPr>
              <w:t xml:space="preserve"> w obszarze wspierania i</w:t>
            </w:r>
            <w:r>
              <w:rPr>
                <w:rFonts w:eastAsia="Times New Roman"/>
                <w:color w:val="000000"/>
                <w:lang w:eastAsia="pl-PL"/>
              </w:rPr>
              <w:t>nnowacji lub reindustrializacji</w:t>
            </w:r>
            <w:r w:rsidRPr="0081622F">
              <w:rPr>
                <w:rFonts w:eastAsia="Times New Roman"/>
                <w:color w:val="000000"/>
                <w:lang w:eastAsia="pl-PL"/>
              </w:rPr>
              <w:t xml:space="preserve"> kierowane będzie </w:t>
            </w:r>
            <w:r>
              <w:rPr>
                <w:rFonts w:eastAsia="Times New Roman"/>
                <w:color w:val="000000"/>
                <w:lang w:eastAsia="pl-PL"/>
              </w:rPr>
              <w:t xml:space="preserve">tylko i wyłącznie </w:t>
            </w:r>
            <w:r w:rsidRPr="0081622F">
              <w:rPr>
                <w:rFonts w:eastAsia="Times New Roman"/>
                <w:color w:val="000000"/>
                <w:lang w:eastAsia="pl-PL"/>
              </w:rPr>
              <w:t>do osób o niskich kwalifikacjach</w:t>
            </w:r>
            <w:r>
              <w:rPr>
                <w:rFonts w:eastAsia="Times New Roman"/>
                <w:color w:val="000000"/>
                <w:lang w:eastAsia="pl-PL"/>
              </w:rPr>
              <w:t xml:space="preserve"> przy czym w</w:t>
            </w:r>
            <w:r w:rsidRPr="0081622F">
              <w:rPr>
                <w:rFonts w:eastAsia="Times New Roman"/>
                <w:color w:val="000000"/>
                <w:lang w:eastAsia="pl-PL"/>
              </w:rPr>
              <w:t xml:space="preserve">sparcie dla dużych przedsiębiorstw i ich pracowników nie </w:t>
            </w:r>
            <w:r>
              <w:rPr>
                <w:rFonts w:eastAsia="Times New Roman"/>
                <w:color w:val="000000"/>
                <w:lang w:eastAsia="pl-PL"/>
              </w:rPr>
              <w:t xml:space="preserve">może </w:t>
            </w:r>
            <w:proofErr w:type="spellStart"/>
            <w:r>
              <w:rPr>
                <w:rFonts w:eastAsia="Times New Roman"/>
                <w:color w:val="000000"/>
                <w:lang w:eastAsia="pl-PL"/>
              </w:rPr>
              <w:t>przekroczć</w:t>
            </w:r>
            <w:proofErr w:type="spellEnd"/>
            <w:r w:rsidRPr="0081622F">
              <w:rPr>
                <w:rFonts w:eastAsia="Times New Roman"/>
                <w:color w:val="000000"/>
                <w:lang w:eastAsia="pl-PL"/>
              </w:rPr>
              <w:t xml:space="preserve"> 15% alokacji w PI 8v</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Warunki i planowany zakres stosowania </w:t>
            </w:r>
            <w:proofErr w:type="spellStart"/>
            <w:r w:rsidRPr="004B7ECB">
              <w:rPr>
                <w:rFonts w:eastAsia="Times New Roman" w:cs="Times New Roman"/>
                <w:color w:val="000000"/>
                <w:lang w:eastAsia="pl-PL"/>
              </w:rPr>
              <w:t>cross-financingu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111142" w:rsidTr="00DD5B25">
        <w:trPr>
          <w:trHeight w:val="390"/>
        </w:trPr>
        <w:tc>
          <w:tcPr>
            <w:tcW w:w="851" w:type="dxa"/>
            <w:vMerge w:val="restart"/>
            <w:shd w:val="clear" w:color="auto" w:fill="auto"/>
            <w:noWrap/>
            <w:hideMark/>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10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75"/>
        </w:trPr>
        <w:tc>
          <w:tcPr>
            <w:tcW w:w="851" w:type="dxa"/>
            <w:vMerge w:val="restart"/>
            <w:shd w:val="clear" w:color="auto" w:fill="auto"/>
            <w:noWrap/>
          </w:tcPr>
          <w:p w:rsidR="00DD5B25" w:rsidRDefault="00DD5B25" w:rsidP="006A5F87">
            <w:pPr>
              <w:numPr>
                <w:ilvl w:val="0"/>
                <w:numId w:val="238"/>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111142" w:rsidTr="00DD5B25">
        <w:trPr>
          <w:trHeight w:val="375"/>
        </w:trPr>
        <w:tc>
          <w:tcPr>
            <w:tcW w:w="851" w:type="dxa"/>
            <w:vMerge/>
            <w:tcBorders>
              <w:right w:val="single" w:sz="4" w:space="0" w:color="auto"/>
            </w:tcBorders>
            <w:shd w:val="clear" w:color="auto" w:fill="auto"/>
            <w:noWrap/>
          </w:tcPr>
          <w:p w:rsidR="00DD5B25" w:rsidRPr="004B7ECB" w:rsidRDefault="00DD5B25" w:rsidP="006A5F87">
            <w:pPr>
              <w:numPr>
                <w:ilvl w:val="0"/>
                <w:numId w:val="238"/>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111142" w:rsidRDefault="00DD5B25" w:rsidP="00DD5B25">
            <w:pPr>
              <w:spacing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38"/>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19"/>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7" w:name="_Toc437598433"/>
            <w:bookmarkStart w:id="8" w:name="_Toc53388631"/>
            <w:r w:rsidRPr="004B7ECB">
              <w:rPr>
                <w:rFonts w:eastAsia="Times New Roman" w:cs="Times New Roman"/>
                <w:bCs/>
                <w:color w:val="000000"/>
                <w:lang w:eastAsia="pl-PL"/>
              </w:rPr>
              <w:lastRenderedPageBreak/>
              <w:t>6.2 Wsparcie adresowane do przedsiębiorstw odczuwających negatywne skutki zmian gospodarczych oraz ich pracowników, mające na celu wspomaganie procesów adaptacyjnych</w:t>
            </w:r>
            <w:bookmarkEnd w:id="7"/>
            <w:bookmarkEnd w:id="8"/>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hd w:val="clear" w:color="auto" w:fill="EAF1DD"/>
              <w:spacing w:before="120" w:after="120" w:line="240" w:lineRule="auto"/>
              <w:rPr>
                <w:b/>
                <w:lang w:eastAsia="pl-PL"/>
              </w:rPr>
            </w:pPr>
            <w:r w:rsidRPr="00111142">
              <w:rPr>
                <w:b/>
                <w:lang w:eastAsia="pl-PL"/>
              </w:rPr>
              <w:t>6.2</w:t>
            </w:r>
            <w:r w:rsidRPr="00111142">
              <w:rPr>
                <w:b/>
                <w:lang w:val="fr-BE" w:eastAsia="pl-PL"/>
              </w:rPr>
              <w:t xml:space="preserve"> Wsparcie adresowane do przedsiębiorstw odczuwających negatywne skutki zmian gospodarczych oraz ich pracowników, mające na celu wspomaganie procesów adaptacyjnych</w:t>
            </w:r>
            <w:r w:rsidR="00126D87" w:rsidRPr="00111142">
              <w:rPr>
                <w:rStyle w:val="Odwoanieprzypisudolnego"/>
                <w:b/>
                <w:lang w:val="fr-BE" w:eastAsia="pl-PL"/>
              </w:rPr>
              <w:footnoteReference w:id="3"/>
            </w:r>
          </w:p>
          <w:p w:rsidR="00DD5B25" w:rsidRPr="004B7ECB" w:rsidRDefault="00DD5B25" w:rsidP="00DD5B25">
            <w:pPr>
              <w:shd w:val="clear" w:color="auto" w:fill="EAF1DD"/>
              <w:spacing w:before="120" w:after="120" w:line="240" w:lineRule="auto"/>
              <w:rPr>
                <w:rFonts w:eastAsia="Times New Roman" w:cs="Times New Roman"/>
                <w:b/>
                <w:lang w:eastAsia="pl-PL"/>
              </w:rPr>
            </w:pPr>
            <w:r w:rsidRPr="00111142">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391BE8" w:rsidRPr="004B7ECB" w:rsidRDefault="00391BE8" w:rsidP="00BB6C3F">
            <w:pPr>
              <w:spacing w:before="60" w:after="60" w:line="240" w:lineRule="auto"/>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900051">
            <w:pPr>
              <w:numPr>
                <w:ilvl w:val="0"/>
                <w:numId w:val="62"/>
              </w:numPr>
              <w:spacing w:before="120" w:after="40" w:line="240" w:lineRule="auto"/>
              <w:rPr>
                <w:lang w:eastAsia="pl-PL"/>
              </w:rPr>
            </w:pPr>
            <w:r w:rsidRPr="00111142">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blPrEx>
          <w:tblCellMar>
            <w:top w:w="0" w:type="dxa"/>
            <w:bottom w:w="0" w:type="dxa"/>
          </w:tblCellMar>
        </w:tblPrEx>
        <w:trPr>
          <w:trHeight w:val="255"/>
        </w:trPr>
        <w:tc>
          <w:tcPr>
            <w:tcW w:w="851" w:type="dxa"/>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EF5C61">
            <w:pPr>
              <w:spacing w:before="120" w:after="40" w:line="240" w:lineRule="auto"/>
              <w:rPr>
                <w:rFonts w:eastAsia="Times New Roman" w:cs="Times New Roman"/>
                <w:color w:val="000000"/>
                <w:lang w:eastAsia="pl-PL"/>
              </w:rPr>
            </w:pPr>
            <w:r w:rsidRPr="00111142">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FA083D" w:rsidP="00DD5B25">
            <w:pPr>
              <w:spacing w:before="120" w:line="240" w:lineRule="auto"/>
              <w:rPr>
                <w:rFonts w:eastAsia="Times New Roman" w:cs="Times New Roman"/>
                <w:color w:val="000000"/>
                <w:lang w:eastAsia="pl-PL"/>
              </w:rPr>
            </w:pPr>
            <w:r>
              <w:rPr>
                <w:rFonts w:eastAsia="Times New Roman" w:cs="Times New Roman"/>
                <w:color w:val="000000"/>
                <w:lang w:eastAsia="pl-PL"/>
              </w:rPr>
              <w:t xml:space="preserve"> 0 </w:t>
            </w:r>
            <w:r w:rsidR="00DD5B25" w:rsidRPr="004B7ECB">
              <w:rPr>
                <w:rFonts w:eastAsia="Times New Roman" w:cs="Times New Roman"/>
                <w:color w:val="000000"/>
                <w:lang w:eastAsia="pl-PL"/>
              </w:rPr>
              <w:t>EUR</w:t>
            </w:r>
          </w:p>
        </w:tc>
      </w:tr>
      <w:tr w:rsidR="00DD5B25" w:rsidRPr="00111142"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Warunki i planowany zakres stosowania </w:t>
            </w:r>
            <w:proofErr w:type="spellStart"/>
            <w:r w:rsidRPr="004B7ECB">
              <w:rPr>
                <w:rFonts w:eastAsia="Times New Roman" w:cs="Times New Roman"/>
                <w:color w:val="000000"/>
                <w:lang w:eastAsia="pl-PL"/>
              </w:rPr>
              <w:t>cross-financingu</w:t>
            </w:r>
            <w:proofErr w:type="spellEnd"/>
            <w:r w:rsidRPr="004B7ECB">
              <w:rPr>
                <w:rFonts w:eastAsia="Times New Roman" w:cs="Times New Roman"/>
                <w:color w:val="000000"/>
                <w:lang w:eastAsia="pl-PL"/>
              </w:rPr>
              <w:t xml:space="preserve"> (%)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9" w:name="_Toc437598434"/>
            <w:bookmarkStart w:id="10" w:name="_Toc53388632"/>
            <w:r w:rsidRPr="004B7ECB">
              <w:rPr>
                <w:rFonts w:eastAsia="Times New Roman" w:cs="Times New Roman"/>
                <w:bCs/>
                <w:color w:val="000000"/>
                <w:lang w:eastAsia="pl-PL"/>
              </w:rPr>
              <w:lastRenderedPageBreak/>
              <w:t xml:space="preserve">6.3 Wsparcie dla osób zwolnionych, przewidzianych do zwolnienia lub zagrożonych zwolnieniem z pracy z przyczyn dotyczących zakładu pracy, realizowane w formie tworzenia i wdrażania programów typu </w:t>
            </w:r>
            <w:proofErr w:type="spellStart"/>
            <w:r w:rsidRPr="004B7ECB">
              <w:rPr>
                <w:rFonts w:eastAsia="Times New Roman" w:cs="Times New Roman"/>
                <w:bCs/>
                <w:color w:val="000000"/>
                <w:lang w:eastAsia="pl-PL"/>
              </w:rPr>
              <w:t>outplacement</w:t>
            </w:r>
            <w:bookmarkEnd w:id="9"/>
            <w:bookmarkEnd w:id="10"/>
            <w:proofErr w:type="spellEnd"/>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 xml:space="preserve">6.3 Wsparcie dla osób zwolnionych, przewidzianych do zwolnienia lub zagrożonych zwolnieniem z pracy z przyczyn dotyczących zakładu pracy, realizowane w formie tworzenia i wdrażania programów typu </w:t>
            </w:r>
            <w:proofErr w:type="spellStart"/>
            <w:r w:rsidRPr="004B7ECB">
              <w:rPr>
                <w:rFonts w:eastAsia="Times New Roman"/>
                <w:b/>
                <w:lang w:eastAsia="pl-PL"/>
              </w:rPr>
              <w:t>outplacement</w:t>
            </w:r>
            <w:proofErr w:type="spellEnd"/>
            <w:r w:rsidR="00126D87">
              <w:rPr>
                <w:rStyle w:val="Odwoanieprzypisudolnego"/>
                <w:rFonts w:eastAsia="Times New Roman"/>
                <w:b/>
                <w:lang w:eastAsia="pl-PL"/>
              </w:rPr>
              <w:footnoteReference w:id="4"/>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3"/>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2049B2" w:rsidRDefault="00DD5B25" w:rsidP="00900051">
            <w:pPr>
              <w:numPr>
                <w:ilvl w:val="0"/>
                <w:numId w:val="66"/>
              </w:numPr>
              <w:spacing w:before="60" w:after="60" w:line="240" w:lineRule="auto"/>
              <w:rPr>
                <w:rFonts w:eastAsia="Times New Roman"/>
                <w:lang w:eastAsia="pl-PL"/>
              </w:rPr>
            </w:pPr>
            <w:r w:rsidRPr="004B7ECB">
              <w:rPr>
                <w:rFonts w:eastAsia="Times New Roman"/>
                <w:lang w:eastAsia="pl-PL"/>
              </w:rPr>
              <w:t xml:space="preserve">Wsparcie typu </w:t>
            </w:r>
            <w:proofErr w:type="spellStart"/>
            <w:r w:rsidRPr="004B7ECB">
              <w:rPr>
                <w:rFonts w:eastAsia="Times New Roman"/>
                <w:lang w:eastAsia="pl-PL"/>
              </w:rPr>
              <w:t>outplacement</w:t>
            </w:r>
            <w:proofErr w:type="spellEnd"/>
            <w:r w:rsidRPr="004B7ECB">
              <w:rPr>
                <w:rFonts w:eastAsia="Times New Roman"/>
                <w:lang w:eastAsia="pl-PL"/>
              </w:rPr>
              <w:t xml:space="preserve">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rsidR="00DD5B25" w:rsidRPr="00111142"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rsidR="004D79EE" w:rsidRPr="00111142" w:rsidRDefault="00DD5B25" w:rsidP="00E63A96">
            <w:pPr>
              <w:numPr>
                <w:ilvl w:val="0"/>
                <w:numId w:val="7"/>
              </w:numPr>
              <w:spacing w:before="60" w:after="60" w:line="240" w:lineRule="auto"/>
              <w:ind w:left="714" w:hanging="357"/>
            </w:pPr>
            <w:r w:rsidRPr="009C0F7F">
              <w:rPr>
                <w:rFonts w:eastAsia="Times New Roman"/>
                <w:lang w:eastAsia="pl-PL"/>
              </w:rPr>
              <w:t>doradztwo zawodowe</w:t>
            </w:r>
            <w:r w:rsidRPr="00111142">
              <w:t xml:space="preserve"> po</w:t>
            </w:r>
            <w:r w:rsidRPr="00111142">
              <w:rPr>
                <w:rFonts w:hint="eastAsia"/>
              </w:rPr>
              <w:t>łą</w:t>
            </w:r>
            <w:r w:rsidRPr="00111142">
              <w:t>czone z przygotowaniem Indywidualnego Planu Dzia</w:t>
            </w:r>
            <w:r w:rsidRPr="00111142">
              <w:rPr>
                <w:rFonts w:hint="eastAsia"/>
              </w:rPr>
              <w:t>ł</w:t>
            </w:r>
            <w:r w:rsidRPr="00111142">
              <w:t xml:space="preserve">ania. </w:t>
            </w:r>
          </w:p>
          <w:p w:rsidR="00DD5B25" w:rsidRDefault="00DD5B25">
            <w:pPr>
              <w:spacing w:before="60" w:after="60" w:line="240" w:lineRule="auto"/>
              <w:ind w:left="714"/>
              <w:rPr>
                <w:rFonts w:eastAsia="Times New Roman"/>
                <w:lang w:eastAsia="pl-PL"/>
              </w:rPr>
            </w:pP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8"/>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rsidR="00DD5B25" w:rsidRPr="004B7ECB" w:rsidRDefault="00DD5B25" w:rsidP="00900051">
            <w:pPr>
              <w:numPr>
                <w:ilvl w:val="0"/>
                <w:numId w:val="58"/>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34A0B" w:rsidP="00DD5B25">
            <w:pPr>
              <w:spacing w:before="120" w:after="40" w:line="240" w:lineRule="auto"/>
              <w:rPr>
                <w:rFonts w:eastAsia="Times New Roman" w:cs="Times New Roman"/>
                <w:color w:val="000000"/>
                <w:lang w:eastAsia="pl-PL"/>
              </w:rPr>
            </w:pPr>
            <w:r w:rsidRPr="00E46543">
              <w:rPr>
                <w:rFonts w:eastAsia="Times New Roman"/>
                <w:lang w:eastAsia="pl-PL"/>
              </w:rPr>
              <w:t>0</w:t>
            </w:r>
            <w:r w:rsidR="00DD5B25" w:rsidRPr="00E46543">
              <w:rPr>
                <w:rFonts w:eastAsia="Times New Roman"/>
                <w:lang w:eastAsia="pl-PL"/>
              </w:rPr>
              <w:t xml:space="preserve"> </w:t>
            </w:r>
            <w:r w:rsidR="00DD5B25" w:rsidRPr="00E46543">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Warunki i planowany zakres stosowania </w:t>
            </w:r>
            <w:proofErr w:type="spellStart"/>
            <w:r w:rsidRPr="004B7ECB">
              <w:rPr>
                <w:rFonts w:eastAsia="Times New Roman" w:cs="Times New Roman"/>
                <w:color w:val="000000"/>
                <w:lang w:eastAsia="pl-PL"/>
              </w:rPr>
              <w:t>cross-financingu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111142" w:rsidTr="00DD5B25">
        <w:trPr>
          <w:trHeight w:val="375"/>
        </w:trPr>
        <w:tc>
          <w:tcPr>
            <w:tcW w:w="851" w:type="dxa"/>
            <w:vMerge w:val="restart"/>
            <w:tcBorders>
              <w:top w:val="nil"/>
              <w:left w:val="nil"/>
              <w:right w:val="nil"/>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75"/>
        </w:trPr>
        <w:tc>
          <w:tcPr>
            <w:tcW w:w="851" w:type="dxa"/>
            <w:vMerge/>
            <w:tcBorders>
              <w:left w:val="nil"/>
              <w:bottom w:val="nil"/>
              <w:right w:val="single" w:sz="4" w:space="0" w:color="auto"/>
            </w:tcBorders>
            <w:shd w:val="clear" w:color="auto" w:fill="auto"/>
            <w:noWrap/>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111142" w:rsidTr="00DD5B25">
        <w:trPr>
          <w:trHeight w:val="662"/>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tblPr>
      <w:tblGrid>
        <w:gridCol w:w="851"/>
        <w:gridCol w:w="14749"/>
      </w:tblGrid>
      <w:tr w:rsidR="00DD5B25" w:rsidRPr="00111142" w:rsidTr="00D06CD8">
        <w:trPr>
          <w:trHeight w:val="255"/>
        </w:trPr>
        <w:tc>
          <w:tcPr>
            <w:tcW w:w="15600" w:type="dxa"/>
            <w:gridSpan w:val="2"/>
            <w:tcBorders>
              <w:top w:val="nil"/>
              <w:left w:val="nil"/>
              <w:bottom w:val="nil"/>
              <w:right w:val="nil"/>
            </w:tcBorders>
            <w:shd w:val="clear" w:color="000000" w:fill="D9D9D9"/>
            <w:noWrap/>
            <w:hideMark/>
          </w:tcPr>
          <w:p w:rsidR="00DD5B25" w:rsidRPr="004B7ECB" w:rsidRDefault="00DD5B25" w:rsidP="007E5DF8">
            <w:pPr>
              <w:keepNext/>
              <w:keepLines/>
              <w:spacing w:before="200"/>
              <w:outlineLvl w:val="2"/>
              <w:rPr>
                <w:rFonts w:eastAsia="Times New Roman" w:cs="Times New Roman"/>
                <w:color w:val="000000"/>
                <w:lang w:eastAsia="pl-PL"/>
              </w:rPr>
            </w:pPr>
            <w:bookmarkStart w:id="11" w:name="_Toc437598435"/>
            <w:bookmarkStart w:id="12" w:name="_Toc53388633"/>
            <w:r w:rsidRPr="004B7ECB">
              <w:rPr>
                <w:rFonts w:eastAsia="Times New Roman" w:cs="Times New Roman"/>
                <w:bCs/>
                <w:color w:val="000000"/>
                <w:lang w:eastAsia="pl-PL"/>
              </w:rPr>
              <w:lastRenderedPageBreak/>
              <w:t>6.4 Wsparcie przedsiębiorczości, samozatrudnienia oraz tworzenia nowych miejsc pracy, poprzez środki finansowe na rozpoczęcie działalności gospodarczej oraz wsparcie szkoleniowe</w:t>
            </w:r>
            <w:bookmarkEnd w:id="11"/>
            <w:bookmarkEnd w:id="12"/>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06CD8">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szkoleniowe</w:t>
            </w:r>
            <w:r w:rsidR="00126D87">
              <w:rPr>
                <w:rStyle w:val="Odwoanieprzypisudolnego"/>
                <w:rFonts w:eastAsia="Times New Roman"/>
                <w:b/>
                <w:lang w:eastAsia="pl-PL"/>
              </w:rPr>
              <w:footnoteReference w:id="5"/>
            </w:r>
          </w:p>
          <w:p w:rsidR="00DD5B25" w:rsidRPr="004B7ECB" w:rsidRDefault="00DD5B25" w:rsidP="00154E87">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w:t>
            </w:r>
            <w:r w:rsidR="00154E87">
              <w:rPr>
                <w:rFonts w:eastAsia="Times New Roman"/>
                <w:lang w:eastAsia="pl-PL"/>
              </w:rPr>
              <w:t>,</w:t>
            </w:r>
            <w:r w:rsidRPr="004B7ECB">
              <w:rPr>
                <w:rFonts w:eastAsia="Times New Roman"/>
                <w:lang w:eastAsia="pl-PL"/>
              </w:rPr>
              <w:t xml:space="preserve"> wsparcie szkoleniowe</w:t>
            </w:r>
            <w:r w:rsidR="00154E87">
              <w:rPr>
                <w:color w:val="FF0000"/>
                <w:lang w:eastAsia="pl-PL"/>
              </w:rPr>
              <w:t xml:space="preserve"> </w:t>
            </w:r>
            <w:r w:rsidR="00154E87" w:rsidRPr="00D61CDC">
              <w:rPr>
                <w:lang w:eastAsia="pl-PL"/>
              </w:rPr>
              <w:t>oraz wsparcie w postaci usług biznesowych dla utworzonych podmiotów w ramach projektu</w:t>
            </w:r>
            <w:r w:rsidRPr="004B7ECB">
              <w:rPr>
                <w:rFonts w:eastAsia="Times New Roman"/>
                <w:lang w:eastAsia="pl-PL"/>
              </w:rPr>
              <w:t>, co przyczyni się do wzrostu zatrudnienia w regionie.</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7"/>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111142" w:rsidTr="00D06CD8">
        <w:trPr>
          <w:trHeight w:val="255"/>
        </w:trPr>
        <w:tc>
          <w:tcPr>
            <w:tcW w:w="851" w:type="dxa"/>
            <w:tcBorders>
              <w:top w:val="nil"/>
              <w:left w:val="nil"/>
              <w:bottom w:val="nil"/>
              <w:right w:val="nil"/>
            </w:tcBorders>
            <w:shd w:val="clear" w:color="auto" w:fill="auto"/>
            <w:noWrap/>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111142" w:rsidTr="00D06CD8">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5058CD" w:rsidRDefault="00DD5B25" w:rsidP="005058CD">
            <w:pPr>
              <w:numPr>
                <w:ilvl w:val="0"/>
                <w:numId w:val="68"/>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tc>
      </w:tr>
      <w:tr w:rsidR="00DD5B25" w:rsidRPr="00111142" w:rsidTr="00D06CD8">
        <w:trPr>
          <w:trHeight w:val="255"/>
        </w:trPr>
        <w:tc>
          <w:tcPr>
            <w:tcW w:w="851" w:type="dxa"/>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tblPr>
            <w:tblGrid>
              <w:gridCol w:w="214"/>
              <w:gridCol w:w="14395"/>
            </w:tblGrid>
            <w:tr w:rsidR="00D06CD8" w:rsidRPr="00111142" w:rsidTr="00D06CD8">
              <w:trPr>
                <w:trHeight w:val="255"/>
              </w:trPr>
              <w:tc>
                <w:tcPr>
                  <w:tcW w:w="214" w:type="dxa"/>
                  <w:vMerge w:val="restart"/>
                  <w:tcBorders>
                    <w:top w:val="nil"/>
                    <w:left w:val="nil"/>
                    <w:bottom w:val="nil"/>
                    <w:right w:val="nil"/>
                  </w:tcBorders>
                  <w:shd w:val="clear" w:color="auto" w:fill="auto"/>
                  <w:noWrap/>
                  <w:hideMark/>
                </w:tcPr>
                <w:p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111142" w:rsidTr="00D06CD8">
              <w:trPr>
                <w:trHeight w:val="255"/>
              </w:trPr>
              <w:tc>
                <w:tcPr>
                  <w:tcW w:w="214" w:type="dxa"/>
                  <w:vMerge/>
                  <w:tcBorders>
                    <w:top w:val="nil"/>
                    <w:left w:val="nil"/>
                    <w:bottom w:val="nil"/>
                    <w:right w:val="nil"/>
                  </w:tcBorders>
                  <w:hideMark/>
                </w:tcPr>
                <w:p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rsidR="00D06CD8" w:rsidRPr="004B7ECB"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rsidR="006D5C20" w:rsidRDefault="006D5C20"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osób pracujących, które skorzystały z instrumentów zwrotnych na pod</w:t>
                  </w:r>
                  <w:r w:rsidR="00D97882">
                    <w:rPr>
                      <w:rFonts w:eastAsia="Times New Roman" w:cs="Times New Roman"/>
                      <w:color w:val="000000"/>
                      <w:lang w:eastAsia="pl-PL"/>
                    </w:rPr>
                    <w:t>j</w:t>
                  </w:r>
                  <w:r>
                    <w:rPr>
                      <w:rFonts w:eastAsia="Times New Roman" w:cs="Times New Roman"/>
                      <w:color w:val="000000"/>
                      <w:lang w:eastAsia="pl-PL"/>
                    </w:rPr>
                    <w:t>ęcie działalności gospodarczej w programie [osoby]</w:t>
                  </w:r>
                </w:p>
                <w:p w:rsidR="00722202" w:rsidRDefault="00722202" w:rsidP="00900051">
                  <w:pPr>
                    <w:numPr>
                      <w:ilvl w:val="0"/>
                      <w:numId w:val="69"/>
                    </w:numPr>
                    <w:spacing w:before="60" w:after="60" w:line="240" w:lineRule="auto"/>
                    <w:ind w:left="714" w:hanging="357"/>
                    <w:rPr>
                      <w:rFonts w:eastAsia="Times New Roman" w:cs="Times New Roman"/>
                      <w:color w:val="000000"/>
                      <w:lang w:eastAsia="pl-PL"/>
                    </w:rPr>
                  </w:pPr>
                  <w:r w:rsidRPr="00722202">
                    <w:rPr>
                      <w:rFonts w:eastAsia="Times New Roman" w:cs="Times New Roman"/>
                      <w:color w:val="000000"/>
                      <w:lang w:eastAsia="pl-PL"/>
                    </w:rPr>
                    <w:t>Liczba osób pracujących, które otrzymały bezzwrotne środki na podjęcie działalności gospodarczej w programie [osoby]</w:t>
                  </w:r>
                </w:p>
                <w:p w:rsidR="006D5C20" w:rsidRPr="006D45F2" w:rsidRDefault="006D5C20" w:rsidP="00900051">
                  <w:pPr>
                    <w:numPr>
                      <w:ilvl w:val="0"/>
                      <w:numId w:val="69"/>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val="pl-PL" w:eastAsia="pl-PL"/>
                    </w:rPr>
                  </w:pPr>
                  <w:r w:rsidRPr="005E489A">
                    <w:rPr>
                      <w:rFonts w:ascii="Myriad Pro" w:eastAsia="Times New Roman" w:hAnsi="Myriad Pro"/>
                      <w:color w:val="000000"/>
                      <w:lang w:val="pl-PL" w:eastAsia="pl-PL"/>
                    </w:rPr>
                    <w:t xml:space="preserve">Liczba osób odchodzących z rolnictwa objętych wsparciem w programie </w:t>
                  </w:r>
                  <w:r w:rsidRPr="005E489A">
                    <w:rPr>
                      <w:rFonts w:eastAsia="Times New Roman"/>
                      <w:color w:val="000000"/>
                      <w:lang w:val="pl-PL"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val="pl-PL" w:eastAsia="pl-PL"/>
                    </w:rPr>
                  </w:pPr>
                  <w:r w:rsidRPr="005E489A">
                    <w:rPr>
                      <w:rFonts w:ascii="Myriad Pro" w:eastAsia="Times New Roman" w:hAnsi="Myriad Pro"/>
                      <w:color w:val="000000"/>
                      <w:lang w:val="pl-PL" w:eastAsia="pl-PL"/>
                    </w:rPr>
                    <w:t xml:space="preserve">Liczba osób zatrudnionych na umowach krótkoterminowych objętych wsparciem w programie </w:t>
                  </w:r>
                  <w:r w:rsidRPr="005E489A">
                    <w:rPr>
                      <w:rFonts w:eastAsia="Times New Roman"/>
                      <w:color w:val="000000"/>
                      <w:lang w:val="pl-PL" w:eastAsia="pl-PL"/>
                    </w:rPr>
                    <w:t>[osoby],</w:t>
                  </w:r>
                </w:p>
                <w:p w:rsidR="006D5C20" w:rsidRPr="005E489A" w:rsidRDefault="006D5C20" w:rsidP="00900051">
                  <w:pPr>
                    <w:pStyle w:val="Tekstkomentarza"/>
                    <w:numPr>
                      <w:ilvl w:val="0"/>
                      <w:numId w:val="69"/>
                    </w:numPr>
                    <w:spacing w:after="120"/>
                    <w:rPr>
                      <w:rFonts w:ascii="Myriad Pro" w:eastAsia="Times New Roman" w:hAnsi="Myriad Pro"/>
                      <w:color w:val="000000"/>
                      <w:lang w:val="pl-PL" w:eastAsia="pl-PL"/>
                    </w:rPr>
                  </w:pPr>
                  <w:r w:rsidRPr="005E489A">
                    <w:rPr>
                      <w:rFonts w:ascii="Myriad Pro" w:eastAsia="Times New Roman" w:hAnsi="Myriad Pro"/>
                      <w:color w:val="000000"/>
                      <w:lang w:val="pl-PL" w:eastAsia="pl-PL"/>
                    </w:rPr>
                    <w:t xml:space="preserve">Liczba osób zatrudnionych na umowach cywilno-prawnych objętych wsparciem w programie </w:t>
                  </w:r>
                  <w:r w:rsidRPr="005E489A">
                    <w:rPr>
                      <w:rFonts w:eastAsia="Times New Roman"/>
                      <w:color w:val="000000"/>
                      <w:lang w:val="pl-PL" w:eastAsia="pl-PL"/>
                    </w:rPr>
                    <w:t>[osoby]</w:t>
                  </w:r>
                  <w:r w:rsidR="00A55EC3" w:rsidRPr="005E489A">
                    <w:rPr>
                      <w:rFonts w:eastAsia="Times New Roman"/>
                      <w:color w:val="000000"/>
                      <w:lang w:val="pl-PL"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val="pl-PL" w:eastAsia="pl-PL"/>
                    </w:rPr>
                  </w:pPr>
                  <w:r w:rsidRPr="005E489A">
                    <w:rPr>
                      <w:rFonts w:eastAsia="Times New Roman"/>
                      <w:color w:val="000000"/>
                      <w:lang w:val="pl-PL" w:eastAsia="pl-PL"/>
                    </w:rPr>
                    <w:t>Liczba osób w wieku do 30 lat objętych wsparciem w programie [osoby]</w:t>
                  </w:r>
                  <w:r w:rsidR="00A55EC3" w:rsidRPr="005E489A">
                    <w:rPr>
                      <w:rFonts w:eastAsia="Times New Roman"/>
                      <w:color w:val="000000"/>
                      <w:lang w:val="pl-PL"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val="pl-PL" w:eastAsia="pl-PL"/>
                    </w:rPr>
                  </w:pPr>
                  <w:r w:rsidRPr="005E489A">
                    <w:rPr>
                      <w:rFonts w:eastAsia="Times New Roman"/>
                      <w:color w:val="000000"/>
                      <w:lang w:val="pl-PL" w:eastAsia="pl-PL"/>
                    </w:rPr>
                    <w:t>Liczba imigrantów objętych wsparciem w programie [osoby]</w:t>
                  </w:r>
                  <w:r w:rsidR="00A55EC3" w:rsidRPr="005E489A">
                    <w:rPr>
                      <w:rFonts w:eastAsia="Times New Roman"/>
                      <w:color w:val="000000"/>
                      <w:lang w:val="pl-PL" w:eastAsia="pl-PL"/>
                    </w:rPr>
                    <w:t>,</w:t>
                  </w:r>
                </w:p>
                <w:p w:rsidR="006D5C20" w:rsidRPr="005E489A" w:rsidRDefault="006D5C20" w:rsidP="00900051">
                  <w:pPr>
                    <w:pStyle w:val="Tekstkomentarza"/>
                    <w:numPr>
                      <w:ilvl w:val="0"/>
                      <w:numId w:val="69"/>
                    </w:numPr>
                    <w:spacing w:after="120"/>
                    <w:rPr>
                      <w:rFonts w:ascii="Myriad Pro" w:eastAsia="Times New Roman" w:hAnsi="Myriad Pro"/>
                      <w:color w:val="000000"/>
                      <w:lang w:val="pl-PL" w:eastAsia="pl-PL"/>
                    </w:rPr>
                  </w:pPr>
                  <w:r w:rsidRPr="005E489A">
                    <w:rPr>
                      <w:rFonts w:eastAsia="Times New Roman"/>
                      <w:color w:val="000000"/>
                      <w:lang w:val="pl-PL" w:eastAsia="pl-PL"/>
                    </w:rPr>
                    <w:t>Liczba reemigrantów objętych wsparciem w programie [osoby]</w:t>
                  </w:r>
                  <w:r w:rsidR="00A55EC3" w:rsidRPr="005E489A">
                    <w:rPr>
                      <w:rFonts w:eastAsia="Times New Roman"/>
                      <w:color w:val="000000"/>
                      <w:lang w:val="pl-PL" w:eastAsia="pl-PL"/>
                    </w:rPr>
                    <w:t>,</w:t>
                  </w:r>
                </w:p>
                <w:p w:rsidR="00A55EC3" w:rsidRPr="005E489A" w:rsidRDefault="00A55EC3" w:rsidP="00900051">
                  <w:pPr>
                    <w:pStyle w:val="Tekstkomentarza"/>
                    <w:numPr>
                      <w:ilvl w:val="0"/>
                      <w:numId w:val="69"/>
                    </w:numPr>
                    <w:spacing w:after="120"/>
                    <w:rPr>
                      <w:rFonts w:ascii="Myriad Pro" w:eastAsia="Times New Roman" w:hAnsi="Myriad Pro"/>
                      <w:color w:val="000000"/>
                      <w:lang w:val="pl-PL" w:eastAsia="pl-PL"/>
                    </w:rPr>
                  </w:pPr>
                  <w:r w:rsidRPr="005E489A">
                    <w:rPr>
                      <w:rFonts w:eastAsia="Times New Roman"/>
                      <w:color w:val="000000"/>
                      <w:lang w:val="pl-PL" w:eastAsia="pl-PL"/>
                    </w:rPr>
                    <w:t>Liczba osób, które skorzystały z instrumentów zwrotnych na podjęcie działalności gospodarczej w programie [osoby].</w:t>
                  </w:r>
                </w:p>
                <w:p w:rsidR="006D5C20" w:rsidRPr="004B7ECB" w:rsidRDefault="006D5C20" w:rsidP="006D5C20">
                  <w:pPr>
                    <w:spacing w:before="60" w:after="60" w:line="240" w:lineRule="auto"/>
                    <w:ind w:left="714"/>
                    <w:rPr>
                      <w:rFonts w:eastAsia="Times New Roman" w:cs="Times New Roman"/>
                      <w:color w:val="000000"/>
                      <w:lang w:eastAsia="pl-PL"/>
                    </w:rPr>
                  </w:pPr>
                </w:p>
              </w:tc>
            </w:tr>
          </w:tbl>
          <w:p w:rsidR="00DD5B25" w:rsidRPr="004B7ECB" w:rsidRDefault="00DD5B25" w:rsidP="00D06CD8">
            <w:pPr>
              <w:spacing w:before="120" w:line="240" w:lineRule="auto"/>
              <w:ind w:left="214"/>
              <w:rPr>
                <w:rFonts w:eastAsia="Times New Roman" w:cs="Times New Roman"/>
                <w:color w:val="000000"/>
                <w:lang w:eastAsia="pl-PL"/>
              </w:rPr>
            </w:pP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111142">
              <w:rPr>
                <w:lang w:eastAsia="pl-PL"/>
              </w:rPr>
              <w:t>,</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rsidR="0018230C" w:rsidRPr="001A7533" w:rsidRDefault="00DD5B25" w:rsidP="001A7533">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w:t>
            </w:r>
            <w:r w:rsidR="001A7533">
              <w:rPr>
                <w:rFonts w:eastAsia="Times New Roman"/>
                <w:lang w:eastAsia="pl-PL"/>
              </w:rPr>
              <w:t>:</w:t>
            </w:r>
          </w:p>
          <w:p w:rsidR="001A7533" w:rsidRPr="00800DFA" w:rsidRDefault="001A7533" w:rsidP="00900051">
            <w:pPr>
              <w:numPr>
                <w:ilvl w:val="0"/>
                <w:numId w:val="53"/>
              </w:numPr>
              <w:spacing w:before="60" w:after="60" w:line="240" w:lineRule="auto"/>
              <w:rPr>
                <w:rFonts w:eastAsia="Times New Roman" w:cs="Times New Roman"/>
                <w:color w:val="000000"/>
                <w:lang w:eastAsia="pl-PL"/>
              </w:rPr>
            </w:pPr>
            <w:r w:rsidRPr="001A7533">
              <w:rPr>
                <w:rFonts w:eastAsia="Times New Roman" w:cs="Times New Roman"/>
                <w:color w:val="000000"/>
                <w:lang w:eastAsia="pl-PL"/>
              </w:rPr>
              <w:t>usługi szkolenio</w:t>
            </w:r>
            <w:r w:rsidR="00370691">
              <w:rPr>
                <w:rFonts w:eastAsia="Times New Roman" w:cs="Times New Roman"/>
                <w:color w:val="000000"/>
                <w:lang w:eastAsia="pl-PL"/>
              </w:rPr>
              <w:t>w</w:t>
            </w:r>
            <w:r w:rsidR="00800DFA">
              <w:rPr>
                <w:rFonts w:eastAsia="Times New Roman" w:cs="Times New Roman"/>
                <w:color w:val="000000"/>
                <w:lang w:eastAsia="pl-PL"/>
              </w:rPr>
              <w:t xml:space="preserve">e </w:t>
            </w:r>
            <w:r w:rsidR="00800DFA" w:rsidRPr="00800DFA">
              <w:rPr>
                <w:rFonts w:eastAsia="Times New Roman" w:cs="Times New Roman"/>
                <w:color w:val="000000"/>
                <w:lang w:eastAsia="pl-PL"/>
              </w:rPr>
              <w:t>o charakterze specjalistycznym (indywidualn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i grupow</w:t>
            </w:r>
            <w:r w:rsidR="00370691">
              <w:rPr>
                <w:rFonts w:eastAsia="Times New Roman" w:cs="Times New Roman"/>
                <w:color w:val="000000"/>
                <w:lang w:eastAsia="pl-PL"/>
              </w:rPr>
              <w:t>e</w:t>
            </w:r>
            <w:r w:rsidR="00800DFA" w:rsidRPr="00800DFA">
              <w:rPr>
                <w:rFonts w:eastAsia="Times New Roman" w:cs="Times New Roman"/>
                <w:color w:val="000000"/>
                <w:lang w:eastAsia="pl-PL"/>
              </w:rPr>
              <w:t>) udzielan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na etapie poprzedzającym rozpoczęcie działalności gospodarczej</w:t>
            </w:r>
            <w:r w:rsidR="00370691">
              <w:rPr>
                <w:rFonts w:eastAsia="Times New Roman" w:cs="Times New Roman"/>
                <w:color w:val="000000"/>
                <w:lang w:eastAsia="pl-PL"/>
              </w:rPr>
              <w:t>,</w:t>
            </w:r>
            <w:r w:rsidR="00800DFA" w:rsidRPr="00800DFA">
              <w:rPr>
                <w:rFonts w:eastAsia="Times New Roman" w:cs="Times New Roman"/>
                <w:color w:val="000000"/>
                <w:lang w:eastAsia="pl-PL"/>
              </w:rPr>
              <w:t xml:space="preserve"> przygotow</w:t>
            </w:r>
            <w:r w:rsidR="00370691">
              <w:rPr>
                <w:rFonts w:eastAsia="Times New Roman" w:cs="Times New Roman"/>
                <w:color w:val="000000"/>
                <w:lang w:eastAsia="pl-PL"/>
              </w:rPr>
              <w:t>ujące</w:t>
            </w:r>
            <w:r w:rsidR="00800DFA" w:rsidRPr="00800DFA">
              <w:rPr>
                <w:rFonts w:eastAsia="Times New Roman" w:cs="Times New Roman"/>
                <w:color w:val="000000"/>
                <w:lang w:eastAsia="pl-PL"/>
              </w:rPr>
              <w:t xml:space="preserve"> do samodzielnego prowadzenia działalności gospodarcze</w:t>
            </w:r>
            <w:r w:rsidR="00370691">
              <w:rPr>
                <w:rFonts w:eastAsia="Times New Roman" w:cs="Times New Roman"/>
                <w:color w:val="000000"/>
                <w:lang w:eastAsia="pl-PL"/>
              </w:rPr>
              <w:t>j</w:t>
            </w:r>
            <w:r w:rsidRPr="001A7533">
              <w:rPr>
                <w:rFonts w:eastAsia="Times New Roman" w:cs="Times New Roman"/>
                <w:color w:val="000000"/>
                <w:lang w:eastAsia="pl-PL"/>
              </w:rPr>
              <w:t>,</w:t>
            </w:r>
          </w:p>
          <w:p w:rsidR="001A7533" w:rsidRPr="00800DFA" w:rsidRDefault="00370691" w:rsidP="00900051">
            <w:pPr>
              <w:numPr>
                <w:ilvl w:val="0"/>
                <w:numId w:val="53"/>
              </w:numPr>
              <w:spacing w:before="60" w:after="60" w:line="240" w:lineRule="auto"/>
              <w:rPr>
                <w:rFonts w:eastAsia="Times New Roman" w:cs="Times New Roman"/>
                <w:color w:val="000000"/>
                <w:lang w:eastAsia="pl-PL"/>
              </w:rPr>
            </w:pPr>
            <w:r>
              <w:rPr>
                <w:rFonts w:eastAsia="Times New Roman"/>
                <w:lang w:eastAsia="pl-PL"/>
              </w:rPr>
              <w:t>wsparcie</w:t>
            </w:r>
            <w:r w:rsidR="001A7533" w:rsidRPr="004B7ECB">
              <w:rPr>
                <w:rFonts w:eastAsia="Times New Roman"/>
                <w:lang w:eastAsia="pl-PL"/>
              </w:rPr>
              <w:t xml:space="preserve"> bezzwrotn</w:t>
            </w:r>
            <w:r>
              <w:rPr>
                <w:rFonts w:eastAsia="Times New Roman"/>
                <w:lang w:eastAsia="pl-PL"/>
              </w:rPr>
              <w:t>e</w:t>
            </w:r>
            <w:r w:rsidR="001A7533" w:rsidRPr="004B7ECB">
              <w:rPr>
                <w:rFonts w:eastAsia="Times New Roman"/>
                <w:lang w:eastAsia="pl-PL"/>
              </w:rPr>
              <w:t xml:space="preserve"> (dotacj</w:t>
            </w:r>
            <w:r>
              <w:rPr>
                <w:rFonts w:eastAsia="Times New Roman"/>
                <w:lang w:eastAsia="pl-PL"/>
              </w:rPr>
              <w:t>a</w:t>
            </w:r>
            <w:r w:rsidR="001A7533" w:rsidRPr="004B7ECB">
              <w:rPr>
                <w:rFonts w:eastAsia="Times New Roman"/>
                <w:lang w:eastAsia="pl-PL"/>
              </w:rPr>
              <w:t>) na utworzenie działalności gospodarczej</w:t>
            </w:r>
            <w:r>
              <w:rPr>
                <w:rFonts w:eastAsia="Times New Roman"/>
                <w:lang w:eastAsia="pl-PL"/>
              </w:rPr>
              <w:t xml:space="preserve"> udzielane jako stawka jednostkowa</w:t>
            </w:r>
            <w:r w:rsidR="003A4EEB">
              <w:rPr>
                <w:rFonts w:eastAsia="Times New Roman"/>
                <w:lang w:eastAsia="pl-PL"/>
              </w:rPr>
              <w:t xml:space="preserve"> na samozatrudnienie</w:t>
            </w:r>
            <w:r w:rsidR="001A7533" w:rsidRPr="00800DFA">
              <w:rPr>
                <w:rFonts w:eastAsia="Times New Roman"/>
                <w:lang w:eastAsia="pl-PL"/>
              </w:rPr>
              <w:t xml:space="preserve">, </w:t>
            </w:r>
          </w:p>
          <w:p w:rsidR="005058CD" w:rsidRPr="005058CD" w:rsidRDefault="00800DFA" w:rsidP="007E5DF8">
            <w:pPr>
              <w:numPr>
                <w:ilvl w:val="0"/>
                <w:numId w:val="53"/>
              </w:numPr>
              <w:spacing w:before="60" w:after="60" w:line="240" w:lineRule="auto"/>
              <w:rPr>
                <w:rFonts w:eastAsia="Times New Roman"/>
                <w:lang w:eastAsia="pl-PL"/>
              </w:rPr>
            </w:pPr>
            <w:r w:rsidRPr="00111142">
              <w:rPr>
                <w:rStyle w:val="Odwoaniedokomentarza"/>
                <w:rFonts w:ascii="Calibri" w:hAnsi="Calibri" w:cs="Times New Roman"/>
              </w:rPr>
              <w:t>w</w:t>
            </w:r>
            <w:r w:rsidR="001A7533" w:rsidRPr="00111142">
              <w:t>sparcie pomostowe w postaci pomocy finansowej</w:t>
            </w:r>
            <w:r w:rsidR="00E6683F" w:rsidRPr="00111142">
              <w:t xml:space="preserve"> </w:t>
            </w:r>
            <w:r w:rsidR="00FD4C76" w:rsidRPr="00111142">
              <w:t>dla osó</w:t>
            </w:r>
            <w:r w:rsidR="00E6683F" w:rsidRPr="00111142">
              <w:t>b</w:t>
            </w:r>
            <w:r w:rsidR="00FA0D31" w:rsidRPr="00111142">
              <w:t>,</w:t>
            </w:r>
            <w:r w:rsidR="00E6683F" w:rsidRPr="00111142">
              <w:t xml:space="preserve"> </w:t>
            </w:r>
            <w:r w:rsidR="00FA0D31" w:rsidRPr="00111142">
              <w:t xml:space="preserve">które otrzymały bezzwrotne środki na rozpoczęcie działalności gospodarczej </w:t>
            </w:r>
            <w:r w:rsidR="00E6683F" w:rsidRPr="00111142">
              <w:t xml:space="preserve">w ramach projektu, </w:t>
            </w:r>
            <w:r w:rsidR="001A7533" w:rsidRPr="00111142">
              <w:t>wypłacanej miesięcznie w kwocie nie większej niż równowartość minimalnego wynagrodzenia za pracę przez okres od 6 do 12 miesięcy od dnia rozpoczęcia prowadzenia działalności gospodarczej</w:t>
            </w:r>
            <w:r w:rsidR="005058CD">
              <w:t>,</w:t>
            </w:r>
          </w:p>
          <w:p w:rsidR="000A5BE3" w:rsidRPr="007E5DF8" w:rsidRDefault="005058CD" w:rsidP="007E5DF8">
            <w:pPr>
              <w:numPr>
                <w:ilvl w:val="0"/>
                <w:numId w:val="53"/>
              </w:numPr>
              <w:spacing w:before="60" w:after="60" w:line="240" w:lineRule="auto"/>
              <w:rPr>
                <w:rFonts w:eastAsia="Times New Roman"/>
                <w:lang w:eastAsia="pl-PL"/>
              </w:rPr>
            </w:pPr>
            <w:r w:rsidRPr="007B6631">
              <w:rPr>
                <w:rFonts w:eastAsia="Times New Roman"/>
                <w:lang w:eastAsia="pl-PL"/>
              </w:rPr>
              <w:t xml:space="preserve">wsparcie uczestników projektu prowadzących działalność </w:t>
            </w:r>
            <w:r w:rsidRPr="00E46543">
              <w:rPr>
                <w:rFonts w:eastAsia="Times New Roman"/>
                <w:lang w:eastAsia="pl-PL"/>
              </w:rPr>
              <w:t>gospodarczą w postaci możliwości skorzystania z usług biznesowych</w:t>
            </w:r>
            <w:r w:rsidRPr="007B6631">
              <w:rPr>
                <w:rFonts w:eastAsia="Times New Roman"/>
                <w:lang w:eastAsia="pl-PL"/>
              </w:rPr>
              <w:t xml:space="preserve"> przez okres 12 miesięcy od dnia rozpoczęcia prowadzenia działalności gospodarczej</w:t>
            </w:r>
            <w:r>
              <w:rPr>
                <w:rFonts w:eastAsia="Times New Roman"/>
                <w:lang w:eastAsia="pl-PL"/>
              </w:rPr>
              <w:t>.</w:t>
            </w:r>
          </w:p>
        </w:tc>
      </w:tr>
      <w:tr w:rsidR="00DD5B25" w:rsidRPr="00111142"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 </w:t>
            </w:r>
          </w:p>
          <w:p w:rsidR="00DD5B25" w:rsidRPr="004B7ECB" w:rsidRDefault="003108E8" w:rsidP="00DD5B25">
            <w:pPr>
              <w:tabs>
                <w:tab w:val="left" w:pos="435"/>
              </w:tabs>
              <w:spacing w:before="60" w:after="60" w:line="240" w:lineRule="auto"/>
              <w:rPr>
                <w:rFonts w:eastAsia="Times New Roman" w:cs="Times New Roman"/>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A93003">
              <w:t>.</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w:t>
            </w:r>
            <w:r w:rsidRPr="00952AC0">
              <w:rPr>
                <w:rFonts w:eastAsia="Times New Roman"/>
                <w:lang w:eastAsia="pl-PL"/>
              </w:rPr>
              <w:t>projektu 1:</w:t>
            </w:r>
          </w:p>
          <w:p w:rsidR="0001091D" w:rsidRDefault="0001091D" w:rsidP="0001091D">
            <w:pPr>
              <w:spacing w:before="60" w:after="60" w:line="240" w:lineRule="auto"/>
              <w:ind w:left="717" w:hanging="573"/>
              <w:rPr>
                <w:rFonts w:eastAsia="Times New Roman"/>
                <w:lang w:eastAsia="pl-PL"/>
              </w:rPr>
            </w:pPr>
            <w:r>
              <w:rPr>
                <w:rFonts w:eastAsia="Times New Roman"/>
                <w:lang w:eastAsia="pl-PL"/>
              </w:rPr>
              <w:t xml:space="preserve">1. Osoby </w:t>
            </w:r>
            <w:r w:rsidR="0098429D" w:rsidRPr="000E4B99">
              <w:rPr>
                <w:rFonts w:eastAsia="Times New Roman"/>
                <w:lang w:eastAsia="pl-PL"/>
              </w:rPr>
              <w:t>w wieku 30 lat i więcej</w:t>
            </w:r>
            <w:r w:rsidR="0098429D">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01091D" w:rsidRPr="00BC0747" w:rsidRDefault="0001091D" w:rsidP="0001091D">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01091D" w:rsidRPr="00BC0747" w:rsidRDefault="0001091D" w:rsidP="0001091D">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01091D" w:rsidRPr="00111142" w:rsidRDefault="0001091D" w:rsidP="0001091D">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98429D" w:rsidRDefault="0098429D" w:rsidP="0098429D">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98429D" w:rsidRPr="00111142" w:rsidRDefault="0098429D" w:rsidP="0098429D">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t>- Osoby odchodzące z rolnictwa i ich rodziny,</w:t>
            </w:r>
          </w:p>
          <w:p w:rsidR="0098429D" w:rsidRPr="00111142" w:rsidRDefault="0098429D" w:rsidP="0098429D">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t>- Osoby o statusie ubogich pracujących,</w:t>
            </w:r>
          </w:p>
          <w:p w:rsidR="0098429D" w:rsidRPr="00111142" w:rsidRDefault="0098429D" w:rsidP="0098429D">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t>- Osoby zatrudnione na umowach krótkoterminowych,</w:t>
            </w:r>
          </w:p>
          <w:p w:rsidR="0098429D" w:rsidRPr="00111142" w:rsidRDefault="0098429D" w:rsidP="0098429D">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t>- Osoby pracujące w ramach umów cywilno – prawnych,</w:t>
            </w:r>
          </w:p>
          <w:p w:rsidR="0098429D" w:rsidRPr="00111142" w:rsidRDefault="0098429D" w:rsidP="0098429D">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t>- Reemigranci i imigranci,</w:t>
            </w:r>
          </w:p>
          <w:p w:rsidR="0098429D" w:rsidRDefault="0098429D" w:rsidP="00D873EC">
            <w:pPr>
              <w:spacing w:before="60" w:after="60" w:line="240" w:lineRule="auto"/>
              <w:ind w:left="144"/>
              <w:rPr>
                <w:rFonts w:eastAsia="Times New Roman"/>
                <w:lang w:eastAsia="pl-PL"/>
              </w:rPr>
            </w:pPr>
          </w:p>
          <w:p w:rsidR="0098429D" w:rsidRPr="00BC0747" w:rsidRDefault="004334FC" w:rsidP="004334FC">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FA2871" w:rsidRPr="00111142" w:rsidRDefault="00FA2871" w:rsidP="00FA2871">
            <w:pPr>
              <w:pStyle w:val="Akapitzlist"/>
              <w:numPr>
                <w:ilvl w:val="0"/>
                <w:numId w:val="0"/>
              </w:numPr>
              <w:spacing w:before="120" w:after="40" w:line="240" w:lineRule="auto"/>
              <w:ind w:left="781"/>
              <w:rPr>
                <w:rFonts w:eastAsia="Times New Roman"/>
                <w:lang w:val="pl-PL" w:eastAsia="pl-PL"/>
              </w:rPr>
            </w:pP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zarejestrowane</w:t>
            </w:r>
            <w:r w:rsidR="00C42072">
              <w:rPr>
                <w:rFonts w:eastAsia="Times New Roman"/>
                <w:lang w:eastAsia="pl-PL"/>
              </w:rPr>
              <w:t xml:space="preserve"> jako przedsiębiorcy</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FA2871" w:rsidRPr="00FA2871" w:rsidRDefault="00FA2871" w:rsidP="00FA2871">
            <w:pPr>
              <w:spacing w:before="120" w:after="40" w:line="240" w:lineRule="auto"/>
              <w:rPr>
                <w:rFonts w:eastAsia="Times New Roman"/>
                <w:lang w:eastAsia="pl-PL"/>
              </w:rPr>
            </w:pP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2:</w:t>
            </w:r>
          </w:p>
          <w:p w:rsidR="00E40CEB" w:rsidRDefault="00E40CEB" w:rsidP="00E40CEB">
            <w:pPr>
              <w:spacing w:before="60" w:after="60" w:line="240" w:lineRule="auto"/>
              <w:ind w:left="717" w:hanging="573"/>
              <w:rPr>
                <w:rFonts w:eastAsia="Times New Roman"/>
                <w:lang w:eastAsia="pl-PL"/>
              </w:rPr>
            </w:pPr>
            <w:r>
              <w:rPr>
                <w:rFonts w:eastAsia="Times New Roman"/>
                <w:lang w:eastAsia="pl-PL"/>
              </w:rPr>
              <w:lastRenderedPageBreak/>
              <w:t>1.</w:t>
            </w:r>
            <w:r w:rsidRPr="0079504A">
              <w:rPr>
                <w:rFonts w:eastAsia="Times New Roman"/>
                <w:lang w:eastAsia="pl-PL"/>
              </w:rPr>
              <w:t xml:space="preserve"> </w:t>
            </w:r>
            <w:r>
              <w:rPr>
                <w:rFonts w:eastAsia="Times New Roman"/>
                <w:lang w:eastAsia="pl-PL"/>
              </w:rPr>
              <w:t xml:space="preserve">Osoby </w:t>
            </w:r>
            <w:r w:rsidRPr="0079504A">
              <w:rPr>
                <w:rFonts w:eastAsia="Times New Roman"/>
                <w:lang w:eastAsia="pl-PL"/>
              </w:rPr>
              <w:t>zamierzające rozpocząć prowadzenie działalności gospodarczej</w:t>
            </w:r>
            <w:r>
              <w:rPr>
                <w:rFonts w:eastAsia="Times New Roman"/>
                <w:lang w:eastAsia="pl-PL"/>
              </w:rPr>
              <w:t>:</w:t>
            </w:r>
          </w:p>
          <w:p w:rsidR="00E40CEB" w:rsidRPr="00BC0747" w:rsidRDefault="00E40CEB" w:rsidP="00E40CEB">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0E4B99">
              <w:rPr>
                <w:rFonts w:eastAsia="Times New Roman"/>
                <w:lang w:eastAsia="pl-PL"/>
              </w:rPr>
              <w:t>w wieku 30 lat i więcej</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0001091D" w:rsidRPr="000E4B99">
              <w:rPr>
                <w:rFonts w:eastAsia="Times New Roman"/>
                <w:lang w:eastAsia="pl-PL"/>
              </w:rPr>
              <w:t>w wieku 30 lat i więcej</w:t>
            </w:r>
            <w:r w:rsidR="0001091D">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726524" w:rsidRPr="00111142" w:rsidRDefault="00726524" w:rsidP="006A5F87">
            <w:pPr>
              <w:pStyle w:val="Akapitzlist"/>
              <w:numPr>
                <w:ilvl w:val="0"/>
                <w:numId w:val="232"/>
              </w:numPr>
              <w:tabs>
                <w:tab w:val="left" w:pos="1206"/>
              </w:tabs>
              <w:spacing w:before="60" w:after="60" w:line="240" w:lineRule="auto"/>
              <w:ind w:left="711" w:hanging="425"/>
              <w:rPr>
                <w:rFonts w:eastAsia="Times New Roman"/>
                <w:lang w:val="pl-PL" w:eastAsia="pl-PL"/>
              </w:rPr>
            </w:pPr>
            <w:r w:rsidRPr="00111142">
              <w:rPr>
                <w:rFonts w:eastAsia="Times New Roman"/>
                <w:lang w:val="pl-PL" w:eastAsia="pl-PL"/>
              </w:rPr>
              <w:t>Osoby w wieku 30 lat i więce</w:t>
            </w:r>
            <w:r w:rsidR="004C74EA" w:rsidRPr="00111142">
              <w:rPr>
                <w:rFonts w:eastAsia="Times New Roman"/>
                <w:lang w:val="pl-PL" w:eastAsia="pl-PL"/>
              </w:rPr>
              <w:t>j zamierzające rozpocząć prowadzenie działalności gospodarczej</w:t>
            </w:r>
            <w:r w:rsidRPr="00111142">
              <w:rPr>
                <w:rFonts w:eastAsia="Times New Roman"/>
                <w:lang w:val="pl-PL" w:eastAsia="pl-PL"/>
              </w:rPr>
              <w:t>:</w:t>
            </w:r>
          </w:p>
          <w:p w:rsidR="00726524" w:rsidRPr="00111142" w:rsidRDefault="00726524" w:rsidP="006A5F87">
            <w:pPr>
              <w:pStyle w:val="Akapitzlist"/>
              <w:numPr>
                <w:ilvl w:val="0"/>
                <w:numId w:val="258"/>
              </w:numPr>
              <w:spacing w:before="120" w:after="40" w:line="240" w:lineRule="auto"/>
              <w:ind w:left="1136" w:hanging="425"/>
              <w:rPr>
                <w:rFonts w:eastAsia="Times New Roman"/>
                <w:lang w:val="pl-PL" w:eastAsia="pl-PL"/>
              </w:rPr>
            </w:pPr>
            <w:r w:rsidRPr="00111142">
              <w:rPr>
                <w:rFonts w:eastAsia="Times New Roman"/>
                <w:lang w:val="pl-PL" w:eastAsia="pl-PL"/>
              </w:rPr>
              <w:t>osoby odchodzące z rolnictwa i ich rodziny,</w:t>
            </w:r>
          </w:p>
          <w:p w:rsidR="00726524" w:rsidRPr="00111142" w:rsidRDefault="00726524" w:rsidP="006A5F87">
            <w:pPr>
              <w:pStyle w:val="Akapitzlist"/>
              <w:numPr>
                <w:ilvl w:val="0"/>
                <w:numId w:val="258"/>
              </w:numPr>
              <w:spacing w:before="120" w:after="40" w:line="240" w:lineRule="auto"/>
              <w:ind w:left="1136" w:hanging="425"/>
              <w:rPr>
                <w:rFonts w:eastAsia="Times New Roman"/>
                <w:lang w:val="pl-PL" w:eastAsia="pl-PL"/>
              </w:rPr>
            </w:pPr>
            <w:r w:rsidRPr="00111142">
              <w:rPr>
                <w:rFonts w:eastAsia="Times New Roman"/>
                <w:lang w:val="pl-PL" w:eastAsia="pl-PL"/>
              </w:rPr>
              <w:t>osoby o statusie ubogich pracujących,</w:t>
            </w:r>
          </w:p>
          <w:p w:rsidR="00726524" w:rsidRPr="00111142" w:rsidRDefault="00726524" w:rsidP="006A5F87">
            <w:pPr>
              <w:pStyle w:val="Akapitzlist"/>
              <w:numPr>
                <w:ilvl w:val="0"/>
                <w:numId w:val="258"/>
              </w:numPr>
              <w:spacing w:before="120" w:after="40" w:line="240" w:lineRule="auto"/>
              <w:ind w:left="1136" w:hanging="425"/>
              <w:rPr>
                <w:rFonts w:eastAsia="Times New Roman"/>
                <w:lang w:val="pl-PL" w:eastAsia="pl-PL"/>
              </w:rPr>
            </w:pPr>
            <w:r w:rsidRPr="00111142">
              <w:rPr>
                <w:rFonts w:eastAsia="Times New Roman"/>
                <w:lang w:val="pl-PL" w:eastAsia="pl-PL"/>
              </w:rPr>
              <w:t>osoby zatrudnione na umowach krótkoterminowych,</w:t>
            </w:r>
          </w:p>
          <w:p w:rsidR="00726524" w:rsidRPr="00111142" w:rsidRDefault="00726524" w:rsidP="006A5F87">
            <w:pPr>
              <w:pStyle w:val="Akapitzlist"/>
              <w:numPr>
                <w:ilvl w:val="0"/>
                <w:numId w:val="258"/>
              </w:numPr>
              <w:spacing w:before="120" w:after="40" w:line="240" w:lineRule="auto"/>
              <w:ind w:left="1136" w:hanging="425"/>
              <w:rPr>
                <w:rFonts w:eastAsia="Times New Roman"/>
                <w:lang w:val="pl-PL" w:eastAsia="pl-PL"/>
              </w:rPr>
            </w:pPr>
            <w:r w:rsidRPr="00111142">
              <w:rPr>
                <w:rFonts w:eastAsia="Times New Roman"/>
                <w:lang w:val="pl-PL" w:eastAsia="pl-PL"/>
              </w:rPr>
              <w:t>osoby pracujące w ramach umów cywilno – prawnych,</w:t>
            </w:r>
          </w:p>
          <w:p w:rsidR="00726524" w:rsidRPr="00111142" w:rsidRDefault="00726524" w:rsidP="006A5F87">
            <w:pPr>
              <w:pStyle w:val="Akapitzlist"/>
              <w:numPr>
                <w:ilvl w:val="0"/>
                <w:numId w:val="258"/>
              </w:numPr>
              <w:spacing w:before="120" w:after="40" w:line="240" w:lineRule="auto"/>
              <w:ind w:left="1136" w:hanging="425"/>
              <w:rPr>
                <w:rFonts w:eastAsia="Times New Roman"/>
                <w:lang w:val="pl-PL" w:eastAsia="pl-PL"/>
              </w:rPr>
            </w:pPr>
            <w:r w:rsidRPr="00111142">
              <w:rPr>
                <w:rFonts w:eastAsia="Times New Roman"/>
                <w:lang w:val="pl-PL" w:eastAsia="pl-PL"/>
              </w:rPr>
              <w:t>reemigranci i imigranci,</w:t>
            </w:r>
          </w:p>
          <w:p w:rsidR="0094670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w:t>
            </w:r>
            <w:r w:rsidR="00946701">
              <w:rPr>
                <w:rFonts w:eastAsia="Times New Roman"/>
                <w:lang w:eastAsia="pl-PL"/>
              </w:rPr>
              <w:t>, które</w:t>
            </w:r>
            <w:r>
              <w:rPr>
                <w:rFonts w:eastAsia="Times New Roman"/>
                <w:lang w:eastAsia="pl-PL"/>
              </w:rPr>
              <w:t xml:space="preserve"> </w:t>
            </w:r>
            <w:r w:rsidR="00946701">
              <w:rPr>
                <w:rFonts w:eastAsia="Times New Roman"/>
                <w:lang w:eastAsia="pl-PL"/>
              </w:rPr>
              <w:t>:</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FA2871" w:rsidRPr="004B7ECB">
              <w:rPr>
                <w:rFonts w:eastAsia="Times New Roman"/>
                <w:lang w:eastAsia="pl-PL"/>
              </w:rPr>
              <w:t>otrzymały środki finansowe na rozpoczęcie działalności gospodarczej z EFS w ciągu ostatnich 3 lat przed przystąpieniem do projektu</w:t>
            </w:r>
            <w:r>
              <w:rPr>
                <w:rFonts w:eastAsia="Times New Roman"/>
                <w:lang w:eastAsia="pl-PL"/>
              </w:rPr>
              <w:t>;</w:t>
            </w:r>
          </w:p>
          <w:p w:rsidR="00946701" w:rsidRPr="00A4334E" w:rsidRDefault="00946701" w:rsidP="00946701">
            <w:pPr>
              <w:spacing w:before="120" w:after="40" w:line="240" w:lineRule="auto"/>
              <w:rPr>
                <w:rFonts w:eastAsia="Times New Roman"/>
                <w:lang w:eastAsia="pl-PL"/>
              </w:rPr>
            </w:pPr>
            <w:r>
              <w:rPr>
                <w:rFonts w:eastAsia="Times New Roman"/>
                <w:lang w:eastAsia="pl-PL"/>
              </w:rPr>
              <w:t>- z</w:t>
            </w:r>
            <w:r w:rsidRPr="00A4334E">
              <w:rPr>
                <w:rFonts w:eastAsia="Times New Roman"/>
                <w:lang w:eastAsia="pl-PL"/>
              </w:rPr>
              <w:t xml:space="preserve">awiesiły lub miały zawieszoną działalność gospodarczą na podstawie przepisów o Centralnej Ewidencji i Informacji o Działalności Gospodarczej </w:t>
            </w:r>
            <w:r>
              <w:rPr>
                <w:rFonts w:eastAsia="Times New Roman"/>
                <w:lang w:eastAsia="pl-PL"/>
              </w:rPr>
              <w:t>(CEIDG)</w:t>
            </w:r>
            <w:r w:rsidR="00A93003">
              <w:rPr>
                <w:rFonts w:eastAsia="Times New Roman"/>
                <w:lang w:eastAsia="pl-PL"/>
              </w:rPr>
              <w:t xml:space="preserve"> </w:t>
            </w:r>
            <w:r w:rsidRPr="00A4334E">
              <w:rPr>
                <w:rFonts w:eastAsia="Times New Roman"/>
                <w:lang w:eastAsia="pl-PL"/>
              </w:rPr>
              <w:t>lub o Krajowym Rejestrze Sądowym</w:t>
            </w:r>
            <w:r>
              <w:rPr>
                <w:rFonts w:eastAsia="Times New Roman"/>
                <w:lang w:eastAsia="pl-PL"/>
              </w:rPr>
              <w:t xml:space="preserve"> (KRS)</w:t>
            </w:r>
            <w:r w:rsidRPr="00A4334E">
              <w:rPr>
                <w:rFonts w:eastAsia="Times New Roman"/>
                <w:lang w:eastAsia="pl-PL"/>
              </w:rPr>
              <w:t xml:space="preserve"> w okresie 12 miesięcy poprzedzających dzień przystąpienia do projektu;</w:t>
            </w:r>
          </w:p>
          <w:p w:rsidR="00946701" w:rsidRDefault="00946701" w:rsidP="00A4334E">
            <w:pPr>
              <w:spacing w:before="120" w:after="40" w:line="240" w:lineRule="auto"/>
              <w:rPr>
                <w:rFonts w:eastAsia="Times New Roman"/>
                <w:lang w:eastAsia="pl-PL"/>
              </w:rPr>
            </w:pPr>
            <w:r>
              <w:rPr>
                <w:rFonts w:eastAsia="Times New Roman"/>
                <w:lang w:eastAsia="pl-PL"/>
              </w:rPr>
              <w:t>- p</w:t>
            </w:r>
            <w:r w:rsidR="00A4334E" w:rsidRPr="00A4334E">
              <w:rPr>
                <w:rFonts w:eastAsia="Times New Roman"/>
                <w:lang w:eastAsia="pl-PL"/>
              </w:rPr>
              <w:t xml:space="preserve">osiadały wpis do CEIDG, były zarejestrowane jako przedsiębiorcy w KRS lub prowadziły działalność gospodarczą na podstawie odrębnych przepisów w okresie 12 miesięcy poprzedzających dzień przystąpienia do projektu; </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 xml:space="preserve">zamierzają założyć rolniczą działalność gospodarczą i równocześnie podlegać  ubezpieczeniu społecznemu rolników zgodnie z ustawą z dnia 20 grudnia 1990 r. o ubezpieczeniu społecznym rolników; </w:t>
            </w:r>
          </w:p>
          <w:p w:rsidR="00A4334E"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zamierzają założyć działalność komorniczą zgodnie z ustawą z dnia 22 marca 2018 r. o komornikach sądowych (Dz. U. z 2018 r. poz. 771, ze zm.)</w:t>
            </w:r>
          </w:p>
          <w:p w:rsidR="0079504A" w:rsidRPr="00111142" w:rsidRDefault="0079504A" w:rsidP="0079504A">
            <w:pPr>
              <w:pStyle w:val="Akapitzlist"/>
              <w:numPr>
                <w:ilvl w:val="0"/>
                <w:numId w:val="0"/>
              </w:numPr>
              <w:spacing w:before="120" w:after="40" w:line="240" w:lineRule="auto"/>
              <w:ind w:left="717"/>
              <w:rPr>
                <w:rFonts w:eastAsia="Times New Roman"/>
                <w:lang w:val="pl-PL" w:eastAsia="pl-PL"/>
              </w:rPr>
            </w:pP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06CD8">
        <w:trPr>
          <w:trHeight w:val="405"/>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DD5B25" w:rsidRPr="00111142" w:rsidTr="00D06CD8">
        <w:trPr>
          <w:trHeight w:val="255"/>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DD5B25">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EF1E1B">
              <w:rPr>
                <w:rFonts w:eastAsia="Times New Roman" w:cs="Times New Roman"/>
                <w:lang w:eastAsia="pl-PL"/>
              </w:rPr>
              <w:t xml:space="preserve">4 000 000 </w:t>
            </w:r>
            <w:r w:rsidRPr="00E46543">
              <w:rPr>
                <w:rFonts w:eastAsia="Times New Roman" w:cs="Times New Roman"/>
                <w:lang w:eastAsia="pl-PL"/>
              </w:rPr>
              <w:t>EUR</w:t>
            </w:r>
          </w:p>
        </w:tc>
      </w:tr>
      <w:tr w:rsidR="00DD5B25" w:rsidRPr="00111142"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06CD8">
        <w:trPr>
          <w:trHeight w:val="572"/>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 xml:space="preserve">Dla typu projektu 2 </w:t>
            </w:r>
            <w:r w:rsidR="00741683">
              <w:rPr>
                <w:rFonts w:eastAsia="Times New Roman" w:cs="Times New Roman"/>
                <w:lang w:eastAsia="pl-PL"/>
              </w:rPr>
              <w:t>-</w:t>
            </w:r>
            <w:r w:rsidRPr="004B7ECB">
              <w:rPr>
                <w:rFonts w:eastAsia="Times New Roman" w:cs="Times New Roman"/>
                <w:lang w:eastAsia="pl-PL"/>
              </w:rPr>
              <w:t xml:space="preserve"> podmiot odpowiedzialny za nabór i ocenę wniosków oraz przyjmowanie protestów – Wojewódzki Urząd Pracy w Szczecinie.</w:t>
            </w:r>
          </w:p>
          <w:p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w:t>
            </w:r>
            <w:r w:rsidR="00741683">
              <w:rPr>
                <w:rFonts w:eastAsia="Times New Roman" w:cs="Times New Roman"/>
                <w:lang w:eastAsia="pl-PL"/>
              </w:rPr>
              <w:t xml:space="preserve"> </w:t>
            </w:r>
            <w:r w:rsidRPr="004B7ECB">
              <w:rPr>
                <w:rFonts w:eastAsia="Times New Roman" w:cs="Times New Roman"/>
                <w:lang w:eastAsia="pl-PL"/>
              </w:rPr>
              <w:t>– Urząd Marszałkowski Województwa Zachodniopomorskiego/Wojewódzki Urząd Pracy w Szczecinie.</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rFonts w:eastAsia="Times New Roman"/>
                <w:color w:val="000000"/>
                <w:szCs w:val="20"/>
                <w:lang w:val="pl-PL" w:eastAsia="pl-PL"/>
              </w:rPr>
              <w:t>Możliwość kierowania wsparcia</w:t>
            </w:r>
            <w:r w:rsidR="00A25D72" w:rsidRPr="00111142">
              <w:rPr>
                <w:rFonts w:eastAsia="Times New Roman"/>
                <w:color w:val="000000"/>
                <w:szCs w:val="20"/>
                <w:lang w:val="pl-PL" w:eastAsia="pl-PL"/>
              </w:rPr>
              <w:t xml:space="preserve"> w ramach instrumentów zwrotnych</w:t>
            </w:r>
            <w:r w:rsidRPr="00111142">
              <w:rPr>
                <w:rFonts w:eastAsia="Times New Roman"/>
                <w:color w:val="000000"/>
                <w:szCs w:val="20"/>
                <w:lang w:val="pl-PL" w:eastAsia="pl-PL"/>
              </w:rPr>
              <w:t xml:space="preserve"> dla osób młodych do 29 roku życia, osób odchodzących z rolnictwa i ich rodzin, osób o statusie ubogich pracujących, osób zatrudnionych na umowach krótkoterminowych, osób pracujących w ramach umów cywilno – prawnych oraz reemigrantów i imigrantów uwarunkowana jest wykazaniem takiej potrzeby w analizie społeczno – gospodarczej.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rFonts w:eastAsia="Times New Roman"/>
                <w:color w:val="000000"/>
                <w:szCs w:val="20"/>
                <w:lang w:val="pl-PL" w:eastAsia="pl-PL"/>
              </w:rPr>
              <w:t xml:space="preserve">Wsparcie osób młodych do 29 roku życia w ramach instrumentów zwrotnych jest możliwe przy zapewnieniu demarkacji ze wsparciem udzielanym osobom młodym w PO WER w formie dotacji bezzwrotnych oraz z </w:t>
            </w:r>
            <w:r w:rsidR="0018230C" w:rsidRPr="00111142">
              <w:rPr>
                <w:rFonts w:eastAsia="Times New Roman"/>
                <w:color w:val="000000"/>
                <w:szCs w:val="20"/>
                <w:lang w:val="pl-PL" w:eastAsia="pl-PL"/>
              </w:rPr>
              <w:t>wyłączeniem osób młodych do 29 roku życia zarejestrowanych jako bezrobotne, które uzyskują wsparcie za pośrednictwem PUP</w:t>
            </w:r>
            <w:r w:rsidRPr="00111142">
              <w:rPr>
                <w:rFonts w:eastAsia="Times New Roman"/>
                <w:color w:val="000000"/>
                <w:szCs w:val="20"/>
                <w:lang w:val="pl-PL" w:eastAsia="pl-PL"/>
              </w:rPr>
              <w:t>.</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lang w:val="pl-PL" w:eastAsia="en-US"/>
              </w:rPr>
              <w:t xml:space="preserve">Udział bezrobotnych </w:t>
            </w:r>
            <w:proofErr w:type="spellStart"/>
            <w:r w:rsidRPr="00111142">
              <w:rPr>
                <w:lang w:val="pl-PL" w:eastAsia="en-US"/>
              </w:rPr>
              <w:t>mężczyźn</w:t>
            </w:r>
            <w:proofErr w:type="spellEnd"/>
            <w:r w:rsidRPr="00111142">
              <w:rPr>
                <w:lang w:val="pl-PL" w:eastAsia="en-US"/>
              </w:rPr>
              <w:t xml:space="preserve"> w wieku 30-49 lat, którzy nie należą do kategorii uczestników wymienionych w pierwszej grupie docelowej oraz nie są imigrantami, reemigrantami ani osobami odchodzącymi z rolnictwa i ich rodziną nie może przekroczyć 20%  bezrobotnych objętych wsparciem. </w:t>
            </w:r>
            <w:r w:rsidRPr="00111142">
              <w:rPr>
                <w:rFonts w:eastAsia="Times New Roman"/>
                <w:color w:val="000000"/>
                <w:szCs w:val="20"/>
                <w:lang w:val="pl-PL" w:eastAsia="pl-PL"/>
              </w:rPr>
              <w:t xml:space="preserve"> </w:t>
            </w:r>
          </w:p>
          <w:p w:rsidR="00314D00" w:rsidRPr="00111142" w:rsidRDefault="00314D00"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lang w:val="pl-PL" w:eastAsia="en-US"/>
              </w:rPr>
              <w:t xml:space="preserve">Wsparcie dla osób zatrudnionych na umowach cywilno-prawnych oraz krótkoterminowych ograniczone jest do ww. osób, których zarobki nie przekraczają </w:t>
            </w:r>
            <w:r w:rsidR="00B03EF1">
              <w:rPr>
                <w:lang w:val="pl-PL" w:eastAsia="en-US"/>
              </w:rPr>
              <w:t xml:space="preserve">120% </w:t>
            </w:r>
            <w:r w:rsidRPr="00111142">
              <w:rPr>
                <w:lang w:val="pl-PL" w:eastAsia="en-US"/>
              </w:rPr>
              <w:t>minimalnego wynagrodzenia.</w:t>
            </w:r>
          </w:p>
          <w:p w:rsidR="00726524" w:rsidRPr="00111142" w:rsidRDefault="00726524"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rFonts w:eastAsia="Times New Roman"/>
                <w:color w:val="000000"/>
                <w:lang w:val="pl-PL" w:eastAsia="pl-PL"/>
              </w:rPr>
              <w:t xml:space="preserve">Udział </w:t>
            </w:r>
            <w:r w:rsidR="00BE18F8" w:rsidRPr="00111142">
              <w:rPr>
                <w:rFonts w:eastAsia="Times New Roman"/>
                <w:lang w:val="pl-PL" w:eastAsia="pl-PL"/>
              </w:rPr>
              <w:t xml:space="preserve">osób bezrobotnych </w:t>
            </w:r>
            <w:r w:rsidR="005C3E5F" w:rsidRPr="00111142">
              <w:rPr>
                <w:rFonts w:eastAsia="Times New Roman"/>
                <w:lang w:val="pl-PL" w:eastAsia="pl-PL"/>
              </w:rPr>
              <w:t>i/</w:t>
            </w:r>
            <w:r w:rsidR="00BE18F8" w:rsidRPr="00111142">
              <w:rPr>
                <w:rFonts w:eastAsia="Times New Roman"/>
                <w:lang w:val="pl-PL" w:eastAsia="pl-PL"/>
              </w:rPr>
              <w:t xml:space="preserve">lub biernych zawodowo, które znajdują się w szczególnie trudnej sytuacji na rynku pracy musi stanowić minimum 60% </w:t>
            </w:r>
            <w:r w:rsidRPr="00111142">
              <w:rPr>
                <w:rFonts w:eastAsia="Times New Roman"/>
                <w:color w:val="000000"/>
                <w:lang w:val="pl-PL" w:eastAsia="pl-PL"/>
              </w:rPr>
              <w:t>uczestników objętych wsparciem w ramach projektu.</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rFonts w:eastAsia="Times New Roman"/>
                <w:color w:val="000000"/>
                <w:szCs w:val="20"/>
                <w:lang w:val="pl-PL" w:eastAsia="pl-PL"/>
              </w:rPr>
              <w:lastRenderedPageBreak/>
              <w:t>Działalność gospodarcza rozpoczęta w ramach projektu musi być prowadzona przez okres co najmniej 12 miesięcy od dnia rozpoczęcia działalności gospodarczej (zgodnie z aktualnym wpisem do CEIDG lub KRS)</w:t>
            </w:r>
            <w:r w:rsidR="00741683" w:rsidRPr="00111142">
              <w:rPr>
                <w:rFonts w:eastAsia="Times New Roman"/>
                <w:color w:val="000000"/>
                <w:szCs w:val="20"/>
                <w:lang w:val="pl-PL" w:eastAsia="pl-PL"/>
              </w:rPr>
              <w:t>,</w:t>
            </w:r>
            <w:r w:rsidR="00C91A00" w:rsidRPr="00111142">
              <w:rPr>
                <w:rFonts w:ascii="Arial" w:hAnsi="Arial" w:cs="Arial"/>
                <w:sz w:val="22"/>
                <w:lang w:val="pl-PL" w:eastAsia="en-US"/>
              </w:rPr>
              <w:t xml:space="preserve"> </w:t>
            </w:r>
            <w:r w:rsidR="00C91A00" w:rsidRPr="00111142">
              <w:rPr>
                <w:rFonts w:cs="Arial"/>
                <w:bCs/>
                <w:szCs w:val="20"/>
                <w:lang w:val="pl-PL" w:eastAsia="en-US"/>
              </w:rPr>
              <w:t xml:space="preserve">przy czym do okresu prowadzenia działalności gospodarczej zalicza się przerwy w jej prowadzeniu </w:t>
            </w:r>
            <w:r w:rsidR="00C91A00" w:rsidRPr="00111142">
              <w:rPr>
                <w:rFonts w:cs="Arial"/>
                <w:bCs/>
                <w:szCs w:val="20"/>
                <w:lang w:val="pl-PL" w:eastAsia="en-US"/>
              </w:rPr>
              <w:br/>
              <w:t>z powodu choroby lub korzystania ze świadczenia rehabilitacyjnego</w:t>
            </w:r>
            <w:r w:rsidR="00946701" w:rsidRPr="00111142">
              <w:rPr>
                <w:rFonts w:eastAsia="Times New Roman"/>
                <w:bCs/>
                <w:color w:val="000000"/>
                <w:lang w:val="pl-PL" w:eastAsia="pl-PL"/>
              </w:rPr>
              <w:t>;</w:t>
            </w:r>
            <w:r w:rsidR="00946701" w:rsidRPr="00111142">
              <w:rPr>
                <w:rFonts w:eastAsia="Times New Roman"/>
                <w:color w:val="000000"/>
                <w:lang w:val="pl-PL" w:eastAsia="pl-PL"/>
              </w:rPr>
              <w:t xml:space="preserve"> ponadto, d</w:t>
            </w:r>
            <w:r w:rsidR="00946701" w:rsidRPr="00111142">
              <w:rPr>
                <w:rFonts w:eastAsia="Times New Roman"/>
                <w:color w:val="000000"/>
                <w:szCs w:val="20"/>
                <w:lang w:val="pl-PL" w:eastAsia="pl-PL"/>
              </w:rPr>
              <w:t xml:space="preserve">ziałalność gospodarcza rozpoczęta w ramach projektu nie może zostać zawieszona w okresie pierwszych 12 miesięcy od dnia wskazanego jako data rozpoczęcia działalności w </w:t>
            </w:r>
            <w:proofErr w:type="spellStart"/>
            <w:r w:rsidR="00946701" w:rsidRPr="00111142">
              <w:rPr>
                <w:rFonts w:eastAsia="Times New Roman"/>
                <w:color w:val="000000"/>
                <w:szCs w:val="20"/>
                <w:lang w:val="pl-PL" w:eastAsia="pl-PL"/>
              </w:rPr>
              <w:t>CEiDG</w:t>
            </w:r>
            <w:proofErr w:type="spellEnd"/>
            <w:r w:rsidR="00946701" w:rsidRPr="00111142">
              <w:rPr>
                <w:rFonts w:eastAsia="Times New Roman"/>
                <w:color w:val="000000"/>
                <w:szCs w:val="20"/>
                <w:lang w:val="pl-PL" w:eastAsia="pl-PL"/>
              </w:rPr>
              <w:t xml:space="preserve"> albo KRS.</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rFonts w:eastAsia="Times New Roman"/>
                <w:color w:val="000000"/>
                <w:szCs w:val="20"/>
                <w:lang w:val="pl-PL" w:eastAsia="pl-PL"/>
              </w:rPr>
              <w:t>Działalność gospodarcza rozpoczęta w ramach projektu musi być zarejestrowana i prowadzona  na terenie województwa zachodniopomorskiego</w:t>
            </w:r>
            <w:r w:rsidR="00D01F0A" w:rsidRPr="00111142">
              <w:rPr>
                <w:rFonts w:eastAsia="Times New Roman"/>
                <w:color w:val="000000"/>
                <w:szCs w:val="20"/>
                <w:lang w:val="pl-PL" w:eastAsia="pl-PL"/>
              </w:rPr>
              <w:t>, a jej prowadzenie, w tym zachowanie okresu trwałości, podlega kontroli.</w:t>
            </w:r>
          </w:p>
          <w:p w:rsidR="00DD5B25" w:rsidRPr="00111142" w:rsidRDefault="00DD5B25"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rFonts w:cs="Arial"/>
                <w:szCs w:val="20"/>
                <w:lang w:val="pl-PL" w:eastAsia="en-US"/>
              </w:rPr>
              <w:t>Podmioty wdrażające instrumenty finansowe</w:t>
            </w:r>
            <w:r w:rsidR="00297063">
              <w:rPr>
                <w:rFonts w:cs="Arial"/>
                <w:szCs w:val="20"/>
                <w:lang w:val="pl-PL" w:eastAsia="en-US"/>
              </w:rPr>
              <w:t xml:space="preserve"> zarówno w formie zwrotnej jak i </w:t>
            </w:r>
            <w:proofErr w:type="spellStart"/>
            <w:r w:rsidR="00297063">
              <w:rPr>
                <w:rFonts w:cs="Arial"/>
                <w:szCs w:val="20"/>
                <w:lang w:val="pl-PL" w:eastAsia="en-US"/>
              </w:rPr>
              <w:t>bezwrotnej</w:t>
            </w:r>
            <w:proofErr w:type="spellEnd"/>
            <w:r w:rsidRPr="00111142">
              <w:rPr>
                <w:rFonts w:cs="Arial"/>
                <w:szCs w:val="20"/>
                <w:lang w:val="pl-PL" w:eastAsia="en-US"/>
              </w:rPr>
              <w:t>, w okresie realizacji projektu prowadzą biuro projektu (lub posiadają siedzibę, 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p w:rsidR="00807015" w:rsidRDefault="00807015" w:rsidP="00900051">
            <w:pPr>
              <w:pStyle w:val="Akapitzlist"/>
              <w:numPr>
                <w:ilvl w:val="0"/>
                <w:numId w:val="170"/>
              </w:numPr>
              <w:spacing w:before="120" w:after="40" w:line="240" w:lineRule="auto"/>
              <w:ind w:left="356" w:hanging="284"/>
              <w:rPr>
                <w:rFonts w:eastAsia="Times New Roman"/>
                <w:color w:val="000000"/>
                <w:szCs w:val="20"/>
                <w:lang w:val="pl-PL" w:eastAsia="pl-PL"/>
              </w:rPr>
            </w:pPr>
            <w:r w:rsidRPr="00111142">
              <w:rPr>
                <w:rFonts w:eastAsia="Times New Roman"/>
                <w:color w:val="000000"/>
                <w:szCs w:val="20"/>
                <w:lang w:val="pl-PL" w:eastAsia="pl-PL"/>
              </w:rPr>
              <w:t>W przypadku naborów ogłaszanych od 2019 r. bezzwrotne wsparcie finansowe na rozpoczęcie działalności gospodarczej będzie rozliczane wyłącznie uproszczoną metodą rozliczania wydatków – stawką jednostkową na samozatrudnienie,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w:t>
            </w:r>
          </w:p>
          <w:p w:rsidR="00297063" w:rsidRDefault="00297063" w:rsidP="00297063">
            <w:pPr>
              <w:pStyle w:val="Akapitzlist"/>
              <w:numPr>
                <w:ilvl w:val="0"/>
                <w:numId w:val="170"/>
              </w:numPr>
              <w:spacing w:before="120" w:after="40" w:line="240" w:lineRule="auto"/>
              <w:ind w:left="356" w:hanging="284"/>
              <w:rPr>
                <w:rFonts w:eastAsia="Times New Roman"/>
                <w:color w:val="000000"/>
                <w:szCs w:val="20"/>
                <w:lang w:val="pl-PL" w:eastAsia="pl-PL"/>
              </w:rPr>
            </w:pPr>
            <w:r>
              <w:rPr>
                <w:rFonts w:eastAsia="Times New Roman"/>
                <w:color w:val="000000"/>
                <w:szCs w:val="20"/>
                <w:lang w:val="pl-PL" w:eastAsia="pl-PL"/>
              </w:rPr>
              <w:t xml:space="preserve">W przypadku, gdy Beneficjenci w typie 2 są jednocześnie Pośrednikami Finansowymi w ramach  typu 1, </w:t>
            </w:r>
            <w:r w:rsidR="00F87263" w:rsidRPr="00E46543">
              <w:rPr>
                <w:rFonts w:eastAsia="Times New Roman"/>
                <w:color w:val="000000"/>
                <w:szCs w:val="20"/>
                <w:lang w:val="pl-PL" w:eastAsia="pl-PL"/>
              </w:rPr>
              <w:t>istnieje</w:t>
            </w:r>
            <w:r w:rsidR="003006EC" w:rsidRPr="00E46543">
              <w:rPr>
                <w:rFonts w:eastAsia="Times New Roman"/>
                <w:color w:val="000000"/>
                <w:szCs w:val="20"/>
                <w:lang w:val="pl-PL" w:eastAsia="pl-PL"/>
              </w:rPr>
              <w:t xml:space="preserve"> możliwość </w:t>
            </w:r>
            <w:r w:rsidRPr="00E46543">
              <w:rPr>
                <w:rFonts w:eastAsia="Times New Roman"/>
                <w:color w:val="000000"/>
                <w:szCs w:val="20"/>
                <w:lang w:val="pl-PL" w:eastAsia="pl-PL"/>
              </w:rPr>
              <w:t>połączenia</w:t>
            </w:r>
            <w:r>
              <w:rPr>
                <w:rFonts w:eastAsia="Times New Roman"/>
                <w:color w:val="000000"/>
                <w:szCs w:val="20"/>
                <w:lang w:val="pl-PL" w:eastAsia="pl-PL"/>
              </w:rPr>
              <w:t xml:space="preserve">  wsparcia bezzwrotne</w:t>
            </w:r>
            <w:r w:rsidR="003006EC">
              <w:rPr>
                <w:rFonts w:eastAsia="Times New Roman"/>
                <w:color w:val="000000"/>
                <w:szCs w:val="20"/>
                <w:lang w:val="pl-PL" w:eastAsia="pl-PL"/>
              </w:rPr>
              <w:t>go</w:t>
            </w:r>
            <w:r>
              <w:rPr>
                <w:rFonts w:eastAsia="Times New Roman"/>
                <w:color w:val="000000"/>
                <w:szCs w:val="20"/>
                <w:lang w:val="pl-PL" w:eastAsia="pl-PL"/>
              </w:rPr>
              <w:t xml:space="preserve"> (dostępne w ramach typu 2) ze wsparciem zwrotnym (pożyczki dostępne w ramach typu 1) </w:t>
            </w:r>
            <w:r w:rsidRPr="004A5520">
              <w:rPr>
                <w:rFonts w:eastAsia="Times New Roman"/>
                <w:color w:val="000000"/>
                <w:szCs w:val="20"/>
                <w:lang w:val="pl-PL" w:eastAsia="pl-PL"/>
              </w:rPr>
              <w:t xml:space="preserve">w odniesieniu do pojedynczego uczestnika projektu </w:t>
            </w:r>
            <w:r>
              <w:rPr>
                <w:rFonts w:eastAsia="Times New Roman"/>
                <w:color w:val="000000"/>
                <w:szCs w:val="20"/>
                <w:lang w:val="pl-PL" w:eastAsia="pl-PL"/>
              </w:rPr>
              <w:t xml:space="preserve">zgodnie z </w:t>
            </w:r>
            <w:r w:rsidR="00AF186B">
              <w:rPr>
                <w:rFonts w:eastAsia="Times New Roman"/>
                <w:color w:val="000000"/>
                <w:szCs w:val="20"/>
                <w:lang w:val="pl-PL" w:eastAsia="pl-PL"/>
              </w:rPr>
              <w:t xml:space="preserve">właściwym Regulaminem konkursu, w tym w szczególności </w:t>
            </w:r>
            <w:r>
              <w:rPr>
                <w:rFonts w:eastAsia="Times New Roman"/>
                <w:color w:val="000000"/>
                <w:szCs w:val="20"/>
                <w:lang w:val="pl-PL" w:eastAsia="pl-PL"/>
              </w:rPr>
              <w:t>pod warunkiem</w:t>
            </w:r>
            <w:r w:rsidRPr="004A5520">
              <w:rPr>
                <w:rFonts w:eastAsia="Times New Roman"/>
                <w:color w:val="000000"/>
                <w:szCs w:val="20"/>
                <w:lang w:val="pl-PL" w:eastAsia="pl-PL"/>
              </w:rPr>
              <w:t>, że nie wystąpi podwójne finansowanie</w:t>
            </w:r>
            <w:r w:rsidR="00AF186B">
              <w:rPr>
                <w:rFonts w:eastAsia="Times New Roman"/>
                <w:color w:val="000000"/>
                <w:szCs w:val="20"/>
                <w:lang w:val="pl-PL" w:eastAsia="pl-PL"/>
              </w:rPr>
              <w:t xml:space="preserve"> wydatków</w:t>
            </w:r>
            <w:r>
              <w:rPr>
                <w:rFonts w:eastAsia="Times New Roman"/>
                <w:color w:val="000000"/>
                <w:szCs w:val="20"/>
                <w:lang w:val="pl-PL" w:eastAsia="pl-PL"/>
              </w:rPr>
              <w:t>. Wówczas p</w:t>
            </w:r>
            <w:r w:rsidRPr="004A5520">
              <w:rPr>
                <w:rFonts w:eastAsia="Times New Roman"/>
                <w:color w:val="000000"/>
                <w:szCs w:val="20"/>
                <w:lang w:val="pl-PL" w:eastAsia="pl-PL"/>
              </w:rPr>
              <w:t>rzez uczestnika projektu rozumie się również ostatecznego odbiorcę w zakresie instrumentów finansowych</w:t>
            </w:r>
            <w:r>
              <w:rPr>
                <w:rFonts w:eastAsia="Times New Roman"/>
                <w:color w:val="000000"/>
                <w:szCs w:val="20"/>
                <w:lang w:val="pl-PL" w:eastAsia="pl-PL"/>
              </w:rPr>
              <w:t>.</w:t>
            </w:r>
          </w:p>
          <w:p w:rsidR="00297063" w:rsidRDefault="00297063" w:rsidP="00AF186B">
            <w:pPr>
              <w:pStyle w:val="Akapitzlist"/>
              <w:numPr>
                <w:ilvl w:val="0"/>
                <w:numId w:val="170"/>
              </w:numPr>
              <w:spacing w:before="120" w:after="40" w:line="240" w:lineRule="auto"/>
              <w:ind w:left="356" w:hanging="284"/>
              <w:rPr>
                <w:rFonts w:eastAsia="Times New Roman"/>
                <w:color w:val="000000"/>
                <w:szCs w:val="20"/>
                <w:lang w:val="pl-PL" w:eastAsia="pl-PL"/>
              </w:rPr>
            </w:pPr>
            <w:r>
              <w:rPr>
                <w:rFonts w:eastAsia="Times New Roman"/>
                <w:color w:val="000000"/>
                <w:szCs w:val="20"/>
                <w:lang w:val="pl-PL" w:eastAsia="pl-PL"/>
              </w:rPr>
              <w:t xml:space="preserve">W przypadku projektów realizowanych w ramach typu 2 przez usługi biznesowe należy rozumieć usługi </w:t>
            </w:r>
            <w:r w:rsidRPr="000946C8">
              <w:rPr>
                <w:rFonts w:eastAsia="Times New Roman"/>
                <w:color w:val="000000"/>
                <w:szCs w:val="20"/>
                <w:lang w:val="pl-PL" w:eastAsia="pl-PL"/>
              </w:rPr>
              <w:t>służ</w:t>
            </w:r>
            <w:r>
              <w:rPr>
                <w:rFonts w:eastAsia="Times New Roman"/>
                <w:color w:val="000000"/>
                <w:szCs w:val="20"/>
                <w:lang w:val="pl-PL" w:eastAsia="pl-PL"/>
              </w:rPr>
              <w:t>ące</w:t>
            </w:r>
            <w:r w:rsidRPr="000946C8">
              <w:rPr>
                <w:rFonts w:eastAsia="Times New Roman"/>
                <w:color w:val="000000"/>
                <w:szCs w:val="20"/>
                <w:lang w:val="pl-PL" w:eastAsia="pl-PL"/>
              </w:rPr>
              <w:t xml:space="preserve"> </w:t>
            </w:r>
            <w:r>
              <w:rPr>
                <w:rFonts w:eastAsia="Times New Roman"/>
                <w:color w:val="000000"/>
                <w:szCs w:val="20"/>
                <w:lang w:val="pl-PL" w:eastAsia="pl-PL"/>
              </w:rPr>
              <w:t>wsparciu</w:t>
            </w:r>
            <w:r w:rsidRPr="000946C8">
              <w:rPr>
                <w:rFonts w:eastAsia="Times New Roman"/>
                <w:color w:val="000000"/>
                <w:szCs w:val="20"/>
                <w:lang w:val="pl-PL" w:eastAsia="pl-PL"/>
              </w:rPr>
              <w:t xml:space="preserve"> prowadzenia działalności</w:t>
            </w:r>
            <w:r>
              <w:rPr>
                <w:rFonts w:eastAsia="Times New Roman"/>
                <w:color w:val="000000"/>
                <w:szCs w:val="20"/>
                <w:lang w:val="pl-PL" w:eastAsia="pl-PL"/>
              </w:rPr>
              <w:t xml:space="preserve"> gospodarczej uczestnika projektu. Do usług biznesowych </w:t>
            </w:r>
            <w:r w:rsidR="002F1503">
              <w:rPr>
                <w:rFonts w:eastAsia="Times New Roman"/>
                <w:color w:val="000000"/>
                <w:szCs w:val="20"/>
                <w:lang w:val="pl-PL" w:eastAsia="pl-PL"/>
              </w:rPr>
              <w:t>należą</w:t>
            </w:r>
            <w:r w:rsidR="00AF186B">
              <w:rPr>
                <w:rFonts w:eastAsia="Times New Roman"/>
                <w:color w:val="000000"/>
                <w:szCs w:val="20"/>
                <w:lang w:val="pl-PL" w:eastAsia="pl-PL"/>
              </w:rPr>
              <w:t xml:space="preserve"> m.in</w:t>
            </w:r>
            <w:r>
              <w:rPr>
                <w:rFonts w:eastAsia="Times New Roman"/>
                <w:color w:val="000000"/>
                <w:szCs w:val="20"/>
                <w:lang w:val="pl-PL" w:eastAsia="pl-PL"/>
              </w:rPr>
              <w:t>: d</w:t>
            </w:r>
            <w:r w:rsidRPr="000946C8">
              <w:rPr>
                <w:rFonts w:eastAsia="Times New Roman"/>
                <w:color w:val="000000"/>
                <w:szCs w:val="20"/>
                <w:lang w:val="pl-PL" w:eastAsia="pl-PL"/>
              </w:rPr>
              <w:t>oradztwo w zakresie prowadzenia utworzonej działalności gospodarczej, w tym doradztwo prawne</w:t>
            </w:r>
            <w:r>
              <w:rPr>
                <w:rFonts w:eastAsia="Times New Roman"/>
                <w:color w:val="000000"/>
                <w:szCs w:val="20"/>
                <w:lang w:val="pl-PL" w:eastAsia="pl-PL"/>
              </w:rPr>
              <w:t xml:space="preserve">; </w:t>
            </w:r>
            <w:r w:rsidRPr="000946C8">
              <w:rPr>
                <w:rFonts w:eastAsia="Times New Roman"/>
                <w:color w:val="000000"/>
                <w:szCs w:val="20"/>
                <w:lang w:val="pl-PL" w:eastAsia="pl-PL"/>
              </w:rPr>
              <w:t>prowadzenie obsługi księgowej utworzonej działalności gospodarcze</w:t>
            </w:r>
            <w:r>
              <w:rPr>
                <w:rFonts w:eastAsia="Times New Roman"/>
                <w:color w:val="000000"/>
                <w:szCs w:val="20"/>
                <w:lang w:val="pl-PL" w:eastAsia="pl-PL"/>
              </w:rPr>
              <w:t>j; u</w:t>
            </w:r>
            <w:r w:rsidRPr="000946C8">
              <w:rPr>
                <w:rFonts w:eastAsia="Times New Roman"/>
                <w:color w:val="000000"/>
                <w:szCs w:val="20"/>
                <w:lang w:val="pl-PL" w:eastAsia="pl-PL"/>
              </w:rPr>
              <w:t>sługi informatyczne, w tym założenie, obsługa i utrzymanie poczty elektronicznej oraz podstawowej strony internetowej dotyczącej prowadzonej działalności gospodarczej</w:t>
            </w:r>
            <w:r>
              <w:rPr>
                <w:rFonts w:eastAsia="Times New Roman"/>
                <w:color w:val="000000"/>
                <w:szCs w:val="20"/>
                <w:lang w:val="pl-PL" w:eastAsia="pl-PL"/>
              </w:rPr>
              <w:t>; u</w:t>
            </w:r>
            <w:r w:rsidRPr="000946C8">
              <w:rPr>
                <w:rFonts w:eastAsia="Times New Roman"/>
                <w:color w:val="000000"/>
                <w:szCs w:val="20"/>
                <w:lang w:val="pl-PL" w:eastAsia="pl-PL"/>
              </w:rPr>
              <w:t xml:space="preserve">sługi związane z organizacją, administrowaniem i utrzymaniem biura </w:t>
            </w:r>
            <w:r>
              <w:rPr>
                <w:rFonts w:eastAsia="Times New Roman"/>
                <w:color w:val="000000"/>
                <w:szCs w:val="20"/>
                <w:lang w:val="pl-PL" w:eastAsia="pl-PL"/>
              </w:rPr>
              <w:t>(</w:t>
            </w:r>
            <w:r w:rsidRPr="000946C8">
              <w:rPr>
                <w:rFonts w:eastAsia="Times New Roman"/>
                <w:color w:val="000000"/>
                <w:szCs w:val="20"/>
                <w:lang w:val="pl-PL" w:eastAsia="pl-PL"/>
              </w:rPr>
              <w:t>wirtualnego</w:t>
            </w:r>
            <w:r>
              <w:rPr>
                <w:rFonts w:eastAsia="Times New Roman"/>
                <w:color w:val="000000"/>
                <w:szCs w:val="20"/>
                <w:lang w:val="pl-PL" w:eastAsia="pl-PL"/>
              </w:rPr>
              <w:t>); u</w:t>
            </w:r>
            <w:r w:rsidRPr="000946C8">
              <w:rPr>
                <w:rFonts w:eastAsia="Times New Roman"/>
                <w:color w:val="000000"/>
                <w:szCs w:val="20"/>
                <w:lang w:val="pl-PL" w:eastAsia="pl-PL"/>
              </w:rPr>
              <w:t>sługi marketingowe, w tym promocja utworzonych przez uczestników działalności gospodarcz</w:t>
            </w:r>
            <w:r>
              <w:rPr>
                <w:rFonts w:eastAsia="Times New Roman"/>
                <w:color w:val="000000"/>
                <w:szCs w:val="20"/>
                <w:lang w:val="pl-PL" w:eastAsia="pl-PL"/>
              </w:rPr>
              <w:t>ych</w:t>
            </w:r>
            <w:r w:rsidRPr="000946C8">
              <w:rPr>
                <w:rFonts w:eastAsia="Times New Roman"/>
                <w:color w:val="000000"/>
                <w:szCs w:val="20"/>
                <w:lang w:val="pl-PL" w:eastAsia="pl-PL"/>
              </w:rPr>
              <w:t>.</w:t>
            </w:r>
          </w:p>
          <w:p w:rsidR="00564C21" w:rsidRPr="00111142" w:rsidRDefault="00564C21" w:rsidP="001C0A19">
            <w:pPr>
              <w:pStyle w:val="Akapitzlist"/>
              <w:numPr>
                <w:ilvl w:val="0"/>
                <w:numId w:val="0"/>
              </w:numPr>
              <w:spacing w:before="120" w:after="40" w:line="240" w:lineRule="auto"/>
              <w:ind w:left="356"/>
              <w:rPr>
                <w:rFonts w:eastAsia="Times New Roman"/>
                <w:color w:val="000000"/>
                <w:szCs w:val="20"/>
                <w:lang w:val="pl-PL" w:eastAsia="pl-PL"/>
              </w:rPr>
            </w:pP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Warunki i planowany zakres stosowania </w:t>
            </w:r>
            <w:proofErr w:type="spellStart"/>
            <w:r w:rsidRPr="004B7ECB">
              <w:rPr>
                <w:rFonts w:eastAsia="Times New Roman" w:cs="Times New Roman"/>
                <w:color w:val="000000"/>
                <w:lang w:eastAsia="pl-PL"/>
              </w:rPr>
              <w:t>cross-financingu</w:t>
            </w:r>
            <w:proofErr w:type="spellEnd"/>
            <w:r w:rsidRPr="004B7ECB">
              <w:rPr>
                <w:rFonts w:eastAsia="Times New Roman" w:cs="Times New Roman"/>
                <w:color w:val="000000"/>
                <w:lang w:eastAsia="pl-PL"/>
              </w:rPr>
              <w:t xml:space="preserve"> (%)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 Nie dotyczy typu projektu 1. Dla </w:t>
            </w:r>
            <w:r w:rsidR="00D873EC" w:rsidRPr="004B7ECB">
              <w:rPr>
                <w:rFonts w:eastAsia="Times New Roman" w:cs="Times New Roman"/>
                <w:color w:val="000000"/>
                <w:lang w:eastAsia="pl-PL"/>
              </w:rPr>
              <w:t>typ</w:t>
            </w:r>
            <w:r w:rsidR="00D873EC">
              <w:rPr>
                <w:rFonts w:eastAsia="Times New Roman" w:cs="Times New Roman"/>
                <w:color w:val="000000"/>
                <w:lang w:eastAsia="pl-PL"/>
              </w:rPr>
              <w:t>u</w:t>
            </w:r>
            <w:r w:rsidR="00D873EC" w:rsidRPr="004B7ECB">
              <w:rPr>
                <w:rFonts w:eastAsia="Times New Roman" w:cs="Times New Roman"/>
                <w:color w:val="000000"/>
                <w:lang w:eastAsia="pl-PL"/>
              </w:rPr>
              <w:t xml:space="preserve"> </w:t>
            </w:r>
            <w:r w:rsidRPr="004B7ECB">
              <w:rPr>
                <w:rFonts w:eastAsia="Times New Roman" w:cs="Times New Roman"/>
                <w:color w:val="000000"/>
                <w:lang w:eastAsia="pl-PL"/>
              </w:rPr>
              <w:t>projekt</w:t>
            </w:r>
            <w:r w:rsidR="00D873EC">
              <w:rPr>
                <w:rFonts w:eastAsia="Times New Roman" w:cs="Times New Roman"/>
                <w:color w:val="000000"/>
                <w:lang w:eastAsia="pl-PL"/>
              </w:rPr>
              <w:t>u</w:t>
            </w:r>
            <w:r w:rsidRPr="004B7ECB">
              <w:rPr>
                <w:rFonts w:eastAsia="Times New Roman" w:cs="Times New Roman"/>
                <w:color w:val="000000"/>
                <w:lang w:eastAsia="pl-PL"/>
              </w:rPr>
              <w:t xml:space="preserve"> 2 nie więcej niż 10%</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06CD8">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 ramach typu projektu 1 </w:t>
            </w:r>
            <w:proofErr w:type="spellStart"/>
            <w:r w:rsidRPr="004B7ECB">
              <w:rPr>
                <w:rFonts w:eastAsia="Times New Roman" w:cs="Times New Roman"/>
                <w:lang w:eastAsia="pl-PL"/>
              </w:rPr>
              <w:t>transzowanie</w:t>
            </w:r>
            <w:proofErr w:type="spellEnd"/>
            <w:r w:rsidRPr="004B7ECB">
              <w:rPr>
                <w:rFonts w:eastAsia="Times New Roman" w:cs="Times New Roman"/>
                <w:lang w:eastAsia="pl-PL"/>
              </w:rPr>
              <w:t xml:space="preserve"> środków i rozliczanie wydatków na podstawie Umowy o Finansowaniu zawartej z Menadżerem Funduszu Funduszy.</w:t>
            </w:r>
          </w:p>
          <w:p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w:t>
            </w:r>
            <w:r>
              <w:rPr>
                <w:rFonts w:eastAsia="Times New Roman" w:cs="Times New Roman"/>
                <w:lang w:eastAsia="pl-PL"/>
              </w:rPr>
              <w:t>:</w:t>
            </w:r>
          </w:p>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06CD8">
        <w:trPr>
          <w:trHeight w:val="375"/>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5726F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1 - </w:t>
            </w:r>
            <w:r w:rsidR="0096313A">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p w:rsidR="005726F5" w:rsidRPr="005726F5" w:rsidRDefault="005726F5" w:rsidP="005726F5">
            <w:pPr>
              <w:spacing w:before="120" w:after="40" w:line="240" w:lineRule="auto"/>
              <w:rPr>
                <w:rFonts w:eastAsia="Times New Roman"/>
                <w:iCs/>
                <w:lang w:eastAsia="pl-PL"/>
              </w:rPr>
            </w:pPr>
            <w:r>
              <w:rPr>
                <w:rFonts w:eastAsia="Times New Roman" w:cs="Times New Roman"/>
                <w:color w:val="000000"/>
                <w:lang w:eastAsia="pl-PL"/>
              </w:rPr>
              <w:t xml:space="preserve">Dla typu 2 – 95% </w:t>
            </w:r>
            <w:r w:rsidRPr="00F833D7">
              <w:rPr>
                <w:rFonts w:eastAsia="Times New Roman" w:cs="Times New Roman"/>
                <w:color w:val="000000"/>
                <w:lang w:eastAsia="pl-PL"/>
              </w:rPr>
              <w:t>(85% EFS+</w:t>
            </w:r>
            <w:r>
              <w:rPr>
                <w:rFonts w:eastAsia="Times New Roman" w:cs="Times New Roman"/>
                <w:color w:val="000000"/>
                <w:lang w:eastAsia="pl-PL"/>
              </w:rPr>
              <w:t>10</w:t>
            </w:r>
            <w:r w:rsidRPr="00F833D7">
              <w:rPr>
                <w:rFonts w:eastAsia="Times New Roman" w:cs="Times New Roman"/>
                <w:color w:val="000000"/>
                <w:lang w:eastAsia="pl-PL"/>
              </w:rPr>
              <w:t>% budżet państwa)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111142">
              <w:rPr>
                <w:rStyle w:val="Odwoanieprzypisudolnego"/>
                <w:iCs/>
              </w:rPr>
              <w:footnoteReference w:id="6"/>
            </w:r>
          </w:p>
          <w:p w:rsidR="00DD5B25" w:rsidRPr="004B7ECB" w:rsidRDefault="00DD5B25" w:rsidP="005726F5">
            <w:pPr>
              <w:spacing w:before="120" w:after="40" w:line="240" w:lineRule="auto"/>
              <w:rPr>
                <w:rFonts w:eastAsia="Times New Roman" w:cs="Times New Roman"/>
                <w:color w:val="000000"/>
                <w:lang w:eastAsia="pl-PL"/>
              </w:rPr>
            </w:pPr>
            <w:r w:rsidRPr="004B7ECB">
              <w:rPr>
                <w:rFonts w:eastAsia="Times New Roman"/>
                <w:iCs/>
                <w:lang w:eastAsia="pl-PL"/>
              </w:rPr>
              <w:t xml:space="preserve">Dla typu 2  - </w:t>
            </w:r>
            <w:r w:rsidR="005726F5">
              <w:rPr>
                <w:rFonts w:eastAsia="Times New Roman"/>
                <w:iCs/>
                <w:lang w:eastAsia="pl-PL"/>
              </w:rPr>
              <w:t>5</w:t>
            </w:r>
            <w:r w:rsidRPr="004B7ECB">
              <w:rPr>
                <w:rFonts w:eastAsia="Times New Roman"/>
                <w:iCs/>
                <w:lang w:eastAsia="pl-PL"/>
              </w:rPr>
              <w:t xml:space="preserve">% </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DD5B25">
            <w:pPr>
              <w:spacing w:before="120" w:after="40" w:line="240" w:lineRule="auto"/>
              <w:rPr>
                <w:rFonts w:eastAsia="Times New Roman" w:cs="Times New Roman"/>
                <w:color w:val="000000"/>
                <w:lang w:eastAsia="pl-PL"/>
              </w:rPr>
            </w:pPr>
          </w:p>
          <w:p w:rsidR="00DD5B25" w:rsidRPr="00E46543"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E46543" w:rsidRDefault="00DD5B25"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 xml:space="preserve">Kwota alokacji UE na instrumenty finansowe (EUR) (jeśli dotyczy) </w:t>
            </w:r>
          </w:p>
        </w:tc>
      </w:tr>
      <w:tr w:rsidR="00DD5B25" w:rsidRPr="00111142" w:rsidTr="00D06CD8">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B70C4E" w:rsidP="00DD5B25">
            <w:pPr>
              <w:spacing w:before="120" w:after="40" w:line="240" w:lineRule="auto"/>
              <w:rPr>
                <w:rFonts w:eastAsia="Times New Roman" w:cs="Times New Roman"/>
                <w:lang w:eastAsia="pl-PL"/>
              </w:rPr>
            </w:pPr>
            <w:r w:rsidRPr="00E46543">
              <w:rPr>
                <w:rFonts w:eastAsia="Times New Roman" w:cs="Times New Roman"/>
                <w:lang w:eastAsia="pl-PL"/>
              </w:rPr>
              <w:t>4 000 000</w:t>
            </w:r>
            <w:r w:rsidR="00283718">
              <w:rPr>
                <w:rFonts w:eastAsia="Times New Roman" w:cs="Times New Roman"/>
                <w:lang w:eastAsia="pl-PL"/>
              </w:rPr>
              <w:t xml:space="preserve"> </w:t>
            </w:r>
            <w:r w:rsidR="00DD5B25" w:rsidRPr="00E46543">
              <w:rPr>
                <w:rFonts w:eastAsia="Times New Roman" w:cs="Times New Roman"/>
                <w:lang w:eastAsia="pl-PL"/>
              </w:rPr>
              <w:t>EUR</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111142" w:rsidTr="00D06CD8">
        <w:trPr>
          <w:trHeight w:val="498"/>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111142" w:rsidTr="00D06CD8">
        <w:trPr>
          <w:trHeight w:val="390"/>
        </w:trPr>
        <w:tc>
          <w:tcPr>
            <w:tcW w:w="851" w:type="dxa"/>
            <w:vMerge/>
            <w:tcBorders>
              <w:top w:val="nil"/>
              <w:left w:val="nil"/>
              <w:bottom w:val="nil"/>
              <w:right w:val="single" w:sz="4" w:space="0" w:color="auto"/>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111142"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6A5F87">
            <w:pPr>
              <w:numPr>
                <w:ilvl w:val="0"/>
                <w:numId w:val="227"/>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111142"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1.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BC0747" w:rsidRDefault="00BD1482" w:rsidP="00BD1482">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BD1482" w:rsidRPr="00BC0747" w:rsidRDefault="00BD1482" w:rsidP="00BD1482">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BD1482" w:rsidRPr="00111142" w:rsidRDefault="00BD1482" w:rsidP="00BD1482">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rsidRPr="00111142">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rsidRPr="00111142">
              <w:t>).</w:t>
            </w:r>
          </w:p>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111142" w:rsidRDefault="00BD1482" w:rsidP="00BD1482">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t>- Osoby odchodzące z rolnictwa i ich rodziny,</w:t>
            </w:r>
          </w:p>
          <w:p w:rsidR="00BD1482" w:rsidRPr="00111142" w:rsidRDefault="00BD1482" w:rsidP="00BD1482">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lastRenderedPageBreak/>
              <w:t>- Osoby o statusie ubogich pracujących,</w:t>
            </w:r>
          </w:p>
          <w:p w:rsidR="00BD1482" w:rsidRPr="00111142" w:rsidRDefault="00BD1482" w:rsidP="00BD1482">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t>- Osoby zatrudnione na umowach krótkoterminowych,</w:t>
            </w:r>
          </w:p>
          <w:p w:rsidR="00BD1482" w:rsidRPr="00111142" w:rsidRDefault="00BD1482" w:rsidP="00BD1482">
            <w:pPr>
              <w:pStyle w:val="Akapitzlist"/>
              <w:numPr>
                <w:ilvl w:val="0"/>
                <w:numId w:val="0"/>
              </w:numPr>
              <w:spacing w:before="120" w:after="40" w:line="240" w:lineRule="auto"/>
              <w:ind w:left="781"/>
              <w:rPr>
                <w:rFonts w:eastAsia="Times New Roman"/>
                <w:lang w:val="pl-PL" w:eastAsia="pl-PL"/>
              </w:rPr>
            </w:pPr>
            <w:r w:rsidRPr="00111142">
              <w:rPr>
                <w:rFonts w:eastAsia="Times New Roman"/>
                <w:lang w:val="pl-PL" w:eastAsia="pl-PL"/>
              </w:rPr>
              <w:t>- Osoby pracujące w ramach umów cywilno – prawnych,</w:t>
            </w:r>
          </w:p>
          <w:p w:rsidR="00BD1482" w:rsidRPr="00111142" w:rsidRDefault="00BD1482" w:rsidP="00BD1482">
            <w:pPr>
              <w:pStyle w:val="Akapitzlist"/>
              <w:numPr>
                <w:ilvl w:val="0"/>
                <w:numId w:val="0"/>
              </w:numPr>
              <w:spacing w:before="120" w:after="40" w:line="240" w:lineRule="auto"/>
              <w:ind w:left="781"/>
              <w:rPr>
                <w:rFonts w:eastAsia="Times New Roman"/>
                <w:lang w:val="pl-PL" w:eastAsia="pl-PL"/>
              </w:rPr>
            </w:pPr>
            <w:bookmarkStart w:id="13" w:name="_Hlk9495213"/>
            <w:r w:rsidRPr="00111142">
              <w:rPr>
                <w:rFonts w:eastAsia="Times New Roman"/>
                <w:lang w:val="pl-PL" w:eastAsia="pl-PL"/>
              </w:rPr>
              <w:t>- Reemigranci i imigranci,</w:t>
            </w:r>
          </w:p>
          <w:bookmarkEnd w:id="13"/>
          <w:p w:rsidR="00CE5EC3" w:rsidRPr="00BC0747" w:rsidRDefault="00CE5EC3" w:rsidP="00CE5EC3">
            <w:pPr>
              <w:spacing w:before="60" w:after="60" w:line="240" w:lineRule="auto"/>
              <w:rPr>
                <w:rFonts w:eastAsia="Times New Roman"/>
                <w:lang w:eastAsia="pl-PL"/>
              </w:rPr>
            </w:pPr>
            <w:r w:rsidRPr="00111142">
              <w:t xml:space="preserve">Możliwe  jest </w:t>
            </w:r>
            <w:r w:rsidRPr="00111142">
              <w:rPr>
                <w:color w:val="000000"/>
              </w:rPr>
              <w:t>wsparcie osób młodych do 29 roku życia zgodnie z zapisami w części Limity i ograniczenia.</w:t>
            </w:r>
          </w:p>
          <w:p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rsidR="00E721D6" w:rsidRPr="004B7ECB" w:rsidRDefault="00E721D6" w:rsidP="00E721D6">
            <w:pPr>
              <w:spacing w:before="60" w:after="60" w:line="240" w:lineRule="auto"/>
              <w:ind w:left="357" w:hanging="285"/>
              <w:rPr>
                <w:rFonts w:eastAsia="Times New Roman" w:cs="Times New Roman"/>
                <w:color w:val="000000"/>
                <w:lang w:eastAsia="pl-PL"/>
              </w:rPr>
            </w:pP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314D00">
            <w:pPr>
              <w:keepNext/>
              <w:keepLines/>
              <w:spacing w:before="200"/>
              <w:outlineLvl w:val="2"/>
              <w:rPr>
                <w:rFonts w:eastAsia="Times New Roman"/>
                <w:lang w:eastAsia="pl-PL"/>
              </w:rPr>
            </w:pPr>
            <w:bookmarkStart w:id="14" w:name="_Toc437598436"/>
            <w:bookmarkStart w:id="15" w:name="_Toc53388634"/>
            <w:r w:rsidRPr="004B7ECB">
              <w:rPr>
                <w:rFonts w:eastAsia="Times New Roman" w:cs="Times New Roman"/>
                <w:bCs/>
                <w:lang w:eastAsia="pl-PL"/>
              </w:rPr>
              <w:lastRenderedPageBreak/>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4"/>
            <w:bookmarkEnd w:id="15"/>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rsidR="00DD5B25" w:rsidRDefault="00DD5B25" w:rsidP="007357E4">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w:t>
            </w:r>
            <w:r w:rsidR="007357E4">
              <w:rPr>
                <w:rFonts w:eastAsia="Times New Roman"/>
                <w:lang w:eastAsia="pl-PL"/>
              </w:rPr>
              <w:t xml:space="preserve">. </w:t>
            </w:r>
            <w:r w:rsidR="007357E4" w:rsidRPr="004B7ECB" w:rsidDel="007357E4">
              <w:rPr>
                <w:rFonts w:eastAsia="Times New Roman"/>
                <w:lang w:eastAsia="pl-PL"/>
              </w:rPr>
              <w:t xml:space="preserve"> </w:t>
            </w:r>
          </w:p>
          <w:p w:rsidR="00154E87" w:rsidRPr="004B7ECB" w:rsidRDefault="00154E87" w:rsidP="00D61CDC">
            <w:pPr>
              <w:spacing w:before="120" w:after="40" w:line="240" w:lineRule="auto"/>
              <w:rPr>
                <w:rFonts w:eastAsia="Times New Roman"/>
                <w:lang w:eastAsia="pl-PL"/>
              </w:rPr>
            </w:pPr>
            <w:r>
              <w:rPr>
                <w:rFonts w:eastAsia="Times New Roman"/>
                <w:lang w:eastAsia="pl-PL"/>
              </w:rPr>
              <w:t xml:space="preserve">Podejmowane będą również działania zmierzające do </w:t>
            </w:r>
            <w:r>
              <w:rPr>
                <w:rFonts w:eastAsia="Times New Roman" w:cs="Times New Roman"/>
                <w:color w:val="000000"/>
                <w:lang w:eastAsia="pl-PL"/>
              </w:rPr>
              <w:t>poprawy</w:t>
            </w:r>
            <w:r w:rsidRPr="00927631">
              <w:rPr>
                <w:rFonts w:eastAsia="Times New Roman" w:cs="Times New Roman"/>
                <w:color w:val="000000"/>
                <w:lang w:eastAsia="pl-PL"/>
              </w:rPr>
              <w:t xml:space="preserve"> integracji z rynkiem pracy i mobilności zawodowej </w:t>
            </w:r>
            <w:r>
              <w:rPr>
                <w:rFonts w:eastAsia="Times New Roman" w:cs="Times New Roman"/>
                <w:color w:val="000000"/>
                <w:lang w:eastAsia="pl-PL"/>
              </w:rPr>
              <w:t>imigrantów i reemigrantów</w:t>
            </w:r>
            <w:r w:rsidRPr="00927631">
              <w:rPr>
                <w:rFonts w:eastAsia="Times New Roman" w:cs="Times New Roman"/>
                <w:color w:val="000000"/>
                <w:lang w:eastAsia="pl-PL"/>
              </w:rPr>
              <w:t xml:space="preserve"> (i ich rodzin) przebywających na terenie województwa zachodniopomorskiego</w:t>
            </w:r>
            <w:r>
              <w:rPr>
                <w:rFonts w:eastAsia="Times New Roman" w:cs="Times New Roman"/>
                <w:color w:val="000000"/>
                <w:lang w:eastAsia="pl-PL"/>
              </w:rPr>
              <w:t xml:space="preserve">. </w:t>
            </w:r>
            <w:r w:rsidR="00D61CDC">
              <w:rPr>
                <w:rFonts w:eastAsia="Times New Roman" w:cs="Times New Roman"/>
                <w:color w:val="000000"/>
                <w:lang w:eastAsia="pl-PL"/>
              </w:rPr>
              <w:t xml:space="preserve"> Wsparcie kierowane będzie również do pracowników i pracodawców z podmiotów dotkniętych skutkami COVID-19 z terenu województwa zachodniopomorskiego. </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0"/>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527"/>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3108E8">
        <w:trPr>
          <w:trHeight w:val="631"/>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rsidR="00DD5B25"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uzyskały kwalifikacje </w:t>
            </w:r>
            <w:r w:rsidR="00B542C1">
              <w:rPr>
                <w:rFonts w:eastAsia="Times New Roman" w:cs="Times New Roman"/>
                <w:color w:val="000000"/>
                <w:lang w:eastAsia="pl-PL"/>
              </w:rPr>
              <w:t xml:space="preserve">lub </w:t>
            </w:r>
            <w:r w:rsidR="00D97882">
              <w:rPr>
                <w:rFonts w:eastAsia="Times New Roman" w:cs="Times New Roman"/>
                <w:color w:val="000000"/>
                <w:lang w:eastAsia="pl-PL"/>
              </w:rPr>
              <w:t xml:space="preserve">nabyły </w:t>
            </w:r>
            <w:r w:rsidR="00B542C1">
              <w:rPr>
                <w:rFonts w:eastAsia="Times New Roman" w:cs="Times New Roman"/>
                <w:color w:val="000000"/>
                <w:lang w:eastAsia="pl-PL"/>
              </w:rPr>
              <w:t xml:space="preserve">kompetencje </w:t>
            </w:r>
            <w:r w:rsidRPr="004B7ECB">
              <w:rPr>
                <w:rFonts w:eastAsia="Times New Roman" w:cs="Times New Roman"/>
                <w:color w:val="000000"/>
                <w:lang w:eastAsia="pl-PL"/>
              </w:rPr>
              <w:t>po opuszczeniu programu  [osoby],</w:t>
            </w:r>
          </w:p>
          <w:p w:rsidR="00DD5B25" w:rsidRPr="001D514C" w:rsidRDefault="00DD5B25" w:rsidP="00900051">
            <w:pPr>
              <w:numPr>
                <w:ilvl w:val="0"/>
                <w:numId w:val="14"/>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lastRenderedPageBreak/>
              <w:t>Liczba osób, które nabyły kompetencje po opuszczeniu programu [osoby],</w:t>
            </w:r>
          </w:p>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bezrobotnych (łącznie z długotrwale bezrobotnymi) objętych wsparciem w programie(C)[osoby]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długotrwale bezrobotnych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biernych zawodowo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z niepełnosprawnościami objętych wsparciem w programie (C)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w wieku 50 lat i więcej objętych wsparciem w programie [osoby]</w:t>
            </w:r>
            <w:r w:rsidR="00D06800">
              <w:rPr>
                <w:rFonts w:eastAsia="Times New Roman" w:cs="Times New Roman"/>
                <w:color w:val="000000"/>
                <w:lang w:eastAsia="pl-PL"/>
              </w:rPr>
              <w:t>.</w:t>
            </w:r>
          </w:p>
          <w:p w:rsidR="00DD5B25" w:rsidRPr="00A462B3" w:rsidRDefault="00DD5B25" w:rsidP="00900051">
            <w:pPr>
              <w:numPr>
                <w:ilvl w:val="0"/>
                <w:numId w:val="1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 niskich kwalifikacjach objętych wsparciem w programie [osoby]</w:t>
            </w:r>
            <w:r w:rsidR="00D06800">
              <w:rPr>
                <w:rFonts w:eastAsia="Times New Roman" w:cs="Times New Roman"/>
                <w:color w:val="000000"/>
                <w:lang w:eastAsia="pl-PL"/>
              </w:rPr>
              <w:t>.</w:t>
            </w:r>
          </w:p>
          <w:p w:rsidR="006D45F2" w:rsidRPr="00A462B3" w:rsidRDefault="00DD5B25"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które otrzymały bezzwrotne środki na podjęcie działalności gospodarczej w programie [osoby].</w:t>
            </w:r>
          </w:p>
          <w:p w:rsidR="006D45F2" w:rsidRPr="00A462B3" w:rsidRDefault="006D45F2" w:rsidP="006A5F87">
            <w:pPr>
              <w:numPr>
                <w:ilvl w:val="0"/>
                <w:numId w:val="250"/>
              </w:numPr>
              <w:spacing w:before="60" w:after="120" w:line="240" w:lineRule="auto"/>
              <w:rPr>
                <w:rFonts w:eastAsia="Times New Roman" w:cs="Times New Roman"/>
                <w:color w:val="000000"/>
                <w:lang w:eastAsia="pl-PL"/>
              </w:rPr>
            </w:pPr>
            <w:r w:rsidRPr="00A462B3">
              <w:rPr>
                <w:rFonts w:eastAsia="Times New Roman" w:cs="Times New Roman"/>
                <w:color w:val="000000"/>
                <w:lang w:eastAsia="pl-PL"/>
              </w:rPr>
              <w:t>Liczba osób ubogich pracujących objętych wsparciem w programie [osoby]</w:t>
            </w:r>
            <w:r w:rsidR="00D06800">
              <w:rPr>
                <w:rFonts w:eastAsia="Times New Roman" w:cs="Times New Roman"/>
                <w:color w:val="000000"/>
                <w:lang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val="pl-PL" w:eastAsia="pl-PL"/>
              </w:rPr>
            </w:pPr>
            <w:r w:rsidRPr="00A462B3">
              <w:rPr>
                <w:rFonts w:ascii="Myriad Pro" w:eastAsia="Times New Roman" w:hAnsi="Myriad Pro"/>
                <w:color w:val="000000"/>
                <w:lang w:val="pl-PL" w:eastAsia="pl-PL"/>
              </w:rPr>
              <w:t xml:space="preserve">Liczba osób odchodzących z rolnictwa objętych wsparciem w programie </w:t>
            </w:r>
            <w:r w:rsidRPr="00A462B3">
              <w:rPr>
                <w:rFonts w:eastAsia="Times New Roman"/>
                <w:color w:val="000000"/>
                <w:lang w:val="pl-PL" w:eastAsia="pl-PL"/>
              </w:rPr>
              <w:t>[osoby]</w:t>
            </w:r>
            <w:r w:rsidR="00D06800">
              <w:rPr>
                <w:rFonts w:eastAsia="Times New Roman"/>
                <w:color w:val="000000"/>
                <w:lang w:val="pl-PL"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val="pl-PL" w:eastAsia="pl-PL"/>
              </w:rPr>
            </w:pPr>
            <w:r w:rsidRPr="00A462B3">
              <w:rPr>
                <w:rFonts w:ascii="Myriad Pro" w:eastAsia="Times New Roman" w:hAnsi="Myriad Pro"/>
                <w:color w:val="000000"/>
                <w:lang w:val="pl-PL" w:eastAsia="pl-PL"/>
              </w:rPr>
              <w:t xml:space="preserve">Liczba osób zatrudnionych na umowach krótkoterminowych objętych wsparciem w programie </w:t>
            </w:r>
            <w:r w:rsidRPr="00A462B3">
              <w:rPr>
                <w:rFonts w:eastAsia="Times New Roman"/>
                <w:color w:val="000000"/>
                <w:lang w:val="pl-PL" w:eastAsia="pl-PL"/>
              </w:rPr>
              <w:t>[osoby]</w:t>
            </w:r>
            <w:r w:rsidR="00D06800">
              <w:rPr>
                <w:rFonts w:eastAsia="Times New Roman"/>
                <w:color w:val="000000"/>
                <w:lang w:val="pl-PL" w:eastAsia="pl-PL"/>
              </w:rPr>
              <w:t>.</w:t>
            </w:r>
          </w:p>
          <w:p w:rsidR="006D45F2" w:rsidRPr="00A462B3" w:rsidRDefault="006D45F2" w:rsidP="006A5F87">
            <w:pPr>
              <w:pStyle w:val="Tekstkomentarza"/>
              <w:numPr>
                <w:ilvl w:val="0"/>
                <w:numId w:val="250"/>
              </w:numPr>
              <w:spacing w:after="120"/>
              <w:rPr>
                <w:rFonts w:ascii="Myriad Pro" w:eastAsia="Times New Roman" w:hAnsi="Myriad Pro"/>
                <w:color w:val="000000"/>
                <w:lang w:val="pl-PL" w:eastAsia="pl-PL"/>
              </w:rPr>
            </w:pPr>
            <w:r w:rsidRPr="00A462B3">
              <w:rPr>
                <w:rFonts w:ascii="Myriad Pro" w:eastAsia="Times New Roman" w:hAnsi="Myriad Pro"/>
                <w:color w:val="000000"/>
                <w:lang w:val="pl-PL" w:eastAsia="pl-PL"/>
              </w:rPr>
              <w:t xml:space="preserve">Liczba osób zatrudnionych na umowach cywilno-prawnych objętych wsparciem w programie </w:t>
            </w:r>
            <w:r w:rsidRPr="00A462B3">
              <w:rPr>
                <w:rFonts w:eastAsia="Times New Roman"/>
                <w:color w:val="000000"/>
                <w:lang w:val="pl-PL" w:eastAsia="pl-PL"/>
              </w:rPr>
              <w:t>[osoby]</w:t>
            </w:r>
            <w:r w:rsidR="00D06800">
              <w:rPr>
                <w:rFonts w:eastAsia="Times New Roman"/>
                <w:color w:val="000000"/>
                <w:lang w:val="pl-PL" w:eastAsia="pl-PL"/>
              </w:rPr>
              <w:t>.</w:t>
            </w:r>
          </w:p>
          <w:p w:rsidR="00BB6C3F" w:rsidRPr="00386260" w:rsidRDefault="0081435D" w:rsidP="00BB6C3F">
            <w:pPr>
              <w:pStyle w:val="Tekstkomentarza"/>
              <w:numPr>
                <w:ilvl w:val="0"/>
                <w:numId w:val="250"/>
              </w:numPr>
              <w:spacing w:after="120"/>
              <w:rPr>
                <w:rFonts w:ascii="Myriad Pro" w:eastAsia="Times New Roman" w:hAnsi="Myriad Pro"/>
                <w:color w:val="000000"/>
                <w:lang w:val="pl-PL" w:eastAsia="pl-PL"/>
              </w:rPr>
            </w:pPr>
            <w:r w:rsidRPr="00386260">
              <w:rPr>
                <w:rFonts w:ascii="Myriad Pro" w:eastAsia="Times New Roman" w:hAnsi="Myriad Pro"/>
                <w:color w:val="000000"/>
                <w:lang w:val="pl-PL" w:eastAsia="pl-PL"/>
              </w:rPr>
              <w:t>Liczba miejsc pracy objętych wsparciem z uwagi na skutki COVID-19 [</w:t>
            </w:r>
            <w:proofErr w:type="spellStart"/>
            <w:r w:rsidRPr="00386260">
              <w:rPr>
                <w:rFonts w:ascii="Myriad Pro" w:eastAsia="Times New Roman" w:hAnsi="Myriad Pro"/>
                <w:color w:val="000000"/>
                <w:lang w:val="pl-PL" w:eastAsia="pl-PL"/>
              </w:rPr>
              <w:t>szt</w:t>
            </w:r>
            <w:proofErr w:type="spellEnd"/>
            <w:r w:rsidRPr="00386260">
              <w:rPr>
                <w:rFonts w:ascii="Myriad Pro" w:eastAsia="Times New Roman" w:hAnsi="Myriad Pro"/>
                <w:color w:val="000000"/>
                <w:lang w:val="pl-PL" w:eastAsia="pl-PL"/>
              </w:rPr>
              <w:t>]</w:t>
            </w:r>
            <w:r w:rsidR="00DD3BA6">
              <w:rPr>
                <w:rFonts w:ascii="Myriad Pro" w:eastAsia="Times New Roman" w:hAnsi="Myriad Pro"/>
                <w:color w:val="000000"/>
                <w:lang w:val="pl-PL" w:eastAsia="pl-PL"/>
              </w:rPr>
              <w:t>.</w:t>
            </w:r>
            <w:r w:rsidRPr="00386260">
              <w:rPr>
                <w:rFonts w:ascii="Myriad Pro" w:eastAsia="Times New Roman" w:hAnsi="Myriad Pro"/>
                <w:color w:val="000000"/>
                <w:lang w:val="pl-PL" w:eastAsia="pl-PL"/>
              </w:rPr>
              <w:t xml:space="preserve">] </w:t>
            </w:r>
            <w:r w:rsidR="00D06800">
              <w:rPr>
                <w:rFonts w:ascii="Myriad Pro" w:eastAsia="Times New Roman" w:hAnsi="Myriad Pro"/>
                <w:color w:val="000000"/>
                <w:lang w:val="pl-PL" w:eastAsia="pl-PL"/>
              </w:rPr>
              <w:t>.</w:t>
            </w: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val="pl-PL"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val="pl-PL"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val="pl-PL"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val="pl-PL"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val="pl-PL"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val="pl-PL"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val="pl-PL" w:eastAsia="pl-PL"/>
              </w:rPr>
            </w:pPr>
          </w:p>
          <w:p w:rsidR="00BB6C3F" w:rsidRPr="00A462B3" w:rsidRDefault="00BB6C3F" w:rsidP="00BB6C3F">
            <w:pPr>
              <w:pStyle w:val="Akapitzlist"/>
              <w:numPr>
                <w:ilvl w:val="0"/>
                <w:numId w:val="71"/>
              </w:numPr>
              <w:spacing w:before="60" w:after="60" w:line="240" w:lineRule="auto"/>
              <w:contextualSpacing w:val="0"/>
              <w:rPr>
                <w:rFonts w:eastAsia="Times New Roman"/>
                <w:vanish/>
                <w:color w:val="000000"/>
                <w:szCs w:val="20"/>
                <w:lang w:val="pl-PL" w:eastAsia="pl-PL"/>
              </w:rPr>
            </w:pP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–CV31.</w:t>
            </w:r>
          </w:p>
          <w:p w:rsidR="00BB6C3F"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D06800">
              <w:rPr>
                <w:rFonts w:eastAsia="Times New Roman" w:cs="Times New Roman"/>
                <w:color w:val="000000"/>
                <w:lang w:eastAsia="pl-PL"/>
              </w:rPr>
              <w:t>pandemią</w:t>
            </w:r>
            <w:r w:rsidR="00D06800" w:rsidRPr="00A462B3">
              <w:rPr>
                <w:rFonts w:eastAsia="Times New Roman" w:cs="Times New Roman"/>
                <w:color w:val="000000"/>
                <w:lang w:eastAsia="pl-PL"/>
              </w:rPr>
              <w:t xml:space="preserve">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DD3BA6"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6D45F2" w:rsidRPr="00A462B3" w:rsidRDefault="00BB6C3F" w:rsidP="00BB6C3F">
            <w:pPr>
              <w:numPr>
                <w:ilvl w:val="0"/>
                <w:numId w:val="71"/>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D06800">
              <w:rPr>
                <w:rFonts w:eastAsia="Times New Roman" w:cs="Times New Roman"/>
                <w:color w:val="000000"/>
                <w:lang w:eastAsia="pl-PL"/>
              </w:rPr>
              <w:t xml:space="preserve"> </w:t>
            </w:r>
            <w:r w:rsidR="00DD3BA6">
              <w:rPr>
                <w:rFonts w:eastAsia="Times New Roman" w:cs="Times New Roman"/>
                <w:color w:val="000000"/>
                <w:lang w:eastAsia="pl-PL"/>
              </w:rPr>
              <w:t>–</w:t>
            </w:r>
            <w:r w:rsidR="00D06800">
              <w:rPr>
                <w:rFonts w:eastAsia="Times New Roman" w:cs="Times New Roman"/>
                <w:color w:val="000000"/>
                <w:lang w:eastAsia="pl-PL"/>
              </w:rPr>
              <w:t>–CV33.</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6"/>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w:t>
            </w:r>
            <w:r w:rsidR="000027B4">
              <w:rPr>
                <w:rFonts w:eastAsia="ヒラギノ角ゴ Pro W3"/>
                <w:lang w:eastAsia="pl-PL"/>
              </w:rPr>
              <w:t>:</w:t>
            </w:r>
            <w:r w:rsidRPr="004B7ECB">
              <w:rPr>
                <w:rFonts w:eastAsia="ヒラギノ角ゴ Pro W3"/>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r w:rsidR="00035E60">
              <w:rPr>
                <w:rFonts w:eastAsia="ヒラギノ角ゴ Pro W3"/>
                <w:lang w:eastAsia="pl-PL"/>
              </w:rPr>
              <w:t xml:space="preserve"> </w:t>
            </w:r>
            <w:r w:rsidR="00035E60" w:rsidRPr="004B7ECB">
              <w:rPr>
                <w:rFonts w:eastAsia="ヒラギノ角ゴ Pro W3"/>
                <w:lang w:eastAsia="pl-PL"/>
              </w:rPr>
              <w:t>(obligatoryjne)</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kompleksowe i indywidualne pośrednictwo pracy w zakresie wyboru zawodu zgodnego z kwalifikacjami i kompetencjami wspieranej osoby lub poradnictwo zawodowe w zakresie planowania rozwoju kariery zawodowej, w tym podnoszenia lub uzupełniania kompetencji i kwalifikacji </w:t>
            </w:r>
            <w:r w:rsidRPr="004B7ECB">
              <w:rPr>
                <w:rFonts w:eastAsia="ヒラギノ角ゴ Pro W3"/>
                <w:lang w:eastAsia="pl-PL"/>
              </w:rPr>
              <w:lastRenderedPageBreak/>
              <w:t>zawodowych,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osoby, której udzielane jest wsparcie, m.in. poprzez wysokiej jakości szkolenia,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 xml:space="preserve">niwelowanie barier jakie napotykają osoby </w:t>
            </w:r>
            <w:r w:rsidR="00D17116">
              <w:rPr>
                <w:rFonts w:eastAsia="ヒラギノ角ゴ Pro W3"/>
                <w:lang w:eastAsia="pl-PL"/>
              </w:rPr>
              <w:t xml:space="preserve"> z </w:t>
            </w:r>
            <w:r w:rsidRPr="004B7ECB">
              <w:rPr>
                <w:rFonts w:eastAsia="ヒラギノ角ゴ Pro W3"/>
                <w:lang w:eastAsia="pl-PL"/>
              </w:rPr>
              <w:t>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finansowanie pracy asystenta osoby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 xml:space="preserve">, którego praca spełnia standardy wyznaczone dla takiej usługi i doposażenie stanowiska pracy do potrzeb osób </w:t>
            </w:r>
            <w:r w:rsidR="00390A94">
              <w:rPr>
                <w:rFonts w:eastAsia="ヒラギノ角ゴ Pro W3"/>
                <w:lang w:eastAsia="pl-PL"/>
              </w:rPr>
              <w:t xml:space="preserve"> z </w:t>
            </w:r>
            <w:r w:rsidRPr="004B7ECB">
              <w:rPr>
                <w:rFonts w:eastAsia="ヒラギノ角ゴ Pro W3"/>
                <w:lang w:eastAsia="pl-PL"/>
              </w:rPr>
              <w:t>niepełnosprawn</w:t>
            </w:r>
            <w:r w:rsidR="00390A94">
              <w:rPr>
                <w:rFonts w:eastAsia="ヒラギノ角ゴ Pro W3"/>
                <w:lang w:eastAsia="pl-PL"/>
              </w:rPr>
              <w:t>ościami</w:t>
            </w:r>
            <w:r w:rsidRPr="004B7ECB">
              <w:rPr>
                <w:rFonts w:eastAsia="ヒラギノ角ゴ Pro W3"/>
                <w:lang w:eastAsia="pl-PL"/>
              </w:rPr>
              <w:t>.</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DD5B25" w:rsidRPr="004B7ECB" w:rsidRDefault="00DD5B25" w:rsidP="00900051">
            <w:pPr>
              <w:numPr>
                <w:ilvl w:val="0"/>
                <w:numId w:val="16"/>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560B8A">
              <w:rPr>
                <w:rFonts w:eastAsia="Times New Roman"/>
                <w:lang w:eastAsia="pl-PL"/>
              </w:rPr>
              <w:t>i/</w:t>
            </w:r>
            <w:r w:rsidR="004407F9">
              <w:rPr>
                <w:rFonts w:eastAsia="Times New Roman"/>
                <w:lang w:eastAsia="pl-PL"/>
              </w:rPr>
              <w:t>l</w:t>
            </w:r>
            <w:r w:rsidR="00560B8A">
              <w:rPr>
                <w:rFonts w:eastAsia="Times New Roman"/>
                <w:lang w:eastAsia="pl-PL"/>
              </w:rPr>
              <w:t xml:space="preserve">ub </w:t>
            </w:r>
            <w:r w:rsidR="006D45F2">
              <w:rPr>
                <w:rFonts w:eastAsia="Times New Roman"/>
                <w:lang w:eastAsia="pl-PL"/>
              </w:rPr>
              <w:t xml:space="preserve">bezrobotnych niezarejestrowanych w PUP </w:t>
            </w:r>
            <w:r w:rsidRPr="004B7ECB">
              <w:rPr>
                <w:rFonts w:eastAsia="Times New Roman"/>
                <w:lang w:eastAsia="pl-PL"/>
              </w:rPr>
              <w:t>znajdujących się w szczególnie trudnej sytuacji na rynku pracy:</w:t>
            </w:r>
          </w:p>
          <w:p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w:t>
            </w:r>
            <w:r w:rsidR="00390A94">
              <w:rPr>
                <w:rFonts w:eastAsia="Times New Roman"/>
                <w:lang w:eastAsia="pl-PL"/>
              </w:rPr>
              <w:t>:</w:t>
            </w:r>
            <w:r w:rsidRPr="004B7ECB">
              <w:rPr>
                <w:rFonts w:eastAsia="Times New Roman"/>
                <w:lang w:eastAsia="pl-PL"/>
              </w:rPr>
              <w:t xml:space="preserve">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4B7ECB">
              <w:rPr>
                <w:rFonts w:eastAsia="ヒラギノ角ゴ Pro W3"/>
                <w:color w:val="000000"/>
                <w:lang w:eastAsia="pl-PL"/>
              </w:rPr>
              <w:t>,</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rsidR="00210663" w:rsidRPr="00111142" w:rsidRDefault="00210663" w:rsidP="00210663">
            <w:pPr>
              <w:pStyle w:val="Akapitzlist"/>
              <w:numPr>
                <w:ilvl w:val="0"/>
                <w:numId w:val="10"/>
              </w:numPr>
              <w:tabs>
                <w:tab w:val="clear" w:pos="397"/>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num" w:pos="711"/>
              </w:tabs>
              <w:spacing w:before="60" w:after="60" w:line="240" w:lineRule="auto"/>
              <w:ind w:left="711" w:right="113" w:hanging="284"/>
              <w:rPr>
                <w:rFonts w:eastAsia="Times New Roman"/>
                <w:lang w:val="pl-PL" w:eastAsia="pl-PL"/>
              </w:rPr>
            </w:pPr>
            <w:r w:rsidRPr="00111142">
              <w:rPr>
                <w:rFonts w:eastAsia="Times New Roman"/>
                <w:lang w:val="pl-PL" w:eastAsia="pl-PL"/>
              </w:rPr>
              <w:lastRenderedPageBreak/>
              <w:t>wsparcie zdobycia doświadczenia zawodowego wymaganego przez pracodawców</w:t>
            </w:r>
            <w:r w:rsidRPr="00111142">
              <w:rPr>
                <w:rFonts w:eastAsia="ヒラギノ角ゴ Pro W3"/>
                <w:color w:val="000000"/>
                <w:lang w:val="pl-PL" w:eastAsia="pl-PL"/>
              </w:rPr>
              <w:t xml:space="preserve">  poprzez 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210663" w:rsidRPr="00111142" w:rsidRDefault="00210663" w:rsidP="00210663">
            <w:pPr>
              <w:pStyle w:val="Akapitzlist"/>
              <w:numPr>
                <w:ilvl w:val="0"/>
                <w:numId w:val="10"/>
              </w:numPr>
              <w:tabs>
                <w:tab w:val="clear" w:pos="397"/>
                <w:tab w:val="num" w:pos="853"/>
              </w:tabs>
              <w:ind w:left="711" w:hanging="284"/>
              <w:rPr>
                <w:rFonts w:eastAsia="ヒラギノ角ゴ Pro W3"/>
                <w:color w:val="000000"/>
                <w:lang w:val="pl-PL" w:eastAsia="pl-PL"/>
              </w:rPr>
            </w:pPr>
            <w:r w:rsidRPr="00111142">
              <w:rPr>
                <w:rFonts w:eastAsia="ヒラギノ角ゴ Pro W3"/>
                <w:color w:val="000000"/>
                <w:lang w:val="pl-PL" w:eastAsia="pl-PL"/>
              </w:rPr>
              <w:t>wsparcie zatrudnienia osoby u przedsiębiorcy lub innego pracodawcy, stanowiące zachętę do zatrudnienia poprzez refundację wyposażenia lub doposażenia stanowiska,</w:t>
            </w:r>
          </w:p>
          <w:p w:rsidR="00DD5B25" w:rsidRPr="00111142" w:rsidRDefault="00DD5B25" w:rsidP="00210663">
            <w:pPr>
              <w:pStyle w:val="Akapitzlist"/>
              <w:numPr>
                <w:ilvl w:val="0"/>
                <w:numId w:val="10"/>
              </w:numPr>
              <w:tabs>
                <w:tab w:val="clear" w:pos="397"/>
                <w:tab w:val="num" w:pos="853"/>
              </w:tabs>
              <w:ind w:left="711" w:hanging="284"/>
              <w:rPr>
                <w:rFonts w:eastAsia="Times New Roman"/>
                <w:lang w:val="pl-PL" w:eastAsia="pl-PL"/>
              </w:rPr>
            </w:pPr>
            <w:r w:rsidRPr="00111142">
              <w:rPr>
                <w:rFonts w:eastAsia="Times New Roman"/>
                <w:lang w:val="pl-PL"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 xml:space="preserve">działania skierowane do osób </w:t>
            </w:r>
            <w:r w:rsidR="00D17116">
              <w:rPr>
                <w:rFonts w:eastAsia="Times New Roman"/>
                <w:lang w:eastAsia="pl-PL"/>
              </w:rPr>
              <w:t xml:space="preserve">z </w:t>
            </w:r>
            <w:r w:rsidRPr="004B7ECB">
              <w:rPr>
                <w:rFonts w:eastAsia="Times New Roman"/>
                <w:lang w:eastAsia="pl-PL"/>
              </w:rPr>
              <w:t>niepełnosprawn</w:t>
            </w:r>
            <w:r w:rsidR="00D17116">
              <w:rPr>
                <w:rFonts w:eastAsia="Times New Roman"/>
                <w:lang w:eastAsia="pl-PL"/>
              </w:rPr>
              <w:t>ościami</w:t>
            </w:r>
            <w:r w:rsidRPr="004B7ECB">
              <w:rPr>
                <w:rFonts w:eastAsia="Times New Roman"/>
                <w:lang w:eastAsia="pl-PL"/>
              </w:rPr>
              <w:t>:</w:t>
            </w:r>
          </w:p>
          <w:p w:rsidR="00DD5B25" w:rsidRPr="004B7ECB" w:rsidRDefault="00DD5B25"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w:t>
            </w:r>
            <w:r w:rsidR="00D17116">
              <w:rPr>
                <w:rFonts w:eastAsia="ヒラギノ角ゴ Pro W3"/>
                <w:lang w:eastAsia="pl-PL"/>
              </w:rPr>
              <w:t xml:space="preserve"> z </w:t>
            </w:r>
            <w:r w:rsidRPr="004B7ECB">
              <w:rPr>
                <w:rFonts w:eastAsia="ヒラギノ角ゴ Pro W3"/>
                <w:lang w:eastAsia="pl-PL"/>
              </w:rPr>
              <w:t xml:space="preserve"> niepełnosprawn</w:t>
            </w:r>
            <w:r w:rsidR="00D17116">
              <w:rPr>
                <w:rFonts w:eastAsia="ヒラギノ角ゴ Pro W3"/>
                <w:lang w:eastAsia="pl-PL"/>
              </w:rPr>
              <w:t>ościami</w:t>
            </w:r>
            <w:r w:rsidRPr="004B7ECB">
              <w:rPr>
                <w:rFonts w:eastAsia="ヒラギノ角ゴ Pro W3"/>
                <w:lang w:eastAsia="pl-PL"/>
              </w:rPr>
              <w:t xml:space="preserv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rsidR="000B629C" w:rsidRPr="00111142" w:rsidRDefault="000B629C" w:rsidP="00900051">
            <w:pPr>
              <w:pStyle w:val="Akapitzlist"/>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val="pl-PL" w:eastAsia="pl-PL"/>
              </w:rPr>
            </w:pPr>
            <w:r w:rsidRPr="00111142">
              <w:rPr>
                <w:rFonts w:eastAsia="ヒラギノ角ゴ Pro W3"/>
                <w:color w:val="000000"/>
                <w:lang w:val="pl-PL" w:eastAsia="pl-PL"/>
              </w:rPr>
              <w:t xml:space="preserve">Kompleksowe wsparcie i </w:t>
            </w:r>
            <w:proofErr w:type="spellStart"/>
            <w:r w:rsidRPr="00111142">
              <w:rPr>
                <w:rFonts w:eastAsia="ヒラギノ角ゴ Pro W3"/>
                <w:color w:val="000000"/>
                <w:lang w:val="pl-PL" w:eastAsia="pl-PL"/>
              </w:rPr>
              <w:t>idywidulana</w:t>
            </w:r>
            <w:proofErr w:type="spellEnd"/>
            <w:r w:rsidRPr="00111142">
              <w:rPr>
                <w:rFonts w:eastAsia="ヒラギノ角ゴ Pro W3"/>
                <w:color w:val="000000"/>
                <w:lang w:val="pl-PL" w:eastAsia="pl-PL"/>
              </w:rPr>
              <w:t xml:space="preserve"> pomoc realizowana zgodnie z zaplanowaną ścieżką wsparcia, osób o statusie ubogich pracujących, odchodzących z rolnictwa</w:t>
            </w:r>
            <w:r w:rsidR="00E70837" w:rsidRPr="00111142">
              <w:rPr>
                <w:rFonts w:eastAsia="ヒラギノ角ゴ Pro W3"/>
                <w:color w:val="000000"/>
                <w:lang w:val="pl-PL" w:eastAsia="pl-PL"/>
              </w:rPr>
              <w:t xml:space="preserve"> i ich rodzin</w:t>
            </w:r>
            <w:r w:rsidRPr="00111142">
              <w:rPr>
                <w:rFonts w:eastAsia="ヒラギノ角ゴ Pro W3"/>
                <w:color w:val="000000"/>
                <w:lang w:val="pl-PL" w:eastAsia="pl-PL"/>
              </w:rPr>
              <w:t>, zatrudnionych na umowach krótkoterminowych i cywilno-prawnych poprzez:</w:t>
            </w:r>
          </w:p>
          <w:p w:rsidR="000B629C" w:rsidRPr="00111142" w:rsidRDefault="000B629C" w:rsidP="006A5F87">
            <w:pPr>
              <w:pStyle w:val="Akapitzlist"/>
              <w:numPr>
                <w:ilvl w:val="0"/>
                <w:numId w:val="239"/>
              </w:numPr>
              <w:spacing w:before="60" w:after="60" w:line="240" w:lineRule="auto"/>
              <w:rPr>
                <w:rFonts w:eastAsia="Times New Roman"/>
                <w:u w:val="single"/>
                <w:lang w:val="pl-PL" w:eastAsia="pl-PL"/>
              </w:rPr>
            </w:pPr>
            <w:r w:rsidRPr="00111142">
              <w:rPr>
                <w:rFonts w:eastAsia="Times New Roman"/>
                <w:lang w:val="pl-PL" w:eastAsia="pl-PL"/>
              </w:rPr>
              <w:t>wsparcie oraz pomoc w zakresie określenia ścieżki zawodowej</w:t>
            </w:r>
            <w:r w:rsidR="00390A94">
              <w:rPr>
                <w:rFonts w:eastAsia="Times New Roman"/>
                <w:lang w:val="pl-PL" w:eastAsia="pl-PL"/>
              </w:rPr>
              <w:t>:</w:t>
            </w:r>
          </w:p>
          <w:p w:rsidR="000B629C" w:rsidRPr="000B629C" w:rsidRDefault="000B629C"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r w:rsidR="00390A94">
              <w:rPr>
                <w:rFonts w:eastAsia="ヒラギノ角ゴ Pro W3"/>
                <w:color w:val="000000"/>
                <w:lang w:eastAsia="pl-PL"/>
              </w:rPr>
              <w:t xml:space="preserve"> </w:t>
            </w:r>
            <w:r w:rsidR="00390A94" w:rsidRPr="004B7ECB">
              <w:rPr>
                <w:rFonts w:eastAsia="Times New Roman"/>
                <w:lang w:eastAsia="pl-PL"/>
              </w:rPr>
              <w:t>(obligatoryjne):</w:t>
            </w:r>
            <w:r w:rsidRPr="000B629C">
              <w:rPr>
                <w:rFonts w:eastAsia="ヒラギノ角ゴ Pro W3"/>
                <w:color w:val="000000"/>
                <w:lang w:eastAsia="pl-PL"/>
              </w:rPr>
              <w:t>,</w:t>
            </w:r>
          </w:p>
          <w:p w:rsidR="000B629C" w:rsidRPr="00111142" w:rsidRDefault="000B629C" w:rsidP="006A5F87">
            <w:pPr>
              <w:pStyle w:val="Akapitzlist"/>
              <w:numPr>
                <w:ilvl w:val="0"/>
                <w:numId w:val="24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val="pl-PL" w:eastAsia="pl-PL"/>
              </w:rPr>
            </w:pPr>
            <w:r w:rsidRPr="00111142">
              <w:rPr>
                <w:rFonts w:eastAsia="ヒラギノ角ゴ Pro W3"/>
                <w:lang w:val="pl-PL"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B629C" w:rsidRPr="00111142" w:rsidRDefault="000B629C" w:rsidP="006A5F87">
            <w:pPr>
              <w:pStyle w:val="Akapitzlist"/>
              <w:numPr>
                <w:ilvl w:val="0"/>
                <w:numId w:val="239"/>
              </w:numPr>
              <w:spacing w:before="60" w:after="60" w:line="240" w:lineRule="auto"/>
              <w:rPr>
                <w:rFonts w:eastAsia="Times New Roman"/>
                <w:lang w:val="pl-PL" w:eastAsia="pl-PL"/>
              </w:rPr>
            </w:pPr>
            <w:r w:rsidRPr="00111142">
              <w:rPr>
                <w:rFonts w:eastAsia="ヒラギノ角ゴ Pro W3"/>
                <w:color w:val="000000"/>
                <w:lang w:val="pl-PL" w:eastAsia="pl-PL"/>
              </w:rPr>
              <w:t>wsparcie</w:t>
            </w:r>
            <w:r w:rsidRPr="00111142">
              <w:rPr>
                <w:rFonts w:eastAsia="Times New Roman"/>
                <w:lang w:val="pl-PL" w:eastAsia="pl-PL"/>
              </w:rPr>
              <w:t xml:space="preserve"> w uzupełnieniu lub zdobyciu nowych umiejętności i kompetencji:</w:t>
            </w:r>
          </w:p>
          <w:p w:rsidR="000B629C" w:rsidRPr="00560B8A" w:rsidRDefault="000B629C" w:rsidP="00900051">
            <w:pPr>
              <w:numPr>
                <w:ilvl w:val="1"/>
                <w:numId w:val="16"/>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rsidR="00560B8A" w:rsidRPr="00111142" w:rsidRDefault="00560B8A" w:rsidP="006A5F87">
            <w:pPr>
              <w:pStyle w:val="Akapitzlist"/>
              <w:numPr>
                <w:ilvl w:val="0"/>
                <w:numId w:val="239"/>
              </w:numPr>
              <w:spacing w:before="60" w:after="60" w:line="240" w:lineRule="auto"/>
              <w:rPr>
                <w:rFonts w:eastAsia="Times New Roman"/>
                <w:color w:val="000000"/>
                <w:lang w:val="pl-PL" w:eastAsia="pl-PL"/>
              </w:rPr>
            </w:pPr>
            <w:r w:rsidRPr="00111142">
              <w:rPr>
                <w:rFonts w:eastAsia="Times New Roman"/>
                <w:lang w:val="pl-PL" w:eastAsia="pl-PL"/>
              </w:rPr>
              <w:t>wsparcie zdobycia doświadczenia zawodowego wymaganego przez pracodawców:</w:t>
            </w:r>
          </w:p>
          <w:p w:rsidR="00560B8A" w:rsidRPr="00111142" w:rsidRDefault="00560B8A" w:rsidP="00560B8A">
            <w:pPr>
              <w:pStyle w:val="Akapitzlist"/>
              <w:numPr>
                <w:ilvl w:val="0"/>
                <w:numId w:val="0"/>
              </w:numPr>
              <w:spacing w:before="60" w:after="60" w:line="240" w:lineRule="auto"/>
              <w:ind w:left="720"/>
              <w:rPr>
                <w:rFonts w:eastAsia="Times New Roman"/>
                <w:color w:val="000000"/>
                <w:lang w:val="pl-PL" w:eastAsia="pl-PL"/>
              </w:rPr>
            </w:pPr>
            <w:r w:rsidRPr="00111142">
              <w:rPr>
                <w:rFonts w:eastAsia="Times New Roman"/>
                <w:lang w:val="pl-PL" w:eastAsia="pl-PL"/>
              </w:rPr>
              <w:t xml:space="preserve">- </w:t>
            </w:r>
            <w:r w:rsidRPr="00111142">
              <w:rPr>
                <w:rFonts w:eastAsia="ヒラギノ角ゴ Pro W3"/>
                <w:color w:val="000000"/>
                <w:lang w:val="pl-PL" w:eastAsia="pl-PL"/>
              </w:rPr>
              <w:t>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DD5B25" w:rsidRDefault="00DD5B25" w:rsidP="00900051">
            <w:pPr>
              <w:numPr>
                <w:ilvl w:val="0"/>
                <w:numId w:val="16"/>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p w:rsidR="00BE5715" w:rsidRDefault="00BE5715" w:rsidP="00BE5715">
            <w:pPr>
              <w:numPr>
                <w:ilvl w:val="0"/>
                <w:numId w:val="16"/>
              </w:numPr>
              <w:spacing w:before="60" w:after="60" w:line="240" w:lineRule="auto"/>
              <w:ind w:left="356" w:firstLine="4"/>
              <w:rPr>
                <w:rFonts w:eastAsia="Times New Roman" w:cs="Times New Roman"/>
                <w:color w:val="000000"/>
                <w:lang w:eastAsia="pl-PL"/>
              </w:rPr>
            </w:pPr>
            <w:r w:rsidRPr="00927631">
              <w:rPr>
                <w:rFonts w:eastAsia="Times New Roman" w:cs="Times New Roman"/>
                <w:color w:val="000000"/>
                <w:lang w:eastAsia="pl-PL"/>
              </w:rPr>
              <w:t xml:space="preserve">Poprawa integracji z rynkiem pracy i mobilności zawodowej </w:t>
            </w:r>
            <w:r>
              <w:rPr>
                <w:rFonts w:eastAsia="Times New Roman" w:cs="Times New Roman"/>
                <w:color w:val="000000"/>
                <w:lang w:eastAsia="pl-PL"/>
              </w:rPr>
              <w:t>migrantów</w:t>
            </w:r>
            <w:r w:rsidRPr="00927631">
              <w:rPr>
                <w:rFonts w:eastAsia="Times New Roman" w:cs="Times New Roman"/>
                <w:color w:val="000000"/>
                <w:lang w:eastAsia="pl-PL"/>
              </w:rPr>
              <w:t xml:space="preserve"> (i ich rodzin) przebywających na terenie województwa zachodniopomorskiego poprzez budowę i doskonalenie systemu instytucjonalnego zarządzania procesami migracyjnymi</w:t>
            </w:r>
            <w:r>
              <w:rPr>
                <w:rFonts w:eastAsia="Times New Roman" w:cs="Times New Roman"/>
                <w:color w:val="000000"/>
                <w:lang w:eastAsia="pl-PL"/>
              </w:rPr>
              <w:t>:</w:t>
            </w:r>
          </w:p>
          <w:p w:rsidR="00BE5715" w:rsidRDefault="00BE5715" w:rsidP="000C19A0">
            <w:pPr>
              <w:numPr>
                <w:ilvl w:val="0"/>
                <w:numId w:val="265"/>
              </w:numPr>
              <w:spacing w:before="60" w:after="60" w:line="240" w:lineRule="auto"/>
              <w:ind w:hanging="721"/>
              <w:rPr>
                <w:rFonts w:eastAsia="Times New Roman" w:cs="Times New Roman"/>
                <w:color w:val="000000"/>
                <w:lang w:eastAsia="pl-PL"/>
              </w:rPr>
            </w:pPr>
            <w:r>
              <w:rPr>
                <w:rFonts w:eastAsia="Times New Roman" w:cs="Times New Roman"/>
                <w:color w:val="000000"/>
                <w:lang w:eastAsia="pl-PL"/>
              </w:rPr>
              <w:t>o</w:t>
            </w:r>
            <w:r w:rsidRPr="00927631">
              <w:rPr>
                <w:rFonts w:eastAsia="Times New Roman" w:cs="Times New Roman"/>
                <w:color w:val="000000"/>
                <w:lang w:eastAsia="pl-PL"/>
              </w:rPr>
              <w:t xml:space="preserve">pracowanie modelu </w:t>
            </w:r>
            <w:r w:rsidRPr="00586712">
              <w:rPr>
                <w:rFonts w:eastAsia="Times New Roman" w:cs="Times New Roman"/>
                <w:color w:val="000000"/>
                <w:lang w:eastAsia="pl-PL"/>
              </w:rPr>
              <w:t xml:space="preserve">współpracy </w:t>
            </w:r>
            <w:r w:rsidR="00A93003" w:rsidRPr="00586712">
              <w:rPr>
                <w:rFonts w:eastAsia="Times New Roman" w:cs="Times New Roman"/>
                <w:color w:val="000000"/>
                <w:lang w:eastAsia="pl-PL"/>
              </w:rPr>
              <w:t>w zakresie</w:t>
            </w:r>
            <w:r w:rsidRPr="00586712">
              <w:rPr>
                <w:rFonts w:eastAsia="Times New Roman" w:cs="Times New Roman"/>
                <w:color w:val="000000"/>
                <w:lang w:eastAsia="pl-PL"/>
              </w:rPr>
              <w:t xml:space="preserve"> obsługi migrantów </w:t>
            </w:r>
            <w:r w:rsidR="00A93003" w:rsidRPr="00586712">
              <w:rPr>
                <w:rFonts w:eastAsia="Times New Roman" w:cs="Times New Roman"/>
                <w:color w:val="000000"/>
                <w:lang w:eastAsia="pl-PL"/>
              </w:rPr>
              <w:t xml:space="preserve">a także jednolitych standardów obsługi migrantów </w:t>
            </w:r>
            <w:r w:rsidRPr="00586712">
              <w:rPr>
                <w:rFonts w:eastAsia="Times New Roman" w:cs="Times New Roman"/>
                <w:color w:val="000000"/>
                <w:lang w:eastAsia="pl-PL"/>
              </w:rPr>
              <w:t>poprzez</w:t>
            </w:r>
            <w:r>
              <w:rPr>
                <w:rFonts w:eastAsia="Times New Roman" w:cs="Times New Roman"/>
                <w:color w:val="000000"/>
                <w:lang w:eastAsia="pl-PL"/>
              </w:rPr>
              <w:t xml:space="preserve"> między innymi: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wizyt studyjnych i wymianę dobrych praktyk,</w:t>
            </w:r>
          </w:p>
          <w:p w:rsidR="00BE5715" w:rsidRDefault="00BE5715" w:rsidP="006A5F87">
            <w:pPr>
              <w:numPr>
                <w:ilvl w:val="0"/>
                <w:numId w:val="240"/>
              </w:numPr>
              <w:spacing w:before="60" w:after="60" w:line="240" w:lineRule="auto"/>
              <w:rPr>
                <w:rFonts w:eastAsia="Times New Roman" w:cs="Times New Roman"/>
                <w:color w:val="000000"/>
                <w:lang w:eastAsia="pl-PL"/>
              </w:rPr>
            </w:pPr>
            <w:r w:rsidRPr="005D46DE">
              <w:rPr>
                <w:rFonts w:eastAsia="Times New Roman" w:cs="Times New Roman"/>
                <w:color w:val="000000"/>
                <w:lang w:eastAsia="pl-PL"/>
              </w:rPr>
              <w:t>szkolenia i warsztaty przygotowujące polskich pracowników administracji i P</w:t>
            </w:r>
            <w:r>
              <w:rPr>
                <w:rFonts w:eastAsia="Times New Roman" w:cs="Times New Roman"/>
                <w:color w:val="000000"/>
                <w:lang w:eastAsia="pl-PL"/>
              </w:rPr>
              <w:t xml:space="preserve">unktów </w:t>
            </w:r>
            <w:r w:rsidRPr="005D46DE">
              <w:rPr>
                <w:rFonts w:eastAsia="Times New Roman" w:cs="Times New Roman"/>
                <w:color w:val="000000"/>
                <w:lang w:eastAsia="pl-PL"/>
              </w:rPr>
              <w:t>P</w:t>
            </w:r>
            <w:r>
              <w:rPr>
                <w:rFonts w:eastAsia="Times New Roman" w:cs="Times New Roman"/>
                <w:color w:val="000000"/>
                <w:lang w:eastAsia="pl-PL"/>
              </w:rPr>
              <w:t xml:space="preserve">ierwszego </w:t>
            </w:r>
            <w:r w:rsidRPr="005D46DE">
              <w:rPr>
                <w:rFonts w:eastAsia="Times New Roman" w:cs="Times New Roman"/>
                <w:color w:val="000000"/>
                <w:lang w:eastAsia="pl-PL"/>
              </w:rPr>
              <w:t>K</w:t>
            </w:r>
            <w:r>
              <w:rPr>
                <w:rFonts w:eastAsia="Times New Roman" w:cs="Times New Roman"/>
                <w:color w:val="000000"/>
                <w:lang w:eastAsia="pl-PL"/>
              </w:rPr>
              <w:t>ontaktu</w:t>
            </w:r>
            <w:r w:rsidRPr="005D46DE">
              <w:rPr>
                <w:rFonts w:eastAsia="Times New Roman" w:cs="Times New Roman"/>
                <w:color w:val="000000"/>
                <w:lang w:eastAsia="pl-PL"/>
              </w:rPr>
              <w:t xml:space="preserve"> do pracy z </w:t>
            </w:r>
            <w:r>
              <w:rPr>
                <w:rFonts w:eastAsia="Times New Roman" w:cs="Times New Roman"/>
                <w:color w:val="000000"/>
                <w:lang w:eastAsia="pl-PL"/>
              </w:rPr>
              <w:t>migrantami,</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lastRenderedPageBreak/>
              <w:t>opracowanie i przy</w:t>
            </w:r>
            <w:r w:rsidRPr="005D46DE">
              <w:rPr>
                <w:rFonts w:eastAsia="Times New Roman" w:cs="Times New Roman"/>
                <w:color w:val="000000"/>
                <w:lang w:eastAsia="pl-PL"/>
              </w:rPr>
              <w:t xml:space="preserve">gotowanie przewodnika </w:t>
            </w:r>
            <w:r>
              <w:rPr>
                <w:rFonts w:eastAsia="Times New Roman" w:cs="Times New Roman"/>
                <w:color w:val="000000"/>
                <w:lang w:eastAsia="pl-PL"/>
              </w:rPr>
              <w:t>typu Wellcome Guide dla migrantów,</w:t>
            </w:r>
          </w:p>
          <w:p w:rsidR="00BE5715" w:rsidRPr="00586712" w:rsidRDefault="00BE5715" w:rsidP="006A5F87">
            <w:pPr>
              <w:numPr>
                <w:ilvl w:val="0"/>
                <w:numId w:val="240"/>
              </w:numPr>
              <w:spacing w:before="60" w:after="60" w:line="240" w:lineRule="auto"/>
              <w:rPr>
                <w:rFonts w:eastAsia="Times New Roman" w:cs="Times New Roman"/>
                <w:color w:val="000000"/>
                <w:lang w:eastAsia="pl-PL"/>
              </w:rPr>
            </w:pPr>
            <w:r w:rsidRPr="00586712">
              <w:rPr>
                <w:rFonts w:eastAsia="Times New Roman" w:cs="Times New Roman"/>
                <w:color w:val="000000"/>
                <w:lang w:eastAsia="pl-PL"/>
              </w:rPr>
              <w:t>stworzenie aplikacji multimedialnej w ramach Open Access (GPS) dostępnej w kilku wariantach językowych.</w:t>
            </w:r>
          </w:p>
          <w:p w:rsidR="00BE5715" w:rsidRDefault="00A93003"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wdrożenie</w:t>
            </w:r>
            <w:r w:rsidR="00BE5715" w:rsidRPr="00586712">
              <w:rPr>
                <w:rFonts w:eastAsia="Times New Roman" w:cs="Times New Roman"/>
                <w:color w:val="000000"/>
                <w:lang w:eastAsia="pl-PL"/>
              </w:rPr>
              <w:t xml:space="preserve"> jednolitych</w:t>
            </w:r>
            <w:r w:rsidR="00BE5715">
              <w:rPr>
                <w:rFonts w:eastAsia="Times New Roman" w:cs="Times New Roman"/>
                <w:color w:val="000000"/>
                <w:lang w:eastAsia="pl-PL"/>
              </w:rPr>
              <w:t xml:space="preserve"> standardów obsługi migrantów, w tym u</w:t>
            </w:r>
            <w:r w:rsidR="00BE5715" w:rsidRPr="00927631">
              <w:rPr>
                <w:rFonts w:eastAsia="Times New Roman" w:cs="Times New Roman"/>
                <w:color w:val="000000"/>
                <w:lang w:eastAsia="pl-PL"/>
              </w:rPr>
              <w:t xml:space="preserve">tworzenie i utrzymanie Zachodniopomorskiego Centrum Wsparcia oraz Punktów Pierwszego </w:t>
            </w:r>
            <w:r w:rsidR="00BE5715">
              <w:rPr>
                <w:rFonts w:eastAsia="Times New Roman" w:cs="Times New Roman"/>
                <w:color w:val="000000"/>
                <w:lang w:eastAsia="pl-PL"/>
              </w:rPr>
              <w:t>Kontaktu (PPK) poprzez między innymi:</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Pr>
                <w:rFonts w:eastAsia="Times New Roman" w:cs="Times New Roman"/>
                <w:color w:val="000000"/>
                <w:lang w:eastAsia="pl-PL"/>
              </w:rPr>
              <w:t>organizację</w:t>
            </w:r>
            <w:r w:rsidRPr="001122D8">
              <w:rPr>
                <w:rFonts w:eastAsia="Times New Roman" w:cs="Times New Roman"/>
                <w:color w:val="000000"/>
                <w:lang w:eastAsia="pl-PL"/>
              </w:rPr>
              <w:t xml:space="preserve"> </w:t>
            </w:r>
            <w:r w:rsidRPr="00586712">
              <w:rPr>
                <w:rFonts w:eastAsia="Times New Roman" w:cs="Times New Roman"/>
                <w:color w:val="000000"/>
                <w:lang w:eastAsia="pl-PL"/>
              </w:rPr>
              <w:t>bezpiecznego miejsca/miejsc dedykowanych obsłudze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szkolenia pracowników i osób zaangażowanych we współpracę na rzecz migrantów,</w:t>
            </w:r>
          </w:p>
          <w:p w:rsidR="00BE5715" w:rsidRPr="00586712" w:rsidRDefault="00BE5715" w:rsidP="000C19A0">
            <w:pPr>
              <w:numPr>
                <w:ilvl w:val="0"/>
                <w:numId w:val="266"/>
              </w:numPr>
              <w:spacing w:before="60" w:after="60" w:line="240" w:lineRule="auto"/>
              <w:ind w:left="1064" w:hanging="283"/>
              <w:rPr>
                <w:rFonts w:eastAsia="Times New Roman" w:cs="Times New Roman"/>
                <w:color w:val="000000"/>
                <w:lang w:eastAsia="pl-PL"/>
              </w:rPr>
            </w:pPr>
            <w:r w:rsidRPr="00586712">
              <w:rPr>
                <w:rFonts w:eastAsia="Times New Roman" w:cs="Times New Roman"/>
                <w:color w:val="000000"/>
                <w:lang w:eastAsia="pl-PL"/>
              </w:rPr>
              <w:t>porady prawne, doradztwo zawodowe (</w:t>
            </w:r>
            <w:r w:rsidR="00A93003" w:rsidRPr="00586712">
              <w:rPr>
                <w:rFonts w:eastAsia="Times New Roman" w:cs="Times New Roman"/>
                <w:color w:val="000000"/>
                <w:lang w:eastAsia="pl-PL"/>
              </w:rPr>
              <w:t>wsparcie w integracji</w:t>
            </w:r>
            <w:r w:rsidRPr="00586712">
              <w:rPr>
                <w:rFonts w:eastAsia="Times New Roman" w:cs="Times New Roman"/>
                <w:color w:val="000000"/>
                <w:lang w:eastAsia="pl-PL"/>
              </w:rPr>
              <w:t xml:space="preserve">, </w:t>
            </w:r>
            <w:r w:rsidR="00A93003" w:rsidRPr="00586712">
              <w:rPr>
                <w:rFonts w:eastAsia="Times New Roman" w:cs="Times New Roman"/>
                <w:color w:val="000000"/>
                <w:lang w:eastAsia="pl-PL"/>
              </w:rPr>
              <w:t xml:space="preserve">wsparcie </w:t>
            </w:r>
            <w:r w:rsidRPr="00586712">
              <w:rPr>
                <w:rFonts w:eastAsia="Times New Roman" w:cs="Times New Roman"/>
                <w:color w:val="000000"/>
                <w:lang w:eastAsia="pl-PL"/>
              </w:rPr>
              <w:t>psychologiczne, kursy adaptacyjne</w:t>
            </w:r>
            <w:r w:rsidR="00A93003" w:rsidRPr="00586712">
              <w:rPr>
                <w:rFonts w:eastAsia="Times New Roman" w:cs="Times New Roman"/>
                <w:color w:val="000000"/>
                <w:lang w:eastAsia="pl-PL"/>
              </w:rPr>
              <w:t>, tłumaczenie dokumentów</w:t>
            </w:r>
            <w:r w:rsidRPr="00586712">
              <w:rPr>
                <w:rFonts w:eastAsia="Times New Roman" w:cs="Times New Roman"/>
                <w:color w:val="000000"/>
                <w:lang w:eastAsia="pl-PL"/>
              </w:rPr>
              <w:t xml:space="preserve">) itp., </w:t>
            </w:r>
          </w:p>
          <w:p w:rsidR="00BE5715" w:rsidRPr="00586712" w:rsidRDefault="00BE5715" w:rsidP="000C19A0">
            <w:pPr>
              <w:numPr>
                <w:ilvl w:val="0"/>
                <w:numId w:val="265"/>
              </w:numPr>
              <w:spacing w:before="60" w:after="60" w:line="240" w:lineRule="auto"/>
              <w:ind w:hanging="721"/>
              <w:rPr>
                <w:rFonts w:eastAsia="Times New Roman" w:cs="Times New Roman"/>
                <w:color w:val="000000"/>
                <w:lang w:eastAsia="pl-PL"/>
              </w:rPr>
            </w:pPr>
            <w:r w:rsidRPr="00586712">
              <w:rPr>
                <w:rFonts w:eastAsia="Times New Roman" w:cs="Times New Roman"/>
                <w:color w:val="000000"/>
                <w:lang w:eastAsia="pl-PL"/>
              </w:rPr>
              <w:t>realizacja kampanii informacyjno-promocyjnych mających na celu kształtowanie postaw otwartości i tolerancji między innymi poprzez następujące działania:</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przystosowanie serwisów inform</w:t>
            </w:r>
            <w:r>
              <w:rPr>
                <w:rFonts w:eastAsia="Times New Roman" w:cs="Times New Roman"/>
                <w:color w:val="000000"/>
                <w:lang w:eastAsia="pl-PL"/>
              </w:rPr>
              <w:t>atycznych do obsługi migrantów, w tym utworzenie różnych wersji językowych,</w:t>
            </w:r>
          </w:p>
          <w:p w:rsidR="00BE5715" w:rsidRDefault="00BE5715" w:rsidP="006A5F87">
            <w:pPr>
              <w:numPr>
                <w:ilvl w:val="0"/>
                <w:numId w:val="240"/>
              </w:numPr>
              <w:spacing w:before="60" w:after="60" w:line="240" w:lineRule="auto"/>
              <w:rPr>
                <w:rFonts w:eastAsia="Times New Roman" w:cs="Times New Roman"/>
                <w:color w:val="000000"/>
                <w:lang w:eastAsia="pl-PL"/>
              </w:rPr>
            </w:pPr>
            <w:r w:rsidRPr="001122D8">
              <w:rPr>
                <w:rFonts w:eastAsia="Times New Roman" w:cs="Times New Roman"/>
                <w:color w:val="000000"/>
                <w:lang w:eastAsia="pl-PL"/>
              </w:rPr>
              <w:t>udział i inicjowanie spotkań integracyjnych i interkulturowych/warsztaty edukacyjne oraz adaptacyjne w języku polskim w zakresie języka polskiego i kultury</w:t>
            </w:r>
            <w:r>
              <w:rPr>
                <w:rFonts w:eastAsia="Times New Roman" w:cs="Times New Roman"/>
                <w:color w:val="000000"/>
                <w:lang w:eastAsia="pl-PL"/>
              </w:rPr>
              <w:t xml:space="preserve"> polskiej,</w:t>
            </w:r>
          </w:p>
          <w:p w:rsidR="00BE5715" w:rsidRDefault="00BE5715" w:rsidP="006A5F87">
            <w:pPr>
              <w:numPr>
                <w:ilvl w:val="0"/>
                <w:numId w:val="240"/>
              </w:numPr>
              <w:spacing w:before="60" w:after="60" w:line="240" w:lineRule="auto"/>
              <w:rPr>
                <w:rFonts w:eastAsia="Times New Roman" w:cs="Times New Roman"/>
                <w:color w:val="000000"/>
                <w:lang w:eastAsia="pl-PL"/>
              </w:rPr>
            </w:pPr>
            <w:r>
              <w:rPr>
                <w:rFonts w:eastAsia="Times New Roman" w:cs="Times New Roman"/>
                <w:color w:val="000000"/>
                <w:lang w:eastAsia="pl-PL"/>
              </w:rPr>
              <w:t>organizację spotkań informacyjnych</w:t>
            </w:r>
            <w:r w:rsidRPr="007A3DBD">
              <w:rPr>
                <w:rFonts w:eastAsia="Times New Roman" w:cs="Times New Roman"/>
                <w:color w:val="000000"/>
                <w:lang w:eastAsia="pl-PL"/>
              </w:rPr>
              <w:t xml:space="preserve"> dla pracodawców i instytucji</w:t>
            </w:r>
            <w:r>
              <w:rPr>
                <w:rFonts w:eastAsia="Times New Roman" w:cs="Times New Roman"/>
                <w:color w:val="000000"/>
                <w:lang w:eastAsia="pl-PL"/>
              </w:rPr>
              <w:t xml:space="preserve"> dotyczących  </w:t>
            </w:r>
            <w:r w:rsidRPr="007A3DBD">
              <w:rPr>
                <w:rFonts w:eastAsia="Times New Roman" w:cs="Times New Roman"/>
                <w:color w:val="000000"/>
                <w:lang w:eastAsia="pl-PL"/>
              </w:rPr>
              <w:t>legalizacji pobytu, uczciwości w zatrudnieniu, międzykulturowości, itd.</w:t>
            </w:r>
            <w:r>
              <w:rPr>
                <w:rFonts w:eastAsia="Times New Roman" w:cs="Times New Roman"/>
                <w:color w:val="000000"/>
                <w:lang w:eastAsia="pl-PL"/>
              </w:rPr>
              <w:t>,</w:t>
            </w:r>
          </w:p>
          <w:p w:rsidR="00D61CDC" w:rsidRDefault="00BE5715" w:rsidP="00D61CDC">
            <w:pPr>
              <w:numPr>
                <w:ilvl w:val="0"/>
                <w:numId w:val="240"/>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 xml:space="preserve">prowadzenie </w:t>
            </w:r>
            <w:proofErr w:type="spellStart"/>
            <w:r w:rsidRPr="00BE5715">
              <w:rPr>
                <w:rFonts w:eastAsia="Times New Roman" w:cs="Times New Roman"/>
                <w:color w:val="000000"/>
                <w:lang w:eastAsia="pl-PL"/>
              </w:rPr>
              <w:t>kapamnii</w:t>
            </w:r>
            <w:proofErr w:type="spellEnd"/>
            <w:r w:rsidRPr="00BE5715">
              <w:rPr>
                <w:rFonts w:eastAsia="Times New Roman" w:cs="Times New Roman"/>
                <w:color w:val="000000"/>
                <w:lang w:eastAsia="pl-PL"/>
              </w:rPr>
              <w:t xml:space="preserve"> informacyjno-promocyjnych z </w:t>
            </w:r>
            <w:proofErr w:type="spellStart"/>
            <w:r w:rsidRPr="00BE5715">
              <w:rPr>
                <w:rFonts w:eastAsia="Times New Roman" w:cs="Times New Roman"/>
                <w:color w:val="000000"/>
                <w:lang w:eastAsia="pl-PL"/>
              </w:rPr>
              <w:t>wykorzysteniem</w:t>
            </w:r>
            <w:proofErr w:type="spellEnd"/>
            <w:r w:rsidRPr="00BE5715">
              <w:rPr>
                <w:rFonts w:eastAsia="Times New Roman" w:cs="Times New Roman"/>
                <w:color w:val="000000"/>
                <w:lang w:eastAsia="pl-PL"/>
              </w:rPr>
              <w:t xml:space="preserve"> ogólnodostępnych kanałów przekazu np. </w:t>
            </w:r>
            <w:proofErr w:type="spellStart"/>
            <w:r w:rsidRPr="00BE5715">
              <w:rPr>
                <w:rFonts w:eastAsia="Times New Roman" w:cs="Times New Roman"/>
                <w:color w:val="000000"/>
                <w:lang w:eastAsia="pl-PL"/>
              </w:rPr>
              <w:t>internet</w:t>
            </w:r>
            <w:proofErr w:type="spellEnd"/>
            <w:r w:rsidRPr="00BE5715">
              <w:rPr>
                <w:rFonts w:eastAsia="Times New Roman" w:cs="Times New Roman"/>
                <w:color w:val="000000"/>
                <w:lang w:eastAsia="pl-PL"/>
              </w:rPr>
              <w:t xml:space="preserve">, </w:t>
            </w:r>
            <w:proofErr w:type="spellStart"/>
            <w:r w:rsidRPr="00BE5715">
              <w:rPr>
                <w:rFonts w:eastAsia="Times New Roman" w:cs="Times New Roman"/>
                <w:color w:val="000000"/>
                <w:lang w:eastAsia="pl-PL"/>
              </w:rPr>
              <w:t>citylight</w:t>
            </w:r>
            <w:proofErr w:type="spellEnd"/>
            <w:r w:rsidRPr="00BE5715">
              <w:rPr>
                <w:rFonts w:eastAsia="Times New Roman" w:cs="Times New Roman"/>
                <w:color w:val="000000"/>
                <w:lang w:eastAsia="pl-PL"/>
              </w:rPr>
              <w:t xml:space="preserve">, prasa, </w:t>
            </w:r>
            <w:proofErr w:type="spellStart"/>
            <w:r w:rsidRPr="00BE5715">
              <w:rPr>
                <w:rFonts w:eastAsia="Times New Roman" w:cs="Times New Roman"/>
                <w:color w:val="000000"/>
                <w:lang w:eastAsia="pl-PL"/>
              </w:rPr>
              <w:t>social</w:t>
            </w:r>
            <w:proofErr w:type="spellEnd"/>
            <w:r w:rsidRPr="00BE5715">
              <w:rPr>
                <w:rFonts w:eastAsia="Times New Roman" w:cs="Times New Roman"/>
                <w:color w:val="000000"/>
                <w:lang w:eastAsia="pl-PL"/>
              </w:rPr>
              <w:t xml:space="preserve"> media itp.</w:t>
            </w:r>
          </w:p>
          <w:p w:rsidR="00D61CDC" w:rsidRPr="00D61CDC" w:rsidRDefault="00D61CDC" w:rsidP="009C21B1">
            <w:pPr>
              <w:spacing w:before="60" w:after="60" w:line="240" w:lineRule="auto"/>
              <w:ind w:left="356"/>
              <w:rPr>
                <w:rFonts w:eastAsia="Times New Roman" w:cs="Times New Roman"/>
                <w:color w:val="000000"/>
                <w:lang w:eastAsia="pl-PL"/>
              </w:rPr>
            </w:pPr>
            <w:r>
              <w:rPr>
                <w:rFonts w:eastAsia="Times New Roman" w:cs="Times New Roman"/>
                <w:color w:val="000000"/>
                <w:lang w:eastAsia="pl-PL"/>
              </w:rPr>
              <w:t>6.</w:t>
            </w:r>
            <w:r w:rsidR="00DE6470" w:rsidRPr="009C21B1">
              <w:rPr>
                <w:rFonts w:eastAsia="Times New Roman" w:cs="Times New Roman"/>
                <w:color w:val="000000"/>
                <w:lang w:eastAsia="pl-PL"/>
              </w:rPr>
              <w:t>Wsparcie</w:t>
            </w:r>
            <w:r w:rsidRPr="009C21B1">
              <w:rPr>
                <w:rFonts w:eastAsia="Times New Roman" w:cs="Times New Roman"/>
                <w:color w:val="000000"/>
                <w:lang w:eastAsia="pl-PL"/>
              </w:rPr>
              <w:t xml:space="preserve"> p</w:t>
            </w:r>
            <w:r w:rsidR="0081435D" w:rsidRPr="009C21B1">
              <w:rPr>
                <w:rFonts w:eastAsia="Times New Roman" w:cs="Times New Roman"/>
                <w:color w:val="000000"/>
                <w:lang w:eastAsia="pl-PL"/>
              </w:rPr>
              <w:t>racownik</w:t>
            </w:r>
            <w:r w:rsidR="00DE6470" w:rsidRPr="009C21B1">
              <w:rPr>
                <w:rFonts w:eastAsia="Times New Roman" w:cs="Times New Roman"/>
                <w:color w:val="000000"/>
                <w:lang w:eastAsia="pl-PL"/>
              </w:rPr>
              <w:t>ów</w:t>
            </w:r>
            <w:r w:rsidR="0081435D" w:rsidRPr="009C21B1">
              <w:rPr>
                <w:rFonts w:eastAsia="Times New Roman" w:cs="Times New Roman"/>
                <w:color w:val="000000"/>
                <w:lang w:eastAsia="pl-PL"/>
              </w:rPr>
              <w:t xml:space="preserve"> </w:t>
            </w:r>
            <w:r w:rsidRPr="009C21B1">
              <w:rPr>
                <w:rFonts w:eastAsia="Times New Roman" w:cs="Times New Roman"/>
                <w:color w:val="000000"/>
                <w:lang w:eastAsia="pl-PL"/>
              </w:rPr>
              <w:t>i podmiot</w:t>
            </w:r>
            <w:r w:rsidR="00DE6470" w:rsidRPr="009C21B1">
              <w:rPr>
                <w:rFonts w:eastAsia="Times New Roman" w:cs="Times New Roman"/>
                <w:color w:val="000000"/>
                <w:lang w:eastAsia="pl-PL"/>
              </w:rPr>
              <w:t>ów</w:t>
            </w:r>
            <w:r w:rsidRPr="009C21B1">
              <w:rPr>
                <w:rFonts w:eastAsia="Times New Roman" w:cs="Times New Roman"/>
                <w:color w:val="000000"/>
                <w:lang w:eastAsia="pl-PL"/>
              </w:rPr>
              <w:t>, dotkniętych skutkami COVID-19.</w:t>
            </w:r>
            <w:r w:rsidR="00DE6470" w:rsidRPr="009C21B1">
              <w:rPr>
                <w:rFonts w:eastAsia="Times New Roman" w:cs="Times New Roman"/>
                <w:color w:val="000000"/>
                <w:lang w:eastAsia="pl-PL"/>
              </w:rPr>
              <w:t>na pods</w:t>
            </w:r>
            <w:r w:rsidR="009C21B1" w:rsidRPr="009C21B1">
              <w:rPr>
                <w:rFonts w:eastAsia="Times New Roman" w:cs="Times New Roman"/>
                <w:color w:val="000000"/>
                <w:lang w:eastAsia="pl-PL"/>
              </w:rPr>
              <w:t>t</w:t>
            </w:r>
            <w:r w:rsidR="00DE6470" w:rsidRPr="009C21B1">
              <w:rPr>
                <w:rFonts w:eastAsia="Times New Roman" w:cs="Times New Roman"/>
                <w:color w:val="000000"/>
                <w:lang w:eastAsia="pl-PL"/>
              </w:rPr>
              <w:t>awie ustawy z dnia 31 marca 2020 r. o zmianie ustawy o szczególnych rozwiązaniach związanych z zapobieganiem, przeciwdziałaniem i zwalczaniem COVID-19, innych chorób zakaźnych oraz wywołanych nimi sytuacji kryzysowych oraz niektórych innych ustaw</w:t>
            </w:r>
            <w:r w:rsidR="00DA48D7">
              <w:rPr>
                <w:rFonts w:eastAsia="Times New Roman" w:cs="Times New Roman"/>
                <w:color w:val="000000"/>
                <w:lang w:eastAsia="pl-PL"/>
              </w:rPr>
              <w:t xml:space="preserve"> (na podstawie </w:t>
            </w:r>
            <w:r w:rsidR="00DA48D7" w:rsidRPr="00DA48D7">
              <w:rPr>
                <w:rFonts w:eastAsia="Times New Roman" w:cs="Times New Roman"/>
                <w:color w:val="000000"/>
                <w:lang w:eastAsia="pl-PL"/>
              </w:rPr>
              <w:t>art. 15zzb, 15zzc oraz 15zze</w:t>
            </w:r>
            <w:r w:rsidR="00DA48D7">
              <w:rPr>
                <w:rFonts w:eastAsia="Times New Roman" w:cs="Times New Roman"/>
                <w:color w:val="000000"/>
                <w:lang w:eastAsia="pl-PL"/>
              </w:rPr>
              <w:t>)</w:t>
            </w:r>
            <w:r w:rsidR="00DE6470" w:rsidRPr="009C21B1">
              <w:rPr>
                <w:rFonts w:eastAsia="Times New Roman" w:cs="Times New Roman"/>
                <w:color w:val="000000"/>
                <w:lang w:eastAsia="pl-PL"/>
              </w:rPr>
              <w:t>.</w:t>
            </w:r>
            <w:r w:rsidR="005A0113" w:rsidRPr="009C21B1">
              <w:rPr>
                <w:rStyle w:val="Odwoanieprzypisudolnego"/>
                <w:rFonts w:eastAsia="Times New Roman" w:cs="Times New Roman"/>
                <w:color w:val="000000"/>
                <w:lang w:eastAsia="pl-PL"/>
              </w:rPr>
              <w:footnoteReference w:id="8"/>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981437">
              <w:rPr>
                <w:rFonts w:eastAsia="Times New Roman" w:cs="Times New Roman"/>
                <w:lang w:eastAsia="pl-PL"/>
              </w:rPr>
              <w:t>, 6</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rsidR="00DD5B25" w:rsidRDefault="003108E8" w:rsidP="0066584F">
            <w:pPr>
              <w:tabs>
                <w:tab w:val="left" w:pos="4733"/>
              </w:tabs>
              <w:spacing w:before="120" w:after="40" w:line="240" w:lineRule="auto"/>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BE5715" w:rsidRDefault="00BE5715" w:rsidP="00BE5715">
            <w:pPr>
              <w:tabs>
                <w:tab w:val="left" w:pos="4733"/>
              </w:tabs>
              <w:spacing w:before="120" w:after="40" w:line="240" w:lineRule="auto"/>
            </w:pPr>
            <w:r>
              <w:t>Typ projektów 5:</w:t>
            </w:r>
          </w:p>
          <w:p w:rsidR="00BE5715" w:rsidRDefault="00BE5715" w:rsidP="00BE5715">
            <w:pPr>
              <w:tabs>
                <w:tab w:val="left" w:pos="4733"/>
              </w:tabs>
              <w:spacing w:before="120" w:after="40" w:line="240" w:lineRule="auto"/>
              <w:rPr>
                <w:rFonts w:eastAsia="Times New Roman" w:cs="Times New Roman"/>
                <w:b/>
                <w:bCs/>
                <w:color w:val="000000"/>
                <w:lang w:eastAsia="pl-PL"/>
              </w:rPr>
            </w:pPr>
            <w:r>
              <w:lastRenderedPageBreak/>
              <w:t>Wojewódzki Urząd Pracy w Szczecinie</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rsidR="007357E4" w:rsidRPr="000E4B99" w:rsidRDefault="000E4B99" w:rsidP="000E4B99">
            <w:pPr>
              <w:spacing w:before="60" w:after="60" w:line="240" w:lineRule="auto"/>
              <w:rPr>
                <w:rFonts w:eastAsia="Times New Roman"/>
                <w:lang w:eastAsia="pl-PL"/>
              </w:rPr>
            </w:pPr>
            <w:r>
              <w:rPr>
                <w:rFonts w:eastAsia="Times New Roman"/>
                <w:lang w:eastAsia="pl-PL"/>
              </w:rPr>
              <w:t xml:space="preserve">- </w:t>
            </w:r>
            <w:r w:rsidR="00DD5B25" w:rsidRPr="000E4B99">
              <w:rPr>
                <w:rFonts w:eastAsia="Times New Roman"/>
                <w:lang w:eastAsia="pl-PL"/>
              </w:rPr>
              <w:t xml:space="preserve">Osoby w wieku 30 lat i więcej </w:t>
            </w:r>
            <w:r w:rsidR="00DD5B25" w:rsidRPr="00111142">
              <w:t xml:space="preserve">zarejestrowane w Powiatowym Urzędzie Pracy jako </w:t>
            </w:r>
            <w:proofErr w:type="spellStart"/>
            <w:r w:rsidR="00DD5B25" w:rsidRPr="00111142">
              <w:t>bezrobotne</w:t>
            </w:r>
            <w:r w:rsidR="00560B8A" w:rsidRPr="000E4B99">
              <w:rPr>
                <w:rFonts w:eastAsia="Times New Roman"/>
                <w:lang w:eastAsia="pl-PL"/>
              </w:rPr>
              <w:t>,</w:t>
            </w:r>
            <w:r w:rsidR="000F4E53" w:rsidRPr="000E4B99">
              <w:rPr>
                <w:rFonts w:eastAsia="Times New Roman"/>
                <w:lang w:eastAsia="pl-PL"/>
              </w:rPr>
              <w:t>w</w:t>
            </w:r>
            <w:proofErr w:type="spellEnd"/>
            <w:r w:rsidR="000F4E53" w:rsidRPr="000E4B99">
              <w:rPr>
                <w:rFonts w:eastAsia="Times New Roman"/>
                <w:lang w:eastAsia="pl-PL"/>
              </w:rPr>
              <w:t xml:space="preserve"> tym</w:t>
            </w:r>
            <w:r w:rsidR="007357E4" w:rsidRPr="000E4B99">
              <w:rPr>
                <w:rFonts w:eastAsia="Times New Roman"/>
                <w:lang w:eastAsia="pl-PL"/>
              </w:rPr>
              <w:t>:</w:t>
            </w:r>
          </w:p>
          <w:p w:rsidR="001E08D2" w:rsidRDefault="007357E4" w:rsidP="007357E4">
            <w:pPr>
              <w:spacing w:before="60" w:after="60" w:line="240" w:lineRule="auto"/>
              <w:rPr>
                <w:rFonts w:eastAsia="Times New Roman"/>
                <w:lang w:eastAsia="pl-PL"/>
              </w:rPr>
            </w:pPr>
            <w:r>
              <w:rPr>
                <w:rFonts w:eastAsia="Times New Roman"/>
                <w:lang w:eastAsia="pl-PL"/>
              </w:rPr>
              <w:t>a)</w:t>
            </w:r>
            <w:r w:rsidR="000F4E53" w:rsidRPr="007357E4">
              <w:rPr>
                <w:rFonts w:eastAsia="Times New Roman"/>
                <w:lang w:eastAsia="pl-PL"/>
              </w:rPr>
              <w:t xml:space="preserve"> osoby</w:t>
            </w:r>
            <w:r w:rsidR="00126D87" w:rsidRPr="007357E4">
              <w:rPr>
                <w:rFonts w:eastAsia="Times New Roman"/>
                <w:lang w:eastAsia="pl-PL"/>
              </w:rPr>
              <w:t xml:space="preserve"> </w:t>
            </w:r>
            <w:r w:rsidR="00DD5B25" w:rsidRPr="007357E4">
              <w:rPr>
                <w:rFonts w:eastAsia="Times New Roman"/>
                <w:lang w:eastAsia="pl-PL"/>
              </w:rPr>
              <w:t xml:space="preserve">znajdujące się w </w:t>
            </w:r>
            <w:r w:rsidR="00560B8A" w:rsidRPr="007357E4">
              <w:rPr>
                <w:rFonts w:eastAsia="Times New Roman"/>
                <w:lang w:eastAsia="pl-PL"/>
              </w:rPr>
              <w:t xml:space="preserve">szczególnie </w:t>
            </w:r>
            <w:r w:rsidR="00DD5B25" w:rsidRPr="007357E4">
              <w:rPr>
                <w:rFonts w:eastAsia="Times New Roman"/>
                <w:lang w:eastAsia="pl-PL"/>
              </w:rPr>
              <w:t>trudnej sytuacji na rynku pracy (tj. osoby w wieku 50 lat i więcej, kobiety, osoby z niepełnosprawnościami, osoby długotrwale bezrobotne oraz</w:t>
            </w:r>
            <w:r w:rsidR="00DC4DB5" w:rsidRPr="007357E4">
              <w:rPr>
                <w:rFonts w:eastAsia="Times New Roman"/>
                <w:lang w:eastAsia="pl-PL"/>
              </w:rPr>
              <w:t xml:space="preserve"> osoby o</w:t>
            </w:r>
            <w:r w:rsidR="00DD5B25" w:rsidRPr="007357E4">
              <w:rPr>
                <w:rFonts w:eastAsia="Times New Roman"/>
                <w:lang w:eastAsia="pl-PL"/>
              </w:rPr>
              <w:t xml:space="preserve"> nisk</w:t>
            </w:r>
            <w:r w:rsidR="00DC4DB5" w:rsidRPr="007357E4">
              <w:rPr>
                <w:rFonts w:eastAsia="Times New Roman"/>
                <w:lang w:eastAsia="pl-PL"/>
              </w:rPr>
              <w:t>ich</w:t>
            </w:r>
            <w:r w:rsidR="00DD5B25" w:rsidRPr="007357E4">
              <w:rPr>
                <w:rFonts w:eastAsia="Times New Roman"/>
                <w:lang w:eastAsia="pl-PL"/>
              </w:rPr>
              <w:t xml:space="preserve"> kwalifik</w:t>
            </w:r>
            <w:r w:rsidR="00DC4DB5" w:rsidRPr="007357E4">
              <w:rPr>
                <w:rFonts w:eastAsia="Times New Roman"/>
                <w:lang w:eastAsia="pl-PL"/>
              </w:rPr>
              <w:t>acjach</w:t>
            </w:r>
            <w:r w:rsidR="00DD5B25" w:rsidRPr="007357E4">
              <w:rPr>
                <w:rFonts w:eastAsia="Times New Roman"/>
                <w:lang w:eastAsia="pl-PL"/>
              </w:rPr>
              <w:t>)</w:t>
            </w:r>
            <w:r w:rsidR="001E08D2">
              <w:rPr>
                <w:rFonts w:eastAsia="Times New Roman"/>
                <w:lang w:eastAsia="pl-PL"/>
              </w:rPr>
              <w:t>;</w:t>
            </w:r>
          </w:p>
          <w:p w:rsidR="000F4E53" w:rsidRPr="007357E4" w:rsidRDefault="007357E4" w:rsidP="007357E4">
            <w:pPr>
              <w:spacing w:before="60" w:after="60" w:line="240" w:lineRule="auto"/>
              <w:rPr>
                <w:rFonts w:eastAsia="Times New Roman"/>
                <w:lang w:eastAsia="pl-PL"/>
              </w:rPr>
            </w:pPr>
            <w:r>
              <w:rPr>
                <w:rFonts w:eastAsia="Times New Roman"/>
                <w:lang w:eastAsia="pl-PL"/>
              </w:rPr>
              <w:t xml:space="preserve">b) </w:t>
            </w:r>
            <w:r w:rsidR="005316D1">
              <w:rPr>
                <w:rFonts w:eastAsia="Times New Roman"/>
                <w:lang w:eastAsia="pl-PL"/>
              </w:rPr>
              <w:t>b</w:t>
            </w:r>
            <w:r w:rsidR="000F4E53" w:rsidRPr="007357E4">
              <w:rPr>
                <w:rFonts w:eastAsia="Times New Roman"/>
                <w:lang w:eastAsia="pl-PL"/>
              </w:rPr>
              <w:t xml:space="preserve">ezrobotni mężczyźni w wieku 30-49 lat, którzy nie należą do kategorii uczestników wymienionych w grupie docelowej określonej w punkcie </w:t>
            </w:r>
            <w:r>
              <w:rPr>
                <w:rFonts w:eastAsia="Times New Roman"/>
                <w:lang w:eastAsia="pl-PL"/>
              </w:rPr>
              <w:t>a</w:t>
            </w:r>
            <w:r w:rsidR="000F4E53" w:rsidRPr="007357E4">
              <w:rPr>
                <w:rFonts w:eastAsia="Times New Roman"/>
                <w:lang w:eastAsia="pl-PL"/>
              </w:rPr>
              <w:t>.</w:t>
            </w:r>
          </w:p>
          <w:p w:rsidR="000F4E53" w:rsidRPr="00111142" w:rsidRDefault="000F4E53" w:rsidP="000F4E53">
            <w:pPr>
              <w:pStyle w:val="Akapitzlist"/>
              <w:numPr>
                <w:ilvl w:val="0"/>
                <w:numId w:val="0"/>
              </w:numPr>
              <w:spacing w:before="60" w:after="60" w:line="240" w:lineRule="auto"/>
              <w:ind w:left="286"/>
              <w:rPr>
                <w:rFonts w:eastAsia="Times New Roman"/>
                <w:lang w:val="pl-PL" w:eastAsia="pl-PL"/>
              </w:rPr>
            </w:pPr>
          </w:p>
          <w:p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rsidR="00BD5D22" w:rsidRPr="00BC0747" w:rsidRDefault="000E4B99" w:rsidP="00D023C6">
            <w:pPr>
              <w:spacing w:before="60" w:after="60" w:line="240" w:lineRule="auto"/>
              <w:ind w:left="717" w:hanging="573"/>
              <w:rPr>
                <w:rFonts w:eastAsia="Times New Roman"/>
                <w:lang w:eastAsia="pl-PL"/>
              </w:rPr>
            </w:pPr>
            <w:r>
              <w:rPr>
                <w:rFonts w:eastAsia="Times New Roman"/>
                <w:lang w:eastAsia="pl-PL"/>
              </w:rPr>
              <w:t xml:space="preserve">- </w:t>
            </w:r>
            <w:r w:rsidR="00BC0747">
              <w:rPr>
                <w:rFonts w:eastAsia="Times New Roman"/>
                <w:lang w:eastAsia="pl-PL"/>
              </w:rPr>
              <w:t>o</w:t>
            </w:r>
            <w:r w:rsidR="0018230C" w:rsidRPr="000E4B99">
              <w:rPr>
                <w:rFonts w:eastAsia="Times New Roman"/>
                <w:lang w:eastAsia="pl-PL"/>
              </w:rPr>
              <w:t>soby bierne zawodowo</w:t>
            </w:r>
            <w:r w:rsidR="00BC0747">
              <w:rPr>
                <w:rFonts w:eastAsia="Times New Roman"/>
                <w:lang w:eastAsia="pl-PL"/>
              </w:rPr>
              <w:t xml:space="preserve"> </w:t>
            </w:r>
            <w:r w:rsidR="00BC0747" w:rsidRPr="000E4B99">
              <w:rPr>
                <w:rFonts w:eastAsia="Times New Roman"/>
                <w:lang w:eastAsia="pl-PL"/>
              </w:rPr>
              <w:t>w wieku 30 lat i więcej</w:t>
            </w:r>
            <w:r w:rsidR="00BC0747">
              <w:rPr>
                <w:rFonts w:eastAsia="Times New Roman"/>
                <w:lang w:eastAsia="pl-PL"/>
              </w:rPr>
              <w:t xml:space="preserve"> </w:t>
            </w:r>
            <w:r w:rsidR="0018230C" w:rsidRPr="00BC0747">
              <w:rPr>
                <w:rFonts w:eastAsia="Times New Roman"/>
                <w:lang w:eastAsia="pl-PL"/>
              </w:rPr>
              <w:t xml:space="preserve">znajdujące się w </w:t>
            </w:r>
            <w:r w:rsidR="00560B8A" w:rsidRPr="00BC0747">
              <w:rPr>
                <w:rFonts w:eastAsia="Times New Roman"/>
                <w:lang w:eastAsia="pl-PL"/>
              </w:rPr>
              <w:t xml:space="preserve">szczególnie </w:t>
            </w:r>
            <w:r w:rsidR="0018230C" w:rsidRPr="00BC0747">
              <w:rPr>
                <w:rFonts w:eastAsia="Times New Roman"/>
                <w:lang w:eastAsia="pl-PL"/>
              </w:rPr>
              <w:t>trudnej sytuacji na rynku pracy (tj. osoby w wieku 50 lat i więcej, kobiety, osoby z niepełnosprawnościami, oraz osoby o niskich kwalifikacjach)</w:t>
            </w:r>
            <w:r w:rsidR="00BC0747">
              <w:rPr>
                <w:rFonts w:eastAsia="Times New Roman"/>
                <w:lang w:eastAsia="pl-PL"/>
              </w:rPr>
              <w:t>;</w:t>
            </w:r>
          </w:p>
          <w:p w:rsidR="00BC0747" w:rsidRPr="00BC0747" w:rsidRDefault="00BC0747" w:rsidP="00D023C6">
            <w:pPr>
              <w:spacing w:before="60" w:after="60" w:line="240" w:lineRule="auto"/>
              <w:ind w:left="427" w:hanging="573"/>
              <w:rPr>
                <w:rFonts w:eastAsia="Times New Roman"/>
                <w:lang w:eastAsia="pl-PL"/>
              </w:rPr>
            </w:pPr>
            <w:r>
              <w:rPr>
                <w:rFonts w:eastAsia="Times New Roman"/>
                <w:lang w:eastAsia="pl-PL"/>
              </w:rPr>
              <w:t>-</w:t>
            </w:r>
            <w:r w:rsidR="00D023C6">
              <w:rPr>
                <w:rFonts w:eastAsia="Times New Roman"/>
                <w:lang w:eastAsia="pl-PL"/>
              </w:rPr>
              <w:t xml:space="preserve"> - </w:t>
            </w:r>
            <w:r>
              <w:rPr>
                <w:rFonts w:eastAsia="Times New Roman"/>
                <w:lang w:eastAsia="pl-PL"/>
              </w:rPr>
              <w:t xml:space="preserve">osoby </w:t>
            </w:r>
            <w:r w:rsidRPr="000E4B99">
              <w:rPr>
                <w:rFonts w:eastAsia="Times New Roman"/>
                <w:lang w:eastAsia="pl-PL"/>
              </w:rPr>
              <w:t>bezrobotne niezarejestrowane w</w:t>
            </w:r>
            <w:r>
              <w:rPr>
                <w:rFonts w:eastAsia="Times New Roman"/>
                <w:lang w:eastAsia="pl-PL"/>
              </w:rPr>
              <w:t xml:space="preserve"> PUP </w:t>
            </w:r>
            <w:r w:rsidR="004C74EA" w:rsidRPr="000E4B99">
              <w:rPr>
                <w:rFonts w:eastAsia="Times New Roman"/>
                <w:lang w:eastAsia="pl-PL"/>
              </w:rPr>
              <w:t>w wieku 30 lat i więcej</w:t>
            </w:r>
            <w:r w:rsidR="004C74EA">
              <w:rPr>
                <w:rFonts w:eastAsia="Times New Roman"/>
                <w:lang w:eastAsia="pl-PL"/>
              </w:rPr>
              <w:t xml:space="preserve"> </w:t>
            </w:r>
            <w:r w:rsidR="001E08D2" w:rsidRPr="00BC0747">
              <w:rPr>
                <w:rFonts w:eastAsia="Times New Roman"/>
                <w:lang w:eastAsia="pl-PL"/>
              </w:rPr>
              <w:t xml:space="preserve">znajdujące się </w:t>
            </w:r>
            <w:r w:rsidRPr="00BC0747">
              <w:rPr>
                <w:rFonts w:eastAsia="Times New Roman"/>
                <w:lang w:eastAsia="pl-PL"/>
              </w:rPr>
              <w:t>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sidR="001E08D2">
              <w:rPr>
                <w:rFonts w:eastAsia="Times New Roman"/>
                <w:lang w:eastAsia="pl-PL"/>
              </w:rPr>
              <w:t>)</w:t>
            </w:r>
            <w:r>
              <w:rPr>
                <w:rFonts w:eastAsia="Times New Roman"/>
                <w:lang w:eastAsia="pl-PL"/>
              </w:rPr>
              <w:t>;</w:t>
            </w:r>
          </w:p>
          <w:p w:rsidR="0018230C" w:rsidRPr="00BC0747" w:rsidRDefault="00BC0747" w:rsidP="00D023C6">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000F4E53" w:rsidRPr="00111142">
              <w:t>m</w:t>
            </w:r>
            <w:r w:rsidR="00BD5D22" w:rsidRPr="00111142">
              <w:t xml:space="preserve">ężczyźni </w:t>
            </w:r>
            <w:r w:rsidRPr="00111142">
              <w:t xml:space="preserve">niezarejestrowani w PUP </w:t>
            </w:r>
            <w:r w:rsidR="00BD5D22" w:rsidRPr="00111142">
              <w:t>w wieku 30-49 lat, którzy nie należą do kategorii uczestników</w:t>
            </w:r>
            <w:r w:rsidRPr="00111142">
              <w:t xml:space="preserve"> </w:t>
            </w:r>
            <w:r w:rsidR="001E08D2" w:rsidRPr="00111142">
              <w:t xml:space="preserve">bezrobotnych </w:t>
            </w:r>
            <w:r w:rsidRPr="00111142">
              <w:t xml:space="preserve">znajdujących się w szczególnie trudnej sytuacji </w:t>
            </w:r>
            <w:r w:rsidR="001E08D2" w:rsidRPr="00111142">
              <w:t xml:space="preserve">na rynku pracy </w:t>
            </w:r>
            <w:r w:rsidR="00BD5D22" w:rsidRPr="00111142">
              <w:t xml:space="preserve"> </w:t>
            </w:r>
            <w:r w:rsidR="00CB0C77">
              <w:rPr>
                <w:rFonts w:eastAsia="Times New Roman"/>
                <w:lang w:eastAsia="pl-PL"/>
              </w:rPr>
              <w:t xml:space="preserve">(tj. </w:t>
            </w:r>
            <w:r w:rsidR="001E08D2">
              <w:rPr>
                <w:rFonts w:eastAsia="Times New Roman"/>
                <w:lang w:eastAsia="pl-PL"/>
              </w:rPr>
              <w:t xml:space="preserve">długotrwale bezrobotni, </w:t>
            </w:r>
            <w:r w:rsidR="001E08D2" w:rsidRPr="00BC0747">
              <w:rPr>
                <w:rFonts w:eastAsia="Times New Roman"/>
                <w:lang w:eastAsia="pl-PL"/>
              </w:rPr>
              <w:t xml:space="preserve"> osoby z niepełnosprawnościami, oraz osoby o niskich kwalifikacjach</w:t>
            </w:r>
            <w:r w:rsidR="001E08D2" w:rsidRPr="00111142">
              <w:t>)</w:t>
            </w:r>
            <w:r w:rsidR="00BD5D22" w:rsidRPr="00111142">
              <w:t>.</w:t>
            </w:r>
          </w:p>
          <w:p w:rsidR="000B629C" w:rsidRDefault="000B629C" w:rsidP="000B629C">
            <w:pPr>
              <w:spacing w:before="60" w:after="60" w:line="240" w:lineRule="auto"/>
              <w:rPr>
                <w:rFonts w:eastAsia="Times New Roman"/>
                <w:lang w:eastAsia="pl-PL"/>
              </w:rPr>
            </w:pPr>
          </w:p>
          <w:p w:rsidR="0018230C" w:rsidRDefault="0018230C" w:rsidP="0018230C">
            <w:pPr>
              <w:spacing w:before="60" w:after="60" w:line="240" w:lineRule="auto"/>
              <w:rPr>
                <w:rFonts w:eastAsia="Times New Roman"/>
                <w:lang w:eastAsia="pl-PL"/>
              </w:rPr>
            </w:pPr>
            <w:r w:rsidRPr="000B629C">
              <w:rPr>
                <w:rFonts w:eastAsia="Times New Roman"/>
                <w:lang w:eastAsia="pl-PL"/>
              </w:rPr>
              <w:t>Typ projektów 3:</w:t>
            </w:r>
          </w:p>
          <w:p w:rsidR="00560B8A" w:rsidRPr="000B629C" w:rsidRDefault="00560B8A" w:rsidP="0018230C">
            <w:pPr>
              <w:spacing w:before="60" w:after="60" w:line="240" w:lineRule="auto"/>
              <w:rPr>
                <w:rFonts w:eastAsia="Times New Roman"/>
                <w:lang w:eastAsia="pl-PL"/>
              </w:rPr>
            </w:pPr>
            <w:r>
              <w:rPr>
                <w:rFonts w:eastAsia="Times New Roman"/>
                <w:lang w:eastAsia="pl-PL"/>
              </w:rPr>
              <w:t xml:space="preserve">- </w:t>
            </w:r>
            <w:r w:rsidRPr="004B7ECB">
              <w:rPr>
                <w:rFonts w:eastAsia="Times New Roman"/>
                <w:lang w:eastAsia="pl-PL"/>
              </w:rPr>
              <w:t xml:space="preserve">osoby </w:t>
            </w:r>
            <w:r>
              <w:rPr>
                <w:rFonts w:eastAsia="Times New Roman"/>
                <w:lang w:eastAsia="pl-PL"/>
              </w:rPr>
              <w:t>w wieku 30 lat i więcej:</w:t>
            </w:r>
          </w:p>
          <w:p w:rsidR="0018230C" w:rsidRPr="00111142" w:rsidRDefault="00560B8A" w:rsidP="006A5F87">
            <w:pPr>
              <w:pStyle w:val="Akapitzlist"/>
              <w:numPr>
                <w:ilvl w:val="0"/>
                <w:numId w:val="257"/>
              </w:numPr>
              <w:spacing w:before="60" w:after="60" w:line="240" w:lineRule="auto"/>
              <w:rPr>
                <w:rFonts w:eastAsia="Times New Roman"/>
                <w:lang w:val="pl-PL" w:eastAsia="pl-PL"/>
              </w:rPr>
            </w:pPr>
            <w:r w:rsidRPr="00111142">
              <w:rPr>
                <w:rFonts w:eastAsia="Times New Roman"/>
                <w:lang w:val="pl-PL" w:eastAsia="pl-PL"/>
              </w:rPr>
              <w:t>o</w:t>
            </w:r>
            <w:r w:rsidR="0018230C" w:rsidRPr="00111142">
              <w:rPr>
                <w:rFonts w:eastAsia="Times New Roman"/>
                <w:lang w:val="pl-PL" w:eastAsia="pl-PL"/>
              </w:rPr>
              <w:t>soby odchodzące z rolnictwa i ich rodziny,</w:t>
            </w:r>
          </w:p>
          <w:p w:rsidR="0018230C" w:rsidRPr="00111142" w:rsidRDefault="00560B8A" w:rsidP="006A5F87">
            <w:pPr>
              <w:pStyle w:val="Akapitzlist"/>
              <w:numPr>
                <w:ilvl w:val="0"/>
                <w:numId w:val="257"/>
              </w:numPr>
              <w:spacing w:before="60" w:after="60" w:line="240" w:lineRule="auto"/>
              <w:rPr>
                <w:rFonts w:eastAsia="Times New Roman"/>
                <w:lang w:val="pl-PL" w:eastAsia="pl-PL"/>
              </w:rPr>
            </w:pPr>
            <w:r w:rsidRPr="00111142">
              <w:rPr>
                <w:rFonts w:eastAsia="Times New Roman"/>
                <w:lang w:val="pl-PL" w:eastAsia="pl-PL"/>
              </w:rPr>
              <w:t>o</w:t>
            </w:r>
            <w:r w:rsidR="0018230C" w:rsidRPr="00111142">
              <w:rPr>
                <w:rFonts w:eastAsia="Times New Roman"/>
                <w:lang w:val="pl-PL" w:eastAsia="pl-PL"/>
              </w:rPr>
              <w:t>soby o statusie ubogich pracujących,</w:t>
            </w:r>
          </w:p>
          <w:p w:rsidR="0018230C" w:rsidRPr="00111142" w:rsidRDefault="00560B8A" w:rsidP="006A5F87">
            <w:pPr>
              <w:pStyle w:val="Akapitzlist"/>
              <w:numPr>
                <w:ilvl w:val="0"/>
                <w:numId w:val="257"/>
              </w:numPr>
              <w:spacing w:before="60" w:after="60" w:line="240" w:lineRule="auto"/>
              <w:rPr>
                <w:rFonts w:eastAsia="Times New Roman"/>
                <w:lang w:val="pl-PL" w:eastAsia="pl-PL"/>
              </w:rPr>
            </w:pPr>
            <w:r w:rsidRPr="00111142">
              <w:rPr>
                <w:rFonts w:eastAsia="Times New Roman"/>
                <w:lang w:val="pl-PL" w:eastAsia="pl-PL"/>
              </w:rPr>
              <w:t>o</w:t>
            </w:r>
            <w:r w:rsidR="0018230C" w:rsidRPr="00111142">
              <w:rPr>
                <w:rFonts w:eastAsia="Times New Roman"/>
                <w:lang w:val="pl-PL" w:eastAsia="pl-PL"/>
              </w:rPr>
              <w:t>soby zatrudnione na umowach krótkoterminowych,</w:t>
            </w:r>
          </w:p>
          <w:p w:rsidR="000B629C" w:rsidRPr="00111142" w:rsidRDefault="00560B8A" w:rsidP="006A5F87">
            <w:pPr>
              <w:pStyle w:val="Akapitzlist"/>
              <w:numPr>
                <w:ilvl w:val="0"/>
                <w:numId w:val="257"/>
              </w:numPr>
              <w:spacing w:before="60" w:after="60" w:line="240" w:lineRule="auto"/>
              <w:rPr>
                <w:rFonts w:eastAsia="Times New Roman"/>
                <w:lang w:val="pl-PL" w:eastAsia="pl-PL"/>
              </w:rPr>
            </w:pPr>
            <w:r w:rsidRPr="00111142">
              <w:rPr>
                <w:rFonts w:eastAsia="Times New Roman"/>
                <w:lang w:val="pl-PL" w:eastAsia="pl-PL"/>
              </w:rPr>
              <w:t>o</w:t>
            </w:r>
            <w:r w:rsidR="0018230C" w:rsidRPr="00111142">
              <w:rPr>
                <w:rFonts w:eastAsia="Times New Roman"/>
                <w:lang w:val="pl-PL" w:eastAsia="pl-PL"/>
              </w:rPr>
              <w:t>soby pracujące w ramach umów cywilno – prawnych</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rsidR="00DD5B25" w:rsidRPr="004B7ECB" w:rsidRDefault="00DD5B25" w:rsidP="00900051">
            <w:pPr>
              <w:numPr>
                <w:ilvl w:val="0"/>
                <w:numId w:val="17"/>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rsidR="00DD5B25" w:rsidRDefault="00DD5B25" w:rsidP="00900051">
            <w:pPr>
              <w:numPr>
                <w:ilvl w:val="0"/>
                <w:numId w:val="17"/>
              </w:numPr>
              <w:spacing w:before="60" w:after="60" w:line="240" w:lineRule="auto"/>
              <w:ind w:left="357" w:hanging="357"/>
              <w:rPr>
                <w:rFonts w:eastAsia="Times New Roman" w:cs="Times New Roman"/>
                <w:color w:val="000000"/>
                <w:lang w:eastAsia="pl-PL"/>
              </w:rPr>
            </w:pPr>
            <w:r w:rsidRPr="004B7ECB">
              <w:rPr>
                <w:rFonts w:eastAsia="Times New Roman"/>
                <w:lang w:eastAsia="pl-PL"/>
              </w:rPr>
              <w:t>pracodawcy.</w:t>
            </w:r>
            <w:r w:rsidRPr="004B7ECB">
              <w:rPr>
                <w:rFonts w:eastAsia="Times New Roman" w:cs="Times New Roman"/>
                <w:color w:val="000000"/>
                <w:lang w:eastAsia="pl-PL"/>
              </w:rPr>
              <w:t> </w:t>
            </w:r>
          </w:p>
          <w:p w:rsidR="00BE5715" w:rsidRDefault="00BE5715" w:rsidP="00BE5715">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lastRenderedPageBreak/>
              <w:t>1.</w:t>
            </w:r>
            <w:r w:rsidRPr="00927631">
              <w:rPr>
                <w:rFonts w:eastAsia="Times New Roman" w:cs="Times New Roman"/>
                <w:color w:val="000000"/>
                <w:lang w:eastAsia="pl-PL"/>
              </w:rPr>
              <w:tab/>
              <w:t>Wsparcie skierowane zostanie do następujących osób w wieku aktywności zawodowej:</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imigranci i ich rodziny (w tym osoby polskiego pochodzenia),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reemigranci i ich rodziny (w tym osoby powracające do kraju z emigracji zarobkowej), </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repatrianci,</w:t>
            </w:r>
          </w:p>
          <w:p w:rsidR="00BE5715" w:rsidRPr="00927631" w:rsidRDefault="00BE5715" w:rsidP="000C19A0">
            <w:pPr>
              <w:numPr>
                <w:ilvl w:val="0"/>
                <w:numId w:val="267"/>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osoby mieszkające za granicą zamierzające rozpocząć pracę/działalność gospodarczą na terenie Polski,</w:t>
            </w:r>
          </w:p>
          <w:p w:rsidR="00BE5715" w:rsidRPr="00927631" w:rsidRDefault="00BE5715" w:rsidP="00BE5715">
            <w:pPr>
              <w:tabs>
                <w:tab w:val="left" w:pos="214"/>
              </w:tabs>
              <w:spacing w:before="60" w:after="60" w:line="240" w:lineRule="auto"/>
              <w:rPr>
                <w:rFonts w:eastAsia="Times New Roman" w:cs="Times New Roman"/>
                <w:color w:val="000000"/>
                <w:lang w:eastAsia="pl-PL"/>
              </w:rPr>
            </w:pPr>
            <w:r w:rsidRPr="00927631">
              <w:rPr>
                <w:rFonts w:eastAsia="Times New Roman" w:cs="Times New Roman"/>
                <w:color w:val="000000"/>
                <w:lang w:eastAsia="pl-PL"/>
              </w:rPr>
              <w:t>2.</w:t>
            </w:r>
            <w:r w:rsidRPr="00927631">
              <w:rPr>
                <w:rFonts w:eastAsia="Times New Roman" w:cs="Times New Roman"/>
                <w:color w:val="000000"/>
                <w:lang w:eastAsia="pl-PL"/>
              </w:rPr>
              <w:tab/>
              <w:t>Wsparcie skierowane zostanie również do następujących grup:</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pracodawcy/przedsiębiorcy zatrudniający oraz planujący zatrudnienie cudzoziemców i ich pracownicy,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 xml:space="preserve">pracownicy administracji, </w:t>
            </w:r>
          </w:p>
          <w:p w:rsidR="00BE5715" w:rsidRPr="00927631"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nauczyciele, w tym nauczyciele akademiccy,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927631">
              <w:rPr>
                <w:rFonts w:eastAsia="Times New Roman" w:cs="Times New Roman"/>
                <w:color w:val="000000"/>
                <w:lang w:eastAsia="pl-PL"/>
              </w:rPr>
              <w:t>zagraniczni studenci, doktoranci, naukowcy,</w:t>
            </w:r>
          </w:p>
          <w:p w:rsidR="00BE5715" w:rsidRDefault="00BE5715" w:rsidP="000C19A0">
            <w:pPr>
              <w:numPr>
                <w:ilvl w:val="0"/>
                <w:numId w:val="268"/>
              </w:numPr>
              <w:spacing w:before="60" w:after="60" w:line="240" w:lineRule="auto"/>
              <w:rPr>
                <w:rFonts w:eastAsia="Times New Roman" w:cs="Times New Roman"/>
                <w:color w:val="000000"/>
                <w:lang w:eastAsia="pl-PL"/>
              </w:rPr>
            </w:pPr>
            <w:r w:rsidRPr="00BE5715">
              <w:rPr>
                <w:rFonts w:eastAsia="Times New Roman" w:cs="Times New Roman"/>
                <w:color w:val="000000"/>
                <w:lang w:eastAsia="pl-PL"/>
              </w:rPr>
              <w:t>organizacje pozarządowe.</w:t>
            </w:r>
          </w:p>
          <w:p w:rsidR="00DE6470" w:rsidRDefault="00DE6470" w:rsidP="00DE6470">
            <w:pPr>
              <w:spacing w:before="60" w:after="60" w:line="240" w:lineRule="auto"/>
              <w:rPr>
                <w:rFonts w:eastAsia="Times New Roman" w:cs="Times New Roman"/>
                <w:color w:val="000000"/>
                <w:lang w:eastAsia="pl-PL"/>
              </w:rPr>
            </w:pPr>
          </w:p>
          <w:p w:rsidR="00DE6470" w:rsidRPr="009C21B1" w:rsidRDefault="00DE6470" w:rsidP="00DE6470">
            <w:pPr>
              <w:spacing w:before="60" w:after="60" w:line="240" w:lineRule="auto"/>
              <w:rPr>
                <w:rFonts w:eastAsia="Times New Roman" w:cs="Times New Roman"/>
                <w:color w:val="000000"/>
                <w:lang w:eastAsia="pl-PL"/>
              </w:rPr>
            </w:pPr>
            <w:r w:rsidRPr="009C21B1">
              <w:rPr>
                <w:rFonts w:eastAsia="Times New Roman" w:cs="Times New Roman"/>
                <w:color w:val="000000"/>
                <w:lang w:eastAsia="pl-PL"/>
              </w:rPr>
              <w:t>Typ projektów 6:</w:t>
            </w:r>
          </w:p>
          <w:p w:rsidR="0057078D" w:rsidRPr="009C21B1" w:rsidRDefault="00DE6470" w:rsidP="0057078D">
            <w:pPr>
              <w:pStyle w:val="Akapitzlist"/>
              <w:numPr>
                <w:ilvl w:val="0"/>
                <w:numId w:val="0"/>
              </w:numPr>
              <w:spacing w:after="0" w:line="252" w:lineRule="auto"/>
              <w:ind w:left="357"/>
              <w:contextualSpacing w:val="0"/>
              <w:rPr>
                <w:b/>
                <w:bCs/>
                <w:sz w:val="18"/>
                <w:szCs w:val="18"/>
              </w:rPr>
            </w:pPr>
            <w:r w:rsidRPr="009C21B1">
              <w:rPr>
                <w:rFonts w:eastAsia="Times New Roman"/>
                <w:color w:val="000000"/>
                <w:lang w:eastAsia="pl-PL"/>
              </w:rPr>
              <w:t xml:space="preserve">1. Pracownicy (powyżej 30 roku </w:t>
            </w:r>
            <w:proofErr w:type="spellStart"/>
            <w:r w:rsidRPr="009C21B1">
              <w:rPr>
                <w:rFonts w:eastAsia="Times New Roman"/>
                <w:color w:val="000000"/>
                <w:lang w:eastAsia="pl-PL"/>
              </w:rPr>
              <w:t>zycia</w:t>
            </w:r>
            <w:proofErr w:type="spellEnd"/>
            <w:r w:rsidRPr="009C21B1">
              <w:rPr>
                <w:rFonts w:eastAsia="Times New Roman"/>
                <w:color w:val="000000"/>
                <w:lang w:eastAsia="pl-PL"/>
              </w:rPr>
              <w:t>) oraz pracodawcy z podmiot</w:t>
            </w:r>
            <w:r w:rsidR="0057078D" w:rsidRPr="009C21B1">
              <w:rPr>
                <w:rFonts w:eastAsia="Times New Roman"/>
                <w:color w:val="000000"/>
                <w:lang w:eastAsia="pl-PL"/>
              </w:rPr>
              <w:t>ów:</w:t>
            </w:r>
            <w:r w:rsidR="0057078D" w:rsidRPr="009C21B1">
              <w:rPr>
                <w:b/>
                <w:bCs/>
                <w:sz w:val="18"/>
                <w:szCs w:val="18"/>
              </w:rPr>
              <w:t xml:space="preserve"> </w:t>
            </w:r>
          </w:p>
          <w:p w:rsidR="0057078D" w:rsidRPr="009C21B1" w:rsidRDefault="0057078D" w:rsidP="000C19A0">
            <w:pPr>
              <w:pStyle w:val="Akapitzlist"/>
              <w:numPr>
                <w:ilvl w:val="0"/>
                <w:numId w:val="274"/>
              </w:numPr>
              <w:spacing w:after="0" w:line="252" w:lineRule="auto"/>
              <w:contextualSpacing w:val="0"/>
              <w:rPr>
                <w:rFonts w:ascii="Calibri" w:hAnsi="Calibri"/>
                <w:bCs/>
                <w:sz w:val="18"/>
                <w:szCs w:val="18"/>
                <w:lang w:eastAsia="en-US"/>
              </w:rPr>
            </w:pPr>
            <w:r w:rsidRPr="009C21B1">
              <w:rPr>
                <w:bCs/>
                <w:sz w:val="18"/>
                <w:szCs w:val="18"/>
              </w:rPr>
              <w:t xml:space="preserve">Mikro, Mali i Średni przedsiębiorcy w  rozumieniu art. 4 ust. 1 lub 2 ustawy z dnia 6 marca 2018 r. – Prawo przedsiębiorców  </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Organizacje pozarządowe;</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Osoby prawne i jednostki organizacyjne działające na podstawie przepisów o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Stowarzyszenia jednostek samorządu terytorialnego;</w:t>
            </w:r>
          </w:p>
          <w:p w:rsidR="0057078D" w:rsidRPr="009C21B1" w:rsidRDefault="0057078D" w:rsidP="000C19A0">
            <w:pPr>
              <w:pStyle w:val="Akapitzlist"/>
              <w:numPr>
                <w:ilvl w:val="0"/>
                <w:numId w:val="274"/>
              </w:numPr>
              <w:spacing w:after="0" w:line="240" w:lineRule="auto"/>
              <w:contextualSpacing w:val="0"/>
              <w:rPr>
                <w:bCs/>
                <w:szCs w:val="20"/>
              </w:rPr>
            </w:pPr>
            <w:r w:rsidRPr="009C21B1">
              <w:rPr>
                <w:bCs/>
                <w:szCs w:val="20"/>
              </w:rPr>
              <w:t>Spółdzielnie socjalne;</w:t>
            </w:r>
          </w:p>
          <w:p w:rsidR="0057078D" w:rsidRPr="009C21B1" w:rsidRDefault="0057078D" w:rsidP="000C19A0">
            <w:pPr>
              <w:pStyle w:val="Akapitzlist"/>
              <w:numPr>
                <w:ilvl w:val="0"/>
                <w:numId w:val="274"/>
              </w:numPr>
              <w:spacing w:after="0" w:line="252" w:lineRule="auto"/>
              <w:contextualSpacing w:val="0"/>
              <w:rPr>
                <w:bCs/>
                <w:sz w:val="18"/>
                <w:szCs w:val="18"/>
              </w:rPr>
            </w:pPr>
            <w:r w:rsidRPr="009C21B1">
              <w:rPr>
                <w:bCs/>
                <w:szCs w:val="20"/>
              </w:rPr>
              <w:t>Spółki akcyjne i spółki z ograniczoną odpowiedzialnością oraz kluby sportowe będące spółkami działającymi na podstawie przepisów ustawy z dnia 25 czerwca 2010 r. o sporcie (Dz. U. z 2018 r. poz. 1263 i 1669), które nie działają w celu osiągnięcia zysku oraz przeznaczają całość dochodu na realizację celów statutowych oraz nie przeznaczają zysku do podziału między swoich udziałowców, akcjonariuszy i pracowników.</w:t>
            </w:r>
          </w:p>
          <w:p w:rsidR="0057078D" w:rsidRPr="009C21B1" w:rsidRDefault="0057078D" w:rsidP="0057078D">
            <w:pPr>
              <w:rPr>
                <w:sz w:val="22"/>
                <w:szCs w:val="22"/>
              </w:rPr>
            </w:pPr>
          </w:p>
          <w:p w:rsidR="00981437" w:rsidRPr="009C21B1" w:rsidRDefault="0057078D" w:rsidP="0057078D">
            <w:pPr>
              <w:numPr>
                <w:ilvl w:val="0"/>
                <w:numId w:val="70"/>
              </w:numPr>
              <w:spacing w:before="60" w:after="60" w:line="240" w:lineRule="auto"/>
              <w:rPr>
                <w:rFonts w:eastAsia="Times New Roman" w:cs="Times New Roman"/>
                <w:color w:val="000000"/>
                <w:lang w:eastAsia="pl-PL"/>
              </w:rPr>
            </w:pPr>
            <w:r w:rsidRPr="009C21B1">
              <w:rPr>
                <w:bCs/>
                <w:sz w:val="18"/>
                <w:szCs w:val="18"/>
              </w:rPr>
              <w:t xml:space="preserve">Osoby fizyczne (powyżej 30 roku </w:t>
            </w:r>
            <w:proofErr w:type="spellStart"/>
            <w:r w:rsidRPr="009C21B1">
              <w:rPr>
                <w:bCs/>
                <w:sz w:val="18"/>
                <w:szCs w:val="18"/>
              </w:rPr>
              <w:t>zycia</w:t>
            </w:r>
            <w:proofErr w:type="spellEnd"/>
            <w:r w:rsidR="005A0113" w:rsidRPr="009C21B1">
              <w:rPr>
                <w:bCs/>
                <w:sz w:val="18"/>
                <w:szCs w:val="18"/>
              </w:rPr>
              <w:t>)</w:t>
            </w:r>
            <w:r w:rsidRPr="009C21B1">
              <w:rPr>
                <w:bCs/>
                <w:sz w:val="18"/>
                <w:szCs w:val="18"/>
              </w:rPr>
              <w:t xml:space="preserve"> prowadzące jednoosobową działalność gospodarczą.</w:t>
            </w:r>
          </w:p>
          <w:p w:rsidR="0057078D" w:rsidRDefault="0057078D" w:rsidP="00981437">
            <w:pPr>
              <w:spacing w:before="60" w:after="60" w:line="240" w:lineRule="auto"/>
              <w:ind w:left="720"/>
              <w:rPr>
                <w:rFonts w:eastAsia="Times New Roman" w:cs="Times New Roman"/>
                <w:color w:val="000000"/>
                <w:lang w:eastAsia="pl-PL"/>
              </w:rPr>
            </w:pPr>
          </w:p>
          <w:p w:rsidR="00981437" w:rsidRPr="00BE5715" w:rsidRDefault="00981437" w:rsidP="0057078D">
            <w:pPr>
              <w:spacing w:before="60" w:after="60" w:line="240" w:lineRule="auto"/>
              <w:ind w:left="72"/>
              <w:rPr>
                <w:rFonts w:eastAsia="Times New Roman" w:cs="Times New Roman"/>
                <w:color w:val="000000"/>
                <w:lang w:eastAsia="pl-PL"/>
              </w:rPr>
            </w:pP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465113">
            <w:pPr>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336F75">
              <w:rPr>
                <w:rFonts w:eastAsia="Times New Roman" w:cs="Times New Roman"/>
                <w:lang w:eastAsia="pl-PL"/>
              </w:rPr>
              <w:t xml:space="preserve"> </w:t>
            </w:r>
            <w:r w:rsidR="00465113">
              <w:rPr>
                <w:rFonts w:eastAsia="Times New Roman" w:cs="Times New Roman"/>
                <w:lang w:eastAsia="pl-PL"/>
              </w:rPr>
              <w:t>  80 660 296</w:t>
            </w:r>
            <w:r w:rsidR="00336F75">
              <w:rPr>
                <w:rFonts w:eastAsia="Times New Roman" w:cs="Times New Roman"/>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xml:space="preserve">, 6 </w:t>
            </w:r>
            <w:r w:rsidRPr="004B7ECB">
              <w:rPr>
                <w:rFonts w:eastAsia="Times New Roman" w:cs="Times New Roman"/>
                <w:lang w:eastAsia="pl-PL"/>
              </w:rPr>
              <w:t>– 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rsidR="00DD5B25"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Default="002734ED" w:rsidP="002734ED">
            <w:pPr>
              <w:spacing w:before="120" w:after="40" w:line="240" w:lineRule="auto"/>
              <w:rPr>
                <w:rFonts w:eastAsia="Times New Roman" w:cs="Times New Roman"/>
                <w:lang w:eastAsia="pl-PL"/>
              </w:rPr>
            </w:pPr>
            <w:r>
              <w:rPr>
                <w:rFonts w:eastAsia="Times New Roman" w:cs="Times New Roman"/>
                <w:lang w:eastAsia="pl-PL"/>
              </w:rPr>
              <w:t>Typ projektów 5 – tryb pozakonkursowy</w:t>
            </w:r>
          </w:p>
          <w:p w:rsidR="002734ED" w:rsidRDefault="002734ED" w:rsidP="002734ED">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2734ED" w:rsidRPr="004B7ECB" w:rsidRDefault="002734ED" w:rsidP="002734ED">
            <w:pPr>
              <w:spacing w:before="120" w:after="4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57078D" w:rsidRDefault="00DD5B25" w:rsidP="00296893">
            <w:pPr>
              <w:pStyle w:val="Akapitzlist"/>
              <w:numPr>
                <w:ilvl w:val="0"/>
                <w:numId w:val="0"/>
              </w:numPr>
              <w:spacing w:before="40" w:after="120" w:line="240" w:lineRule="auto"/>
              <w:ind w:left="356"/>
              <w:rPr>
                <w:color w:val="000000"/>
                <w:szCs w:val="20"/>
                <w:lang w:val="pl-PL" w:eastAsia="pl-PL"/>
              </w:rPr>
            </w:pPr>
          </w:p>
          <w:p w:rsidR="00296893" w:rsidRPr="00111142" w:rsidRDefault="00296893" w:rsidP="00E332AF">
            <w:pPr>
              <w:spacing w:before="40" w:after="120" w:line="240" w:lineRule="auto"/>
              <w:rPr>
                <w:rFonts w:cs="Times New Roman"/>
                <w:color w:val="000000"/>
                <w:lang w:eastAsia="pl-PL"/>
              </w:rPr>
            </w:pPr>
            <w:r w:rsidRPr="00111142">
              <w:rPr>
                <w:rFonts w:cs="Times New Roman"/>
                <w:color w:val="000000"/>
                <w:lang w:eastAsia="pl-PL"/>
              </w:rPr>
              <w:t xml:space="preserve">Kryterium efektywność zatrudnieniowej weryfikowane będzie na postawie </w:t>
            </w:r>
            <w:r w:rsidR="00351C9C" w:rsidRPr="00111142">
              <w:rPr>
                <w:rFonts w:cs="Times New Roman"/>
                <w:color w:val="000000"/>
                <w:lang w:eastAsia="pl-PL"/>
              </w:rPr>
              <w:t>stosunku pracy</w:t>
            </w:r>
            <w:r w:rsidR="00126D87" w:rsidRPr="00111142">
              <w:rPr>
                <w:rFonts w:cs="Times New Roman"/>
                <w:color w:val="000000"/>
                <w:lang w:eastAsia="pl-PL"/>
              </w:rPr>
              <w:t xml:space="preserve"> (bez uwzględnienia umów cywilno – prawnych)</w:t>
            </w:r>
            <w:r w:rsidR="00E332AF" w:rsidRPr="00111142">
              <w:rPr>
                <w:rFonts w:cs="Times New Roman"/>
                <w:color w:val="000000"/>
                <w:lang w:eastAsia="pl-PL"/>
              </w:rPr>
              <w:t>.</w:t>
            </w:r>
            <w:r w:rsidRPr="00111142">
              <w:rPr>
                <w:rFonts w:cs="Times New Roman"/>
                <w:color w:val="000000"/>
                <w:lang w:eastAsia="pl-PL"/>
              </w:rPr>
              <w:t xml:space="preserve"> </w:t>
            </w:r>
          </w:p>
          <w:p w:rsidR="000B629C" w:rsidRPr="00111142" w:rsidRDefault="000B629C" w:rsidP="000B629C">
            <w:pPr>
              <w:spacing w:before="40" w:after="120" w:line="240" w:lineRule="auto"/>
              <w:rPr>
                <w:rFonts w:cs="Times New Roman"/>
                <w:color w:val="000000"/>
                <w:lang w:eastAsia="pl-PL"/>
              </w:rPr>
            </w:pPr>
            <w:r w:rsidRPr="00111142">
              <w:rPr>
                <w:rFonts w:cs="Times New Roman"/>
                <w:color w:val="000000"/>
                <w:lang w:eastAsia="pl-PL"/>
              </w:rPr>
              <w:t>W przypadku objęcia wsparciem osób pracujących obligatoryjn</w:t>
            </w:r>
            <w:r w:rsidR="009F7B78" w:rsidRPr="00111142">
              <w:rPr>
                <w:rFonts w:cs="Times New Roman"/>
                <w:color w:val="000000"/>
                <w:lang w:eastAsia="pl-PL"/>
              </w:rPr>
              <w:t>ie</w:t>
            </w:r>
            <w:r w:rsidRPr="00111142">
              <w:rPr>
                <w:rFonts w:cs="Times New Roman"/>
                <w:color w:val="000000"/>
                <w:lang w:eastAsia="pl-PL"/>
              </w:rPr>
              <w:t xml:space="preserve"> będzie mieć zastosowanie kryterium efektywności zawodowej. </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cywilno – prawnych uwarunkowana jest wykazaniem takiej potrzeby w analizie społeczno – gospodarczej. </w:t>
            </w:r>
          </w:p>
          <w:p w:rsidR="00BE18F8" w:rsidRPr="0057078D" w:rsidRDefault="00BE18F8" w:rsidP="000B629C">
            <w:pPr>
              <w:spacing w:before="120" w:after="40" w:line="240" w:lineRule="auto"/>
              <w:rPr>
                <w:rFonts w:cs="Times New Roman"/>
                <w:color w:val="000000"/>
                <w:lang w:eastAsia="pl-PL"/>
              </w:rPr>
            </w:pPr>
            <w:r w:rsidRPr="0057078D">
              <w:rPr>
                <w:rFonts w:cs="Times New Roman"/>
                <w:color w:val="000000"/>
                <w:lang w:eastAsia="pl-PL"/>
              </w:rPr>
              <w:lastRenderedPageBreak/>
              <w:t xml:space="preserve">Udział osób bezrobotnych </w:t>
            </w:r>
            <w:r w:rsidR="005C3E5F" w:rsidRPr="0057078D">
              <w:rPr>
                <w:rFonts w:cs="Times New Roman"/>
                <w:color w:val="000000"/>
                <w:lang w:eastAsia="pl-PL"/>
              </w:rPr>
              <w:t>i/</w:t>
            </w:r>
            <w:r w:rsidRPr="0057078D">
              <w:rPr>
                <w:rFonts w:cs="Times New Roman"/>
                <w:color w:val="000000"/>
                <w:lang w:eastAsia="pl-PL"/>
              </w:rPr>
              <w:t>lub biernych zawodowo, które znajdują się w szczególnie trudnej sytuacji na rynku pracy musi stanowić minimum 60% uczestników objętych wsparciem w ramach projektu.</w:t>
            </w:r>
          </w:p>
          <w:p w:rsidR="000B629C" w:rsidRPr="0057078D" w:rsidRDefault="000B629C" w:rsidP="000B629C">
            <w:pPr>
              <w:spacing w:before="120" w:after="40" w:line="240" w:lineRule="auto"/>
              <w:rPr>
                <w:rFonts w:cs="Times New Roman"/>
                <w:color w:val="000000"/>
                <w:lang w:eastAsia="pl-PL"/>
              </w:rPr>
            </w:pPr>
            <w:r w:rsidRPr="0057078D">
              <w:rPr>
                <w:rFonts w:cs="Times New Roman"/>
                <w:color w:val="000000"/>
                <w:lang w:eastAsia="pl-PL"/>
              </w:rPr>
              <w:t xml:space="preserve">Udział bezrobotnych </w:t>
            </w:r>
            <w:proofErr w:type="spellStart"/>
            <w:r w:rsidRPr="0057078D">
              <w:rPr>
                <w:rFonts w:cs="Times New Roman"/>
                <w:color w:val="000000"/>
                <w:lang w:eastAsia="pl-PL"/>
              </w:rPr>
              <w:t>mężczyźn</w:t>
            </w:r>
            <w:proofErr w:type="spellEnd"/>
            <w:r w:rsidRPr="0057078D">
              <w:rPr>
                <w:rFonts w:cs="Times New Roman"/>
                <w:color w:val="000000"/>
                <w:lang w:eastAsia="pl-PL"/>
              </w:rPr>
              <w:t xml:space="preserve"> w wieku 30-49 lat, którzy nie należą do kategorii </w:t>
            </w:r>
            <w:r w:rsidR="00BD1482" w:rsidRPr="0057078D">
              <w:rPr>
                <w:rFonts w:cs="Times New Roman"/>
                <w:color w:val="000000"/>
                <w:lang w:eastAsia="pl-PL"/>
              </w:rPr>
              <w:t xml:space="preserve">uczestników bezrobotnych </w:t>
            </w:r>
            <w:r w:rsidRPr="0057078D">
              <w:rPr>
                <w:rFonts w:cs="Times New Roman"/>
                <w:color w:val="000000"/>
                <w:lang w:eastAsia="pl-PL"/>
              </w:rPr>
              <w:t>wymienionych w grupie docelowej</w:t>
            </w:r>
            <w:r w:rsidR="00BD5D22" w:rsidRPr="0057078D">
              <w:rPr>
                <w:rFonts w:cs="Times New Roman"/>
                <w:color w:val="000000"/>
                <w:lang w:eastAsia="pl-PL"/>
              </w:rPr>
              <w:t xml:space="preserve"> znajdującej się w szczególnie trudnej sytu</w:t>
            </w:r>
            <w:r w:rsidR="002121D0" w:rsidRPr="0057078D">
              <w:rPr>
                <w:rFonts w:cs="Times New Roman"/>
                <w:color w:val="000000"/>
                <w:lang w:eastAsia="pl-PL"/>
              </w:rPr>
              <w:t>a</w:t>
            </w:r>
            <w:r w:rsidR="00BD5D22" w:rsidRPr="0057078D">
              <w:rPr>
                <w:rFonts w:cs="Times New Roman"/>
                <w:color w:val="000000"/>
                <w:lang w:eastAsia="pl-PL"/>
              </w:rPr>
              <w:t>cji</w:t>
            </w:r>
            <w:r w:rsidRPr="0057078D">
              <w:rPr>
                <w:rFonts w:cs="Times New Roman"/>
                <w:color w:val="000000"/>
                <w:lang w:eastAsia="pl-PL"/>
              </w:rPr>
              <w:t xml:space="preserve"> nie może przekroczyć 20%  bezrobotnych objętych wsparciem.  </w:t>
            </w:r>
          </w:p>
          <w:p w:rsidR="000B629C" w:rsidRPr="0057078D" w:rsidRDefault="000B629C" w:rsidP="00BD5D22">
            <w:pPr>
              <w:spacing w:before="120" w:after="40" w:line="240" w:lineRule="auto"/>
              <w:rPr>
                <w:rFonts w:cs="Times New Roman"/>
                <w:color w:val="000000"/>
                <w:lang w:eastAsia="pl-PL"/>
              </w:rPr>
            </w:pPr>
            <w:r w:rsidRPr="0057078D">
              <w:rPr>
                <w:rFonts w:cs="Times New Roman"/>
                <w:color w:val="000000"/>
                <w:lang w:eastAsia="pl-PL"/>
              </w:rPr>
              <w:t xml:space="preserve">Wsparcie dla osób zatrudnionych na umowach cywilno-prawnych oraz krótkoterminowych ograniczone jest do ww. osób, których zarobki nie </w:t>
            </w:r>
            <w:proofErr w:type="spellStart"/>
            <w:r w:rsidRPr="0057078D">
              <w:rPr>
                <w:rFonts w:cs="Times New Roman"/>
                <w:color w:val="000000"/>
                <w:lang w:eastAsia="pl-PL"/>
              </w:rPr>
              <w:t>przekaraczają</w:t>
            </w:r>
            <w:proofErr w:type="spellEnd"/>
            <w:r w:rsidRPr="0057078D">
              <w:rPr>
                <w:rFonts w:cs="Times New Roman"/>
                <w:color w:val="000000"/>
                <w:lang w:eastAsia="pl-PL"/>
              </w:rPr>
              <w:t xml:space="preserve"> </w:t>
            </w:r>
            <w:r w:rsidR="00804684" w:rsidRPr="0057078D">
              <w:rPr>
                <w:rFonts w:cs="Times New Roman"/>
                <w:color w:val="000000"/>
                <w:lang w:eastAsia="pl-PL"/>
              </w:rPr>
              <w:t xml:space="preserve">120% </w:t>
            </w:r>
            <w:r w:rsidRPr="0057078D">
              <w:rPr>
                <w:rFonts w:cs="Times New Roman"/>
                <w:color w:val="000000"/>
                <w:lang w:eastAsia="pl-PL"/>
              </w:rPr>
              <w:t>minimalnego wynagrodzenia.</w:t>
            </w:r>
          </w:p>
          <w:p w:rsidR="002734ED" w:rsidRDefault="002734ED" w:rsidP="00BD5D22">
            <w:pPr>
              <w:spacing w:before="120" w:after="40" w:line="240" w:lineRule="auto"/>
              <w:rPr>
                <w:rFonts w:cs="Times New Roman"/>
                <w:color w:val="000000"/>
                <w:lang w:eastAsia="pl-PL"/>
              </w:rPr>
            </w:pPr>
            <w:r>
              <w:rPr>
                <w:rFonts w:cs="Times New Roman"/>
                <w:color w:val="000000"/>
                <w:lang w:eastAsia="pl-PL"/>
              </w:rPr>
              <w:t>Reali</w:t>
            </w:r>
            <w:r w:rsidR="00F43FA4">
              <w:rPr>
                <w:rFonts w:cs="Times New Roman"/>
                <w:color w:val="000000"/>
                <w:lang w:eastAsia="pl-PL"/>
              </w:rPr>
              <w:t>z</w:t>
            </w:r>
            <w:r>
              <w:rPr>
                <w:rFonts w:cs="Times New Roman"/>
                <w:color w:val="000000"/>
                <w:lang w:eastAsia="pl-PL"/>
              </w:rPr>
              <w:t>acja projektu pozakonkursowego w ram</w:t>
            </w:r>
            <w:r w:rsidR="001C0A19">
              <w:rPr>
                <w:rFonts w:cs="Times New Roman"/>
                <w:color w:val="000000"/>
                <w:lang w:eastAsia="pl-PL"/>
              </w:rPr>
              <w:t>a</w:t>
            </w:r>
            <w:r>
              <w:rPr>
                <w:rFonts w:cs="Times New Roman"/>
                <w:color w:val="000000"/>
                <w:lang w:eastAsia="pl-PL"/>
              </w:rPr>
              <w:t>ch typu 5 d</w:t>
            </w:r>
            <w:r w:rsidRPr="005D46DE">
              <w:rPr>
                <w:rFonts w:cs="Times New Roman"/>
                <w:color w:val="000000"/>
                <w:lang w:eastAsia="pl-PL"/>
              </w:rPr>
              <w:t>otyczy działań nie mających charakteru aktywizacyjnego, nie przewiduje się określania w nim poziomu efektywności  zatrudnieniowej</w:t>
            </w:r>
            <w:r>
              <w:rPr>
                <w:rFonts w:cs="Times New Roman"/>
                <w:color w:val="000000"/>
                <w:lang w:eastAsia="pl-PL"/>
              </w:rPr>
              <w:t>.</w:t>
            </w:r>
          </w:p>
          <w:p w:rsidR="005C7667" w:rsidRDefault="005C7667" w:rsidP="00BD5D22">
            <w:pPr>
              <w:spacing w:before="120" w:after="40" w:line="240" w:lineRule="auto"/>
              <w:rPr>
                <w:rFonts w:cs="Times New Roman"/>
                <w:color w:val="000000"/>
                <w:lang w:eastAsia="pl-PL"/>
              </w:rPr>
            </w:pPr>
            <w:r>
              <w:rPr>
                <w:rFonts w:cs="Times New Roman"/>
                <w:color w:val="000000"/>
                <w:lang w:eastAsia="pl-PL"/>
              </w:rPr>
              <w:t xml:space="preserve">W projektach realizowanych w typie 6 nie ma zastosowania kryterium efektywności zatrudnieniowej ani efektywności zawodowej. </w:t>
            </w:r>
          </w:p>
          <w:p w:rsidR="0057078D" w:rsidRPr="00111142" w:rsidRDefault="0057078D" w:rsidP="005A0113">
            <w:pPr>
              <w:spacing w:before="120" w:after="40" w:line="240" w:lineRule="auto"/>
              <w:rPr>
                <w:rFonts w:cs="Times New Roman"/>
                <w:color w:val="000000"/>
                <w:lang w:eastAsia="pl-PL"/>
              </w:rPr>
            </w:pPr>
            <w:r w:rsidRPr="009C21B1">
              <w:rPr>
                <w:rFonts w:cs="Times New Roman"/>
                <w:color w:val="000000"/>
                <w:lang w:eastAsia="pl-PL"/>
              </w:rPr>
              <w:t xml:space="preserve">W projektach realizowanych w typie 6 wszystkie podmioty muszą posiadać jednostkę organizacyjną na obszarze województwa </w:t>
            </w:r>
            <w:proofErr w:type="spellStart"/>
            <w:r w:rsidRPr="009C21B1">
              <w:rPr>
                <w:rFonts w:cs="Times New Roman"/>
                <w:color w:val="000000"/>
                <w:lang w:eastAsia="pl-PL"/>
              </w:rPr>
              <w:t>zachodniopomorskiego.</w:t>
            </w:r>
            <w:r w:rsidR="00373686" w:rsidRPr="009C21B1">
              <w:rPr>
                <w:rFonts w:cs="Times New Roman"/>
                <w:color w:val="000000"/>
                <w:lang w:eastAsia="pl-PL"/>
              </w:rPr>
              <w:t>Wsparcie</w:t>
            </w:r>
            <w:proofErr w:type="spellEnd"/>
            <w:r w:rsidR="00373686" w:rsidRPr="009C21B1">
              <w:rPr>
                <w:rFonts w:cs="Times New Roman"/>
                <w:color w:val="000000"/>
                <w:lang w:eastAsia="pl-PL"/>
              </w:rPr>
              <w:t xml:space="preserve"> skierowane jest wyłącznie  do podmiotów</w:t>
            </w:r>
            <w:r w:rsidR="005A0113" w:rsidRPr="009C21B1">
              <w:rPr>
                <w:rFonts w:cs="Times New Roman"/>
                <w:color w:val="000000"/>
                <w:lang w:eastAsia="pl-PL"/>
              </w:rPr>
              <w:t xml:space="preserve"> </w:t>
            </w:r>
            <w:r w:rsidR="00373686" w:rsidRPr="009C21B1">
              <w:rPr>
                <w:rFonts w:eastAsia="Times New Roman" w:cs="Times New Roman"/>
                <w:color w:val="000000"/>
                <w:lang w:eastAsia="pl-PL"/>
              </w:rPr>
              <w:t xml:space="preserve">dotkniętych skutkami COVID-19.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Warunki i planowany zakres stosowania </w:t>
            </w:r>
            <w:proofErr w:type="spellStart"/>
            <w:r w:rsidRPr="004B7ECB">
              <w:rPr>
                <w:rFonts w:eastAsia="Times New Roman" w:cs="Times New Roman"/>
                <w:color w:val="000000"/>
                <w:lang w:eastAsia="pl-PL"/>
              </w:rPr>
              <w:t>cross-financingu</w:t>
            </w:r>
            <w:proofErr w:type="spellEnd"/>
            <w:r w:rsidRPr="004B7ECB">
              <w:rPr>
                <w:rFonts w:eastAsia="Times New Roman" w:cs="Times New Roman"/>
                <w:color w:val="000000"/>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002734ED">
              <w:rPr>
                <w:rFonts w:eastAsia="Times New Roman"/>
                <w:lang w:eastAsia="pl-PL"/>
              </w:rPr>
              <w:t>, 5</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111142" w:rsidTr="00DD5B25">
        <w:trPr>
          <w:trHeight w:val="390"/>
        </w:trPr>
        <w:tc>
          <w:tcPr>
            <w:tcW w:w="851" w:type="dxa"/>
            <w:vMerge w:val="restart"/>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1</w:t>
            </w:r>
            <w:r w:rsidR="005C7667">
              <w:rPr>
                <w:rFonts w:eastAsia="Times New Roman" w:cs="Times New Roman"/>
                <w:lang w:eastAsia="pl-PL"/>
              </w:rPr>
              <w:t>, 6</w:t>
            </w:r>
            <w:r w:rsidRPr="004B7ECB">
              <w:rPr>
                <w:rFonts w:eastAsia="Times New Roman" w:cs="Times New Roman"/>
                <w:lang w:eastAsia="pl-PL"/>
              </w:rPr>
              <w:t xml:space="preserve">: </w:t>
            </w:r>
          </w:p>
          <w:p w:rsidR="001B160F" w:rsidRPr="004B7ECB" w:rsidRDefault="001B160F" w:rsidP="00DD5B25">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rsidR="00DD5B25" w:rsidRDefault="00DD5B25" w:rsidP="009A3D69">
            <w:pPr>
              <w:spacing w:before="120" w:line="240" w:lineRule="auto"/>
              <w:rPr>
                <w:rFonts w:eastAsia="Times New Roman" w:cs="Times New Roman"/>
                <w:iCs/>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p w:rsidR="002734ED" w:rsidRDefault="002734ED" w:rsidP="002734ED">
            <w:pPr>
              <w:spacing w:before="120" w:line="240" w:lineRule="auto"/>
              <w:rPr>
                <w:rFonts w:eastAsia="Times New Roman" w:cs="Times New Roman"/>
                <w:iCs/>
                <w:lang w:eastAsia="pl-PL"/>
              </w:rPr>
            </w:pPr>
            <w:r>
              <w:rPr>
                <w:rFonts w:eastAsia="Times New Roman" w:cs="Times New Roman"/>
                <w:iCs/>
                <w:lang w:eastAsia="pl-PL"/>
              </w:rPr>
              <w:t>Typ projektów 5:</w:t>
            </w:r>
          </w:p>
          <w:p w:rsidR="002734ED" w:rsidRPr="004B7ECB" w:rsidRDefault="002734ED" w:rsidP="002734ED">
            <w:pPr>
              <w:spacing w:before="120" w:line="240" w:lineRule="auto"/>
              <w:rPr>
                <w:rFonts w:eastAsia="Times New Roman" w:cs="Times New Roman"/>
                <w:iCs/>
                <w:lang w:eastAsia="pl-PL"/>
              </w:rPr>
            </w:pPr>
            <w:r>
              <w:rPr>
                <w:rFonts w:eastAsia="Times New Roman" w:cs="Times New Roman"/>
                <w:iCs/>
                <w:lang w:eastAsia="pl-PL"/>
              </w:rPr>
              <w:t>Uproszczone formy rozliczania wydatków nie mają zastosowania.</w:t>
            </w:r>
          </w:p>
          <w:p w:rsidR="002734ED" w:rsidRPr="004B7ECB" w:rsidRDefault="002734ED" w:rsidP="002734ED">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color w:val="000000"/>
                <w:lang w:eastAsia="pl-PL"/>
              </w:rPr>
            </w:pPr>
            <w:r w:rsidRPr="00111142">
              <w:rPr>
                <w:lang w:eastAsia="pl-PL"/>
              </w:rPr>
              <w:t xml:space="preserve">Program pomocowy przygotowany przez ministra właściwego ds. rozwoju regionalnego na podstawie Rozporządzenia Komisji (UE) nr 1407/2013 z 18 grudnia </w:t>
            </w:r>
            <w:r w:rsidRPr="00111142">
              <w:rPr>
                <w:lang w:eastAsia="pl-PL"/>
              </w:rPr>
              <w:br/>
              <w:t xml:space="preserve">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lastRenderedPageBreak/>
              <w:t>Typ projektów 2, 3</w:t>
            </w:r>
            <w:r w:rsidR="00A473FE">
              <w:rPr>
                <w:rFonts w:eastAsia="Times New Roman"/>
                <w:lang w:eastAsia="pl-PL"/>
              </w:rPr>
              <w:t>, 4</w:t>
            </w:r>
            <w:r w:rsidRPr="004B7ECB">
              <w:rPr>
                <w:rFonts w:eastAsia="Times New Roman"/>
                <w:lang w:eastAsia="pl-PL"/>
              </w:rPr>
              <w:t>:</w:t>
            </w:r>
          </w:p>
          <w:p w:rsidR="00DD5B25" w:rsidRPr="00586712" w:rsidRDefault="00DD5B25" w:rsidP="00DD5B25">
            <w:pPr>
              <w:spacing w:before="120" w:after="40" w:line="240" w:lineRule="auto"/>
              <w:rPr>
                <w:rFonts w:eastAsia="Times New Roman"/>
                <w:iCs/>
                <w:lang w:eastAsia="pl-PL"/>
              </w:rPr>
            </w:pPr>
            <w:r w:rsidRPr="004B7ECB">
              <w:rPr>
                <w:rFonts w:eastAsia="Times New Roman"/>
                <w:lang w:eastAsia="pl-PL"/>
              </w:rPr>
              <w:t xml:space="preserve"> </w:t>
            </w:r>
            <w:r w:rsidRPr="004B7ECB">
              <w:rPr>
                <w:rFonts w:eastAsia="Times New Roman"/>
                <w:iCs/>
                <w:lang w:eastAsia="pl-PL"/>
              </w:rPr>
              <w:t xml:space="preserve">85% </w:t>
            </w:r>
            <w:r w:rsidRPr="00586712">
              <w:rPr>
                <w:rFonts w:eastAsia="Times New Roman"/>
                <w:iCs/>
                <w:lang w:eastAsia="pl-PL"/>
              </w:rPr>
              <w:t xml:space="preserve">UE + </w:t>
            </w:r>
            <w:r w:rsidR="00F90D2A" w:rsidRPr="00586712">
              <w:rPr>
                <w:rFonts w:eastAsia="Times New Roman"/>
                <w:iCs/>
                <w:lang w:eastAsia="pl-PL"/>
              </w:rPr>
              <w:t>5</w:t>
            </w:r>
            <w:r w:rsidRPr="00586712">
              <w:rPr>
                <w:rFonts w:eastAsia="Times New Roman"/>
                <w:iCs/>
                <w:lang w:eastAsia="pl-PL"/>
              </w:rPr>
              <w:t>% budżet państwa.</w:t>
            </w:r>
          </w:p>
          <w:p w:rsidR="002734ED" w:rsidRPr="00586712" w:rsidRDefault="002734ED" w:rsidP="002734ED">
            <w:pPr>
              <w:spacing w:before="120" w:after="40" w:line="240" w:lineRule="auto"/>
              <w:rPr>
                <w:rFonts w:eastAsia="Times New Roman"/>
                <w:iCs/>
                <w:lang w:eastAsia="pl-PL"/>
              </w:rPr>
            </w:pPr>
            <w:r w:rsidRPr="00586712">
              <w:rPr>
                <w:rFonts w:eastAsia="Times New Roman"/>
                <w:iCs/>
                <w:lang w:eastAsia="pl-PL"/>
              </w:rPr>
              <w:t>Typ projektów 5:</w:t>
            </w:r>
          </w:p>
          <w:p w:rsidR="002734ED" w:rsidRPr="004B7ECB" w:rsidRDefault="002734ED" w:rsidP="002734ED">
            <w:pPr>
              <w:spacing w:before="120" w:after="40" w:line="240" w:lineRule="auto"/>
              <w:rPr>
                <w:rFonts w:eastAsia="Times New Roman" w:cs="Times New Roman"/>
                <w:color w:val="000000"/>
                <w:lang w:eastAsia="pl-PL"/>
              </w:rPr>
            </w:pPr>
            <w:r w:rsidRPr="00586712">
              <w:rPr>
                <w:rFonts w:eastAsia="Times New Roman"/>
                <w:iCs/>
                <w:lang w:eastAsia="pl-PL"/>
              </w:rPr>
              <w:t xml:space="preserve">85% UE + </w:t>
            </w:r>
            <w:r w:rsidR="00D62E1B" w:rsidRPr="00586712">
              <w:rPr>
                <w:rFonts w:eastAsia="Times New Roman"/>
                <w:iCs/>
                <w:lang w:eastAsia="pl-PL"/>
              </w:rPr>
              <w:t>7</w:t>
            </w:r>
            <w:r w:rsidRPr="00586712">
              <w:rPr>
                <w:rFonts w:eastAsia="Times New Roman"/>
                <w:iCs/>
                <w:lang w:eastAsia="pl-PL"/>
              </w:rPr>
              <w:t>% budżet państwa</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005C7667">
              <w:rPr>
                <w:rFonts w:eastAsia="Times New Roman"/>
                <w:lang w:eastAsia="pl-PL"/>
              </w:rPr>
              <w:t>, 6</w:t>
            </w:r>
            <w:r w:rsidRPr="004B7ECB">
              <w:rPr>
                <w:rFonts w:eastAsia="Times New Roman"/>
                <w:lang w:eastAsia="pl-PL"/>
              </w:rPr>
              <w:t>:</w:t>
            </w:r>
            <w:r w:rsidRPr="004B7ECB">
              <w:rPr>
                <w:rFonts w:eastAsia="Times New Roman" w:cs="Times New Roman"/>
                <w:color w:val="000000"/>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Brak możliwości wnoszenia wkładu własnego</w:t>
            </w:r>
          </w:p>
          <w:p w:rsidR="00DD5B25" w:rsidRPr="00586712" w:rsidRDefault="00DD5B25" w:rsidP="00DD5B25">
            <w:pPr>
              <w:spacing w:before="120" w:after="40" w:line="240" w:lineRule="auto"/>
              <w:rPr>
                <w:rFonts w:eastAsia="Times New Roman"/>
                <w:iCs/>
                <w:lang w:eastAsia="pl-PL"/>
              </w:rPr>
            </w:pPr>
            <w:r w:rsidRPr="004B7ECB">
              <w:rPr>
                <w:rFonts w:eastAsia="Times New Roman"/>
                <w:color w:val="000000"/>
                <w:lang w:eastAsia="pl-PL"/>
              </w:rPr>
              <w:t>Typ projektów 2, 3</w:t>
            </w:r>
            <w:r w:rsidR="00A473FE">
              <w:rPr>
                <w:rFonts w:eastAsia="Times New Roman"/>
                <w:color w:val="000000"/>
                <w:lang w:eastAsia="pl-PL"/>
              </w:rPr>
              <w:t xml:space="preserve">, </w:t>
            </w:r>
            <w:r w:rsidR="00A473FE" w:rsidRPr="00586712">
              <w:rPr>
                <w:rFonts w:eastAsia="Times New Roman"/>
                <w:color w:val="000000"/>
                <w:lang w:eastAsia="pl-PL"/>
              </w:rPr>
              <w:t>4</w:t>
            </w:r>
            <w:r w:rsidRPr="00586712">
              <w:rPr>
                <w:rFonts w:eastAsia="Times New Roman"/>
                <w:color w:val="000000"/>
                <w:lang w:eastAsia="pl-PL"/>
              </w:rPr>
              <w:t xml:space="preserve">: </w:t>
            </w:r>
            <w:r w:rsidR="00F90D2A" w:rsidRPr="00586712">
              <w:rPr>
                <w:rFonts w:eastAsia="Times New Roman"/>
                <w:iCs/>
                <w:lang w:eastAsia="pl-PL"/>
              </w:rPr>
              <w:t>10</w:t>
            </w:r>
            <w:r w:rsidRPr="00586712">
              <w:rPr>
                <w:rFonts w:eastAsia="Times New Roman"/>
                <w:iCs/>
                <w:lang w:eastAsia="pl-PL"/>
              </w:rPr>
              <w:t>%</w:t>
            </w:r>
          </w:p>
          <w:p w:rsidR="002734ED" w:rsidRPr="004B7ECB" w:rsidRDefault="002734ED" w:rsidP="00DD5B25">
            <w:pPr>
              <w:spacing w:before="120" w:after="40" w:line="240" w:lineRule="auto"/>
              <w:rPr>
                <w:rFonts w:eastAsia="Times New Roman" w:cs="Times New Roman"/>
                <w:color w:val="FF0000"/>
                <w:lang w:eastAsia="pl-PL"/>
              </w:rPr>
            </w:pPr>
            <w:r w:rsidRPr="00586712">
              <w:rPr>
                <w:rFonts w:eastAsia="Times New Roman"/>
                <w:iCs/>
                <w:lang w:eastAsia="pl-PL"/>
              </w:rPr>
              <w:t xml:space="preserve">Typ projektów 5: </w:t>
            </w:r>
            <w:r w:rsidR="00D62E1B" w:rsidRPr="00586712">
              <w:rPr>
                <w:rFonts w:eastAsia="Times New Roman"/>
                <w:iCs/>
                <w:lang w:eastAsia="pl-PL"/>
              </w:rPr>
              <w:t>8</w:t>
            </w:r>
            <w:r w:rsidRPr="00586712">
              <w:rPr>
                <w:rFonts w:eastAsia="Times New Roman"/>
                <w:iCs/>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B61D64" w:rsidRDefault="00B61D64" w:rsidP="00B61D64">
            <w:pPr>
              <w:spacing w:before="120" w:after="40" w:line="240" w:lineRule="auto"/>
              <w:jc w:val="both"/>
              <w:rPr>
                <w:rFonts w:ascii="Arial" w:eastAsia="Times New Roman" w:hAnsi="Arial"/>
                <w:lang w:eastAsia="pl-PL"/>
              </w:rPr>
            </w:pPr>
            <w:r w:rsidRPr="00B61D64">
              <w:rPr>
                <w:rFonts w:eastAsia="Times New Roman"/>
                <w:color w:val="000000"/>
                <w:lang w:eastAsia="pl-PL"/>
              </w:rPr>
              <w:t xml:space="preserve">Minimalna wartość projektów </w:t>
            </w:r>
            <w:proofErr w:type="spellStart"/>
            <w:r w:rsidRPr="00B61D64">
              <w:rPr>
                <w:rFonts w:eastAsia="Times New Roman"/>
                <w:color w:val="000000"/>
                <w:lang w:eastAsia="pl-PL"/>
              </w:rPr>
              <w:t>realiowanych</w:t>
            </w:r>
            <w:proofErr w:type="spellEnd"/>
            <w:r w:rsidRPr="00B61D64">
              <w:rPr>
                <w:rFonts w:eastAsia="Times New Roman"/>
                <w:color w:val="000000"/>
                <w:lang w:eastAsia="pl-PL"/>
              </w:rPr>
              <w:t xml:space="preserve">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B61D64" w:rsidP="00DD5B25">
            <w:pPr>
              <w:spacing w:before="120" w:after="40" w:line="240" w:lineRule="auto"/>
              <w:rPr>
                <w:rFonts w:eastAsia="Times New Roman" w:cs="Times New Roman"/>
                <w:color w:val="000000"/>
                <w:lang w:eastAsia="pl-PL"/>
              </w:rPr>
            </w:pPr>
            <w:r w:rsidRPr="00B61D64">
              <w:rPr>
                <w:rFonts w:eastAsia="Times New Roman"/>
                <w:color w:val="000000"/>
                <w:lang w:eastAsia="pl-PL"/>
              </w:rPr>
              <w:t xml:space="preserve">Minimalna wartość projektów </w:t>
            </w:r>
            <w:proofErr w:type="spellStart"/>
            <w:r w:rsidRPr="00B61D64">
              <w:rPr>
                <w:rFonts w:eastAsia="Times New Roman"/>
                <w:color w:val="000000"/>
                <w:lang w:eastAsia="pl-PL"/>
              </w:rPr>
              <w:t>realiowanych</w:t>
            </w:r>
            <w:proofErr w:type="spellEnd"/>
            <w:r w:rsidRPr="00B61D64">
              <w:rPr>
                <w:rFonts w:eastAsia="Times New Roman"/>
                <w:color w:val="000000"/>
                <w:lang w:eastAsia="pl-PL"/>
              </w:rPr>
              <w:t xml:space="preserve"> w ramach typu 1 nie może być niższa niż 100 000 EUR przeliczone na PLN zgodnie z </w:t>
            </w:r>
            <w:r w:rsidRPr="00270631">
              <w:rPr>
                <w:rFonts w:eastAsia="Times New Roman"/>
                <w:color w:val="000000"/>
                <w:lang w:eastAsia="pl-PL"/>
              </w:rPr>
              <w:t>Wytycznymi</w:t>
            </w:r>
            <w:r w:rsidRPr="00B61D64">
              <w:rPr>
                <w:rFonts w:eastAsia="Times New Roman"/>
                <w:color w:val="000000"/>
                <w:lang w:eastAsia="pl-PL"/>
              </w:rPr>
              <w:t xml:space="preserve"> </w:t>
            </w:r>
            <w:r w:rsidRPr="00270631">
              <w:rPr>
                <w:rFonts w:eastAsia="Times New Roman"/>
                <w:color w:val="000000"/>
                <w:lang w:eastAsia="pl-PL"/>
              </w:rPr>
              <w:t>Ministra Rozwoju i Finansów</w:t>
            </w:r>
            <w:r w:rsidRPr="00B61D64">
              <w:rPr>
                <w:rFonts w:eastAsia="Times New Roman"/>
                <w:color w:val="000000"/>
                <w:lang w:eastAsia="pl-PL"/>
              </w:rPr>
              <w:t xml:space="preserve"> </w:t>
            </w:r>
            <w:r w:rsidRPr="00270631">
              <w:rPr>
                <w:rFonts w:eastAsia="Times New Roman"/>
                <w:color w:val="000000"/>
                <w:lang w:eastAsia="pl-PL"/>
              </w:rPr>
              <w:t>w zakresie</w:t>
            </w:r>
            <w:r w:rsidRPr="00B61D64">
              <w:rPr>
                <w:rFonts w:eastAsia="Times New Roman"/>
                <w:color w:val="000000"/>
                <w:lang w:eastAsia="pl-PL"/>
              </w:rPr>
              <w:t xml:space="preserve"> </w:t>
            </w:r>
            <w:r w:rsidRPr="00270631">
              <w:rPr>
                <w:rFonts w:eastAsia="Times New Roman"/>
                <w:color w:val="000000"/>
                <w:lang w:eastAsia="pl-PL"/>
              </w:rPr>
              <w:t>kwalifikowalności</w:t>
            </w:r>
            <w:r w:rsidRPr="00B61D64">
              <w:rPr>
                <w:rFonts w:eastAsia="Times New Roman"/>
                <w:color w:val="000000"/>
                <w:lang w:eastAsia="pl-PL"/>
              </w:rPr>
              <w:t xml:space="preserve"> wydatków </w:t>
            </w:r>
            <w:r w:rsidRPr="00270631">
              <w:rPr>
                <w:rFonts w:eastAsia="Times New Roman"/>
                <w:color w:val="000000"/>
                <w:lang w:eastAsia="pl-PL"/>
              </w:rPr>
              <w:t>w ramach Europejskiego Funduszu Rozwoju Regionalnego, Europejskiego Funduszu Społecznego</w:t>
            </w:r>
            <w:r w:rsidRPr="00B61D64">
              <w:rPr>
                <w:rFonts w:eastAsia="Times New Roman"/>
                <w:color w:val="000000"/>
                <w:lang w:eastAsia="pl-PL"/>
              </w:rPr>
              <w:t xml:space="preserve"> </w:t>
            </w:r>
            <w:r w:rsidRPr="00270631">
              <w:rPr>
                <w:rFonts w:eastAsia="Times New Roman"/>
                <w:color w:val="000000"/>
                <w:lang w:eastAsia="pl-PL"/>
              </w:rPr>
              <w:t>oraz</w:t>
            </w:r>
            <w:r w:rsidRPr="00B61D64">
              <w:rPr>
                <w:rFonts w:eastAsia="Times New Roman"/>
                <w:color w:val="000000"/>
                <w:lang w:eastAsia="pl-PL"/>
              </w:rPr>
              <w:t xml:space="preserve"> </w:t>
            </w:r>
            <w:r w:rsidRPr="00270631">
              <w:rPr>
                <w:rFonts w:eastAsia="Times New Roman"/>
                <w:color w:val="000000"/>
                <w:lang w:eastAsia="pl-PL"/>
              </w:rPr>
              <w:t>Funduszu Spójności</w:t>
            </w:r>
            <w:r w:rsidRPr="00B61D64">
              <w:rPr>
                <w:rFonts w:eastAsia="Times New Roman"/>
                <w:color w:val="000000"/>
                <w:lang w:eastAsia="pl-PL"/>
              </w:rPr>
              <w:t xml:space="preserve"> </w:t>
            </w:r>
            <w:r w:rsidRPr="00270631">
              <w:rPr>
                <w:rFonts w:eastAsia="Times New Roman"/>
                <w:color w:val="000000"/>
                <w:lang w:eastAsia="pl-PL"/>
              </w:rPr>
              <w:t>na lata 2014-2020</w:t>
            </w:r>
            <w:r>
              <w:rPr>
                <w:rFonts w:eastAsia="Times New Roman"/>
                <w:color w:val="000000"/>
                <w:lang w:eastAsia="pl-PL"/>
              </w:rPr>
              <w:t>.</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tblPr>
      <w:tblGrid>
        <w:gridCol w:w="851"/>
        <w:gridCol w:w="13758"/>
      </w:tblGrid>
      <w:tr w:rsidR="00DD5B25" w:rsidRPr="00111142"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6" w:name="_Toc437598437"/>
            <w:bookmarkStart w:id="17" w:name="_Toc53388635"/>
            <w:r w:rsidRPr="004B7ECB">
              <w:rPr>
                <w:rFonts w:eastAsia="Times New Roman" w:cs="Times New Roman"/>
                <w:bCs/>
                <w:color w:val="000000"/>
                <w:lang w:eastAsia="pl-PL"/>
              </w:rPr>
              <w:lastRenderedPageBreak/>
              <w:t>6.6 Programy zapewnienia i zwiększenia dostępu do opieki nad dziećmi w wieku do lat 3</w:t>
            </w:r>
            <w:bookmarkEnd w:id="16"/>
            <w:bookmarkEnd w:id="17"/>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111142"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9"/>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w:t>
            </w:r>
            <w:r w:rsidR="002734ED">
              <w:rPr>
                <w:rFonts w:eastAsia="Times New Roman"/>
                <w:lang w:eastAsia="pl-PL"/>
              </w:rPr>
              <w:t xml:space="preserve"> oraz jego utrzymanie</w:t>
            </w:r>
            <w:r w:rsidRPr="004B7ECB">
              <w:rPr>
                <w:rFonts w:eastAsia="Times New Roman"/>
                <w:lang w:eastAsia="pl-PL"/>
              </w:rPr>
              <w:t xml:space="preserve">.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2"/>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111142" w:rsidTr="00DD5B25">
        <w:trPr>
          <w:trHeight w:val="255"/>
        </w:trPr>
        <w:tc>
          <w:tcPr>
            <w:tcW w:w="851" w:type="dxa"/>
            <w:tcBorders>
              <w:top w:val="nil"/>
              <w:left w:val="nil"/>
              <w:bottom w:val="nil"/>
              <w:right w:val="nil"/>
            </w:tcBorders>
            <w:shd w:val="clear" w:color="auto" w:fill="auto"/>
            <w:noWrap/>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111142"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rsidR="00DD5B25"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p w:rsidR="00F06B41" w:rsidRDefault="00F06B41" w:rsidP="00F06B41">
            <w:pPr>
              <w:numPr>
                <w:ilvl w:val="0"/>
                <w:numId w:val="20"/>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r w:rsidRPr="00A462B3">
              <w:rPr>
                <w:rFonts w:eastAsia="Times New Roman" w:cs="Times New Roman"/>
                <w:color w:val="000000"/>
                <w:lang w:eastAsia="pl-PL"/>
              </w:rPr>
              <w:t>.</w:t>
            </w:r>
          </w:p>
          <w:p w:rsidR="00DD5B25" w:rsidRPr="004B7ECB" w:rsidRDefault="00F06B41" w:rsidP="00900051">
            <w:pPr>
              <w:numPr>
                <w:ilvl w:val="0"/>
                <w:numId w:val="2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rsidR="00DD5B25" w:rsidRPr="00111142" w:rsidRDefault="00DD5B25" w:rsidP="00900051">
            <w:pPr>
              <w:pStyle w:val="Akapitzlist"/>
              <w:numPr>
                <w:ilvl w:val="0"/>
                <w:numId w:val="18"/>
              </w:numPr>
              <w:spacing w:before="60" w:after="60" w:line="240" w:lineRule="auto"/>
              <w:ind w:left="356" w:hanging="284"/>
              <w:rPr>
                <w:rFonts w:eastAsia="Times New Roman"/>
                <w:szCs w:val="20"/>
                <w:lang w:val="pl-PL" w:eastAsia="pl-PL"/>
              </w:rPr>
            </w:pPr>
            <w:r w:rsidRPr="00111142">
              <w:rPr>
                <w:rFonts w:eastAsia="Times New Roman"/>
                <w:szCs w:val="20"/>
                <w:lang w:val="pl-PL" w:eastAsia="pl-PL"/>
              </w:rPr>
              <w:t>Tworzenie nowych miejsc opieki nad dziećmi do lat 3, w tym dostosowanych do potrzeb dzieci z niepełnosprawnościami w istniejących lub nowo tworzonych formach opieki (żłobki i kluby dziecięce oraz w ramach instytucji opiekuna dziennego), w tym m.in.:</w:t>
            </w:r>
          </w:p>
          <w:p w:rsidR="00DD5B25" w:rsidRPr="00111142" w:rsidRDefault="00DD5B25" w:rsidP="00900051">
            <w:pPr>
              <w:pStyle w:val="Akapitzlist"/>
              <w:numPr>
                <w:ilvl w:val="3"/>
                <w:numId w:val="62"/>
              </w:numPr>
              <w:spacing w:before="60" w:after="60" w:line="240" w:lineRule="auto"/>
              <w:ind w:left="356" w:hanging="284"/>
              <w:rPr>
                <w:rFonts w:eastAsia="Times New Roman"/>
                <w:szCs w:val="20"/>
                <w:lang w:val="pl-PL" w:eastAsia="pl-PL"/>
              </w:rPr>
            </w:pPr>
            <w:r w:rsidRPr="00111142">
              <w:rPr>
                <w:rFonts w:eastAsia="Times New Roman"/>
                <w:szCs w:val="20"/>
                <w:lang w:val="pl-PL" w:eastAsia="pl-PL"/>
              </w:rPr>
              <w:t>dostosowanie pomieszczeń do potrzeb dzieci, w tym do wymogów budowl</w:t>
            </w:r>
            <w:r w:rsidR="004F5524" w:rsidRPr="00111142">
              <w:rPr>
                <w:rFonts w:eastAsia="Times New Roman"/>
                <w:szCs w:val="20"/>
                <w:lang w:val="pl-PL" w:eastAsia="pl-PL"/>
              </w:rPr>
              <w:t>a</w:t>
            </w:r>
            <w:r w:rsidRPr="00111142">
              <w:rPr>
                <w:rFonts w:eastAsia="Times New Roman"/>
                <w:szCs w:val="20"/>
                <w:lang w:val="pl-PL" w:eastAsia="pl-PL"/>
              </w:rPr>
              <w:t>nych, sanitarno-higienicznych, bezpieczeństwa przeciwpożarowego, organizacja kuchni, stołówek, szatni zgodnie z koncepcją uniwersalnego projektowania itp.</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val="pl-PL" w:eastAsia="pl-PL"/>
              </w:rPr>
            </w:pPr>
            <w:r w:rsidRPr="00111142">
              <w:rPr>
                <w:rFonts w:eastAsia="Times New Roman"/>
                <w:szCs w:val="20"/>
                <w:lang w:val="pl-PL" w:eastAsia="pl-PL"/>
              </w:rPr>
              <w:t>zakup i montaż wyposażenia (w tym m. in. meble, wyposażenie wypoczynkowe, wyposażenie sanitarne, zabawki)</w:t>
            </w:r>
            <w:r w:rsidR="00CB7C09" w:rsidRPr="00111142">
              <w:rPr>
                <w:rFonts w:eastAsia="Times New Roman"/>
                <w:szCs w:val="20"/>
                <w:lang w:val="pl-PL" w:eastAsia="pl-PL"/>
              </w:rPr>
              <w:t>;</w:t>
            </w:r>
          </w:p>
          <w:p w:rsidR="00DD5B25" w:rsidRPr="00111142" w:rsidRDefault="00DD5B25" w:rsidP="00900051">
            <w:pPr>
              <w:pStyle w:val="Akapitzlist"/>
              <w:numPr>
                <w:ilvl w:val="3"/>
                <w:numId w:val="62"/>
              </w:numPr>
              <w:spacing w:before="60" w:after="60" w:line="240" w:lineRule="auto"/>
              <w:ind w:left="356" w:hanging="284"/>
              <w:contextualSpacing w:val="0"/>
              <w:rPr>
                <w:rFonts w:eastAsia="Times New Roman"/>
                <w:szCs w:val="20"/>
                <w:lang w:val="pl-PL" w:eastAsia="pl-PL"/>
              </w:rPr>
            </w:pPr>
            <w:r w:rsidRPr="00111142">
              <w:rPr>
                <w:rFonts w:eastAsia="Times New Roman"/>
                <w:szCs w:val="20"/>
                <w:lang w:val="pl-PL"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DD5B25" w:rsidRPr="00111142" w:rsidRDefault="00DD5B25" w:rsidP="00900051">
            <w:pPr>
              <w:pStyle w:val="Akapitzlist"/>
              <w:numPr>
                <w:ilvl w:val="3"/>
                <w:numId w:val="62"/>
              </w:numPr>
              <w:spacing w:before="60" w:after="60"/>
              <w:ind w:left="356" w:hanging="284"/>
              <w:rPr>
                <w:rFonts w:eastAsia="Times New Roman"/>
                <w:szCs w:val="20"/>
                <w:lang w:val="pl-PL" w:eastAsia="pl-PL"/>
              </w:rPr>
            </w:pPr>
            <w:r w:rsidRPr="00111142">
              <w:rPr>
                <w:rFonts w:eastAsia="Times New Roman"/>
                <w:szCs w:val="20"/>
                <w:lang w:val="pl-PL" w:eastAsia="pl-PL"/>
              </w:rPr>
              <w:t xml:space="preserve">wyposażenie i montaż placu zabaw wraz z bezpieczną nawierzchnią i ogrodzeniem; </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val="pl-PL" w:eastAsia="pl-PL"/>
              </w:rPr>
            </w:pPr>
            <w:r w:rsidRPr="00111142">
              <w:rPr>
                <w:rFonts w:eastAsia="Times New Roman"/>
                <w:szCs w:val="20"/>
                <w:lang w:val="pl-PL" w:eastAsia="pl-PL"/>
              </w:rPr>
              <w:t>modyfikacja przestrzeni wspierająca rozwój psychoruchowy i poznawczy dzieci;</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val="pl-PL" w:eastAsia="pl-PL"/>
              </w:rPr>
            </w:pPr>
            <w:r w:rsidRPr="00111142">
              <w:rPr>
                <w:rFonts w:eastAsia="Times New Roman"/>
                <w:szCs w:val="20"/>
                <w:lang w:val="pl-PL" w:eastAsia="pl-PL"/>
              </w:rPr>
              <w:t>zapewnienie bieżącego funkcjonowania utworzonego miejsca opieki nad dziećmi do lat 3, w tym: koszty wynagrodzenia personelu zatrudnionego w miejscu opieki nad dziećmi do lat 3, koszty opłat za wyżywienie i pobyt dziecka</w:t>
            </w:r>
            <w:r w:rsidR="007808E5" w:rsidRPr="00111142">
              <w:rPr>
                <w:rFonts w:eastAsia="Times New Roman"/>
                <w:szCs w:val="20"/>
                <w:lang w:val="pl-PL" w:eastAsia="pl-PL"/>
              </w:rPr>
              <w:t>;</w:t>
            </w:r>
          </w:p>
          <w:p w:rsidR="0018230C"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val="pl-PL" w:eastAsia="pl-PL"/>
              </w:rPr>
            </w:pPr>
            <w:r w:rsidRPr="00111142">
              <w:rPr>
                <w:rFonts w:eastAsia="Times New Roman"/>
                <w:szCs w:val="20"/>
                <w:lang w:val="pl-PL" w:eastAsia="pl-PL"/>
              </w:rPr>
              <w:t>Finansowanie kosztów przeszkolenia i zdobycia kwalifikacji dla osób planujących zajęcie się opieką nad dziećmi do lat 3 w formie pracownika żłobka/klubu dziecięcego, opiekuna dziennego.</w:t>
            </w:r>
          </w:p>
          <w:p w:rsidR="007808E5" w:rsidRPr="00111142" w:rsidRDefault="0018230C" w:rsidP="00900051">
            <w:pPr>
              <w:pStyle w:val="Akapitzlist"/>
              <w:numPr>
                <w:ilvl w:val="3"/>
                <w:numId w:val="62"/>
              </w:numPr>
              <w:spacing w:before="60" w:after="60" w:line="240" w:lineRule="auto"/>
              <w:ind w:left="358" w:hanging="284"/>
              <w:contextualSpacing w:val="0"/>
              <w:rPr>
                <w:rFonts w:eastAsia="Times New Roman"/>
                <w:szCs w:val="20"/>
                <w:lang w:val="pl-PL" w:eastAsia="pl-PL"/>
              </w:rPr>
            </w:pPr>
            <w:r w:rsidRPr="00111142">
              <w:rPr>
                <w:rFonts w:eastAsia="Times New Roman"/>
                <w:szCs w:val="20"/>
                <w:lang w:val="pl-PL" w:eastAsia="pl-PL"/>
              </w:rPr>
              <w:t>Finansowanie kosztów podniesienia kwalifikacji sprawujących opiekę nad dziećmi do lat 3 w formie pracownika żłobka/klubu dziecięcego, opiekuna dziennego</w:t>
            </w:r>
            <w:r w:rsidR="007808E5" w:rsidRPr="00111142">
              <w:rPr>
                <w:rFonts w:eastAsia="Times New Roman"/>
                <w:szCs w:val="20"/>
                <w:lang w:val="pl-PL" w:eastAsia="pl-PL"/>
              </w:rPr>
              <w:t>.</w:t>
            </w:r>
          </w:p>
          <w:p w:rsidR="00DD5B25" w:rsidRPr="00111142" w:rsidRDefault="00DD5B25" w:rsidP="00900051">
            <w:pPr>
              <w:pStyle w:val="Akapitzlist"/>
              <w:numPr>
                <w:ilvl w:val="3"/>
                <w:numId w:val="62"/>
              </w:numPr>
              <w:spacing w:before="60" w:after="60" w:line="240" w:lineRule="auto"/>
              <w:ind w:left="358" w:hanging="284"/>
              <w:contextualSpacing w:val="0"/>
              <w:rPr>
                <w:rFonts w:eastAsia="Times New Roman"/>
                <w:szCs w:val="20"/>
                <w:lang w:val="pl-PL" w:eastAsia="pl-PL"/>
              </w:rPr>
            </w:pPr>
            <w:r w:rsidRPr="00111142">
              <w:rPr>
                <w:rFonts w:eastAsia="Times New Roman"/>
                <w:szCs w:val="20"/>
                <w:lang w:val="pl-PL" w:eastAsia="pl-PL"/>
              </w:rPr>
              <w:t>inne wydatki o ile są niezbędne do prawidłowego funkcjonowania miejsca opieki nad dziećmi do lat 3.</w:t>
            </w:r>
          </w:p>
          <w:p w:rsidR="00DD5B25" w:rsidRPr="004B7ECB"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 xml:space="preserve">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w:t>
            </w:r>
            <w:r w:rsidRPr="004B7ECB">
              <w:rPr>
                <w:rFonts w:eastAsia="Times New Roman" w:cs="Times New Roman"/>
                <w:color w:val="000000"/>
                <w:lang w:eastAsia="pl-PL"/>
              </w:rPr>
              <w:lastRenderedPageBreak/>
              <w:t>oparciu o indywidualnie przeprowadzoną diagnozę.</w:t>
            </w:r>
          </w:p>
          <w:p w:rsidR="00DD5B25"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poprzez pokrycie kosztów opłat za pobyt dziecka w żłobku, klubie dziecięcym lub u opiekuna dziennego, ponoszonych przez opiekunów dzieci lub pokrycie kosztów wynagrodzenia niani ponoszonych przez opiekunów dzieci do lat 3.</w:t>
            </w:r>
          </w:p>
          <w:p w:rsidR="00DD5B25" w:rsidRPr="004B7ECB" w:rsidRDefault="00DD5B25" w:rsidP="00DD5B25">
            <w:pPr>
              <w:spacing w:before="60" w:after="60" w:line="240" w:lineRule="auto"/>
              <w:ind w:left="72"/>
              <w:rPr>
                <w:rFonts w:eastAsia="Times New Roman" w:cs="Times New Roman"/>
                <w:lang w:eastAsia="pl-PL"/>
              </w:rPr>
            </w:pPr>
          </w:p>
        </w:tc>
      </w:tr>
      <w:tr w:rsidR="00DD5B25" w:rsidRPr="00111142"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CB7C09">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C42F6" w:rsidRPr="00111142" w:rsidRDefault="00DD5B25" w:rsidP="006A5F87">
            <w:pPr>
              <w:pStyle w:val="Akapitzlist"/>
              <w:numPr>
                <w:ilvl w:val="6"/>
                <w:numId w:val="214"/>
              </w:numPr>
              <w:spacing w:before="120" w:after="40" w:line="240" w:lineRule="auto"/>
              <w:rPr>
                <w:lang w:val="pl-PL" w:eastAsia="en-US"/>
              </w:rPr>
            </w:pPr>
            <w:r w:rsidRPr="00111142">
              <w:rPr>
                <w:rFonts w:eastAsia="Times New Roman"/>
                <w:szCs w:val="20"/>
                <w:lang w:val="pl-PL" w:eastAsia="pl-PL"/>
              </w:rPr>
              <w:t xml:space="preserve">Osoby bezrobotne </w:t>
            </w:r>
            <w:r w:rsidR="001C42F6" w:rsidRPr="00111142">
              <w:rPr>
                <w:lang w:val="pl-PL" w:eastAsia="en-US"/>
              </w:rPr>
              <w:t>pozostające poza rynkiem pracy ze względu na obowiązek opieki nad dziećmi do lat 3, w tym osoby, które przerwały karierę zawodową ze względu na urodzenie dziecka</w:t>
            </w:r>
          </w:p>
          <w:p w:rsidR="00DD5B25" w:rsidRPr="00111142" w:rsidRDefault="001C42F6" w:rsidP="006A5F87">
            <w:pPr>
              <w:pStyle w:val="Akapitzlist"/>
              <w:numPr>
                <w:ilvl w:val="6"/>
                <w:numId w:val="214"/>
              </w:numPr>
              <w:spacing w:before="120" w:after="40" w:line="240" w:lineRule="auto"/>
              <w:rPr>
                <w:rFonts w:eastAsia="Times New Roman"/>
                <w:szCs w:val="20"/>
                <w:lang w:val="pl-PL" w:eastAsia="pl-PL"/>
              </w:rPr>
            </w:pPr>
            <w:r w:rsidRPr="00111142">
              <w:rPr>
                <w:rFonts w:eastAsia="Times New Roman"/>
                <w:szCs w:val="20"/>
                <w:lang w:val="pl-PL" w:eastAsia="pl-PL"/>
              </w:rPr>
              <w:t>O</w:t>
            </w:r>
            <w:r w:rsidR="00DD5B25" w:rsidRPr="00111142">
              <w:rPr>
                <w:rFonts w:eastAsia="Times New Roman"/>
                <w:szCs w:val="20"/>
                <w:lang w:val="pl-PL" w:eastAsia="pl-PL"/>
              </w:rPr>
              <w:t>soby bierne zawodowo</w:t>
            </w:r>
            <w:r w:rsidR="00DE34D6" w:rsidRPr="00111142">
              <w:rPr>
                <w:rFonts w:eastAsia="Times New Roman"/>
                <w:szCs w:val="20"/>
                <w:lang w:val="pl-PL" w:eastAsia="pl-PL"/>
              </w:rPr>
              <w:t xml:space="preserve"> </w:t>
            </w:r>
            <w:r w:rsidR="00DD5B25" w:rsidRPr="00111142">
              <w:rPr>
                <w:rFonts w:eastAsia="Times New Roman"/>
                <w:szCs w:val="20"/>
                <w:lang w:val="pl-PL" w:eastAsia="pl-PL"/>
              </w:rPr>
              <w:t xml:space="preserve"> pozostające poza rynkiem pracy ze względu na obowiązek opieki nad dziećmi do lat 3, w tym osoby, które przerwały karierę zawodową ze względu na urodzenie dziecka lub przebywające na urlopie wychowawczym w rozumieniu ustawy z dnia 26 czerwca 1974 r. – Kodeks pracy </w:t>
            </w:r>
          </w:p>
          <w:p w:rsidR="00DD5B25" w:rsidRPr="00111142" w:rsidRDefault="00DD5B25" w:rsidP="006A5F87">
            <w:pPr>
              <w:pStyle w:val="Akapitzlist"/>
              <w:numPr>
                <w:ilvl w:val="6"/>
                <w:numId w:val="214"/>
              </w:numPr>
              <w:spacing w:before="120" w:after="40" w:line="240" w:lineRule="auto"/>
              <w:rPr>
                <w:rFonts w:eastAsia="Times New Roman"/>
                <w:szCs w:val="20"/>
                <w:lang w:val="pl-PL" w:eastAsia="pl-PL"/>
              </w:rPr>
            </w:pPr>
            <w:r w:rsidRPr="00111142">
              <w:rPr>
                <w:rFonts w:eastAsia="Times New Roman"/>
                <w:szCs w:val="20"/>
                <w:lang w:val="pl-PL" w:eastAsia="pl-PL"/>
              </w:rPr>
              <w:t>Osoby pracujące opiekujące się dziećmi do lat 3, będące w trakcie przerwy związanej z urodzeniem lub wychowaniem dziecka i przebywające na urlopie macierzyńskim lub rodzicielskim w rozumieniu ustawy z dnia 26 czerwca 1974 r. – Kodeks pracy.</w:t>
            </w:r>
          </w:p>
          <w:p w:rsidR="00BD5D22" w:rsidRDefault="00402576" w:rsidP="006A5F87">
            <w:pPr>
              <w:pStyle w:val="Akapitzlist"/>
              <w:numPr>
                <w:ilvl w:val="6"/>
                <w:numId w:val="214"/>
              </w:numPr>
              <w:spacing w:before="120" w:after="40" w:line="240" w:lineRule="auto"/>
              <w:rPr>
                <w:rFonts w:eastAsia="Times New Roman"/>
                <w:szCs w:val="20"/>
                <w:lang w:val="pl-PL" w:eastAsia="pl-PL"/>
              </w:rPr>
            </w:pPr>
            <w:r w:rsidRPr="00111142">
              <w:rPr>
                <w:rFonts w:eastAsia="Times New Roman"/>
                <w:szCs w:val="20"/>
                <w:lang w:val="pl-PL" w:eastAsia="pl-PL"/>
              </w:rPr>
              <w:t>Osoby zajmujące się lub planujące zająć się zawodowo opieką nad dziećmi do lat 3.</w:t>
            </w:r>
          </w:p>
          <w:p w:rsidR="002734ED" w:rsidRPr="00111142" w:rsidRDefault="002734ED" w:rsidP="006A5F87">
            <w:pPr>
              <w:pStyle w:val="Akapitzlist"/>
              <w:numPr>
                <w:ilvl w:val="6"/>
                <w:numId w:val="214"/>
              </w:numPr>
              <w:spacing w:before="120" w:after="40" w:line="240" w:lineRule="auto"/>
              <w:rPr>
                <w:rFonts w:eastAsia="Times New Roman"/>
                <w:szCs w:val="20"/>
                <w:lang w:val="pl-PL" w:eastAsia="pl-PL"/>
              </w:rPr>
            </w:pPr>
            <w:r>
              <w:rPr>
                <w:rFonts w:eastAsia="Times New Roman"/>
                <w:szCs w:val="20"/>
                <w:lang w:val="pl-PL" w:eastAsia="pl-PL"/>
              </w:rPr>
              <w:t>O</w:t>
            </w:r>
            <w:r w:rsidRPr="00CA0390">
              <w:rPr>
                <w:rFonts w:eastAsia="Times New Roman"/>
                <w:szCs w:val="20"/>
                <w:lang w:val="pl-PL" w:eastAsia="pl-PL"/>
              </w:rPr>
              <w:t>soby pracujące sprawujące opiekę nad dziećmi do lat 3</w:t>
            </w:r>
            <w:r>
              <w:rPr>
                <w:rFonts w:eastAsia="Times New Roman"/>
                <w:szCs w:val="20"/>
                <w:lang w:val="pl-PL" w:eastAsia="pl-PL"/>
              </w:rPr>
              <w:t>.</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111142"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ED1B03" w:rsidP="00BC4AF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336F75">
              <w:rPr>
                <w:rFonts w:eastAsia="Times New Roman" w:cs="Times New Roman"/>
                <w:color w:val="000000"/>
                <w:lang w:eastAsia="pl-PL"/>
              </w:rPr>
              <w:t xml:space="preserve"> </w:t>
            </w:r>
            <w:r w:rsidR="00BC4AFA">
              <w:rPr>
                <w:rFonts w:eastAsia="Times New Roman" w:cs="Times New Roman"/>
                <w:color w:val="000000"/>
                <w:lang w:eastAsia="pl-PL"/>
              </w:rPr>
              <w:t xml:space="preserve">15 850 000 </w:t>
            </w:r>
            <w:r w:rsidR="00336F75">
              <w:rPr>
                <w:rFonts w:eastAsia="Times New Roman" w:cs="Times New Roman"/>
                <w:color w:val="000000"/>
                <w:lang w:eastAsia="pl-PL"/>
              </w:rPr>
              <w:t>EUR</w:t>
            </w:r>
          </w:p>
        </w:tc>
      </w:tr>
      <w:tr w:rsidR="00DD5B25" w:rsidRPr="00111142"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111142"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402576" w:rsidRDefault="00402576" w:rsidP="00A473FE">
            <w:pPr>
              <w:spacing w:before="60" w:after="60" w:line="240" w:lineRule="auto"/>
              <w:rPr>
                <w:rFonts w:eastAsia="Times New Roman" w:cs="Times New Roman"/>
                <w:lang w:eastAsia="pl-PL"/>
              </w:rPr>
            </w:pPr>
          </w:p>
          <w:p w:rsidR="00A473FE" w:rsidRPr="005E489A" w:rsidRDefault="00A473FE" w:rsidP="00A473FE">
            <w:pPr>
              <w:pStyle w:val="Tekstkomentarza"/>
              <w:rPr>
                <w:lang w:val="pl-PL" w:eastAsia="en-US"/>
              </w:rPr>
            </w:pPr>
            <w:r w:rsidRPr="005E489A">
              <w:rPr>
                <w:lang w:val="pl-PL" w:eastAsia="en-US"/>
              </w:rPr>
              <w:t>Typ projektów 1,2 – tryb konkursowy</w:t>
            </w:r>
          </w:p>
          <w:p w:rsidR="00A473FE" w:rsidRPr="005E489A" w:rsidRDefault="00D96A51" w:rsidP="00A473FE">
            <w:pPr>
              <w:pStyle w:val="Tekstkomentarza"/>
              <w:rPr>
                <w:lang w:val="pl-PL" w:eastAsia="en-US"/>
              </w:rPr>
            </w:pPr>
            <w:r w:rsidRPr="005E489A">
              <w:rPr>
                <w:lang w:val="pl-PL" w:eastAsia="en-US"/>
              </w:rPr>
              <w:t>Typ proj</w:t>
            </w:r>
            <w:r w:rsidR="00A473FE" w:rsidRPr="005E489A">
              <w:rPr>
                <w:lang w:val="pl-PL" w:eastAsia="en-US"/>
              </w:rPr>
              <w:t>e</w:t>
            </w:r>
            <w:r w:rsidRPr="005E489A">
              <w:rPr>
                <w:lang w:val="pl-PL" w:eastAsia="en-US"/>
              </w:rPr>
              <w:t>k</w:t>
            </w:r>
            <w:r w:rsidR="00A473FE" w:rsidRPr="005E489A">
              <w:rPr>
                <w:lang w:val="pl-PL" w:eastAsia="en-US"/>
              </w:rPr>
              <w:t>tów 3 – tryb pozakonkursowy</w:t>
            </w:r>
          </w:p>
          <w:p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725C75">
            <w:pPr>
              <w:ind w:left="72"/>
            </w:pPr>
          </w:p>
          <w:p w:rsidR="0018230C" w:rsidRPr="00402576" w:rsidRDefault="0018230C" w:rsidP="0018230C">
            <w:pPr>
              <w:spacing w:before="60" w:after="60" w:line="240" w:lineRule="auto"/>
              <w:rPr>
                <w:rFonts w:eastAsia="Times New Roman" w:cs="Times New Roman"/>
                <w:lang w:eastAsia="pl-PL"/>
              </w:rPr>
            </w:pPr>
            <w:r w:rsidRPr="00111142">
              <w:t>Wsparcie w postaci przeszkolenia</w:t>
            </w:r>
            <w:r w:rsidR="00C6194F" w:rsidRPr="00111142">
              <w:t>,</w:t>
            </w:r>
            <w:r w:rsidRPr="00111142">
              <w:t xml:space="preserve">  zdobycia</w:t>
            </w:r>
            <w:r w:rsidR="00E03204" w:rsidRPr="00111142">
              <w:t xml:space="preserve"> i uzupełnienia</w:t>
            </w:r>
            <w:r w:rsidRPr="00111142">
              <w:t xml:space="preserve"> kwalifikacji </w:t>
            </w:r>
            <w:r w:rsidRPr="00402576">
              <w:rPr>
                <w:rFonts w:eastAsia="Times New Roman" w:cs="Times New Roman"/>
                <w:lang w:eastAsia="pl-PL"/>
              </w:rPr>
              <w:t>dla osób planujących zajęcie się opieką nad dziećmi do lat 3 w formie pracownika żłobka/klubu dziecięcego, opiekun</w:t>
            </w:r>
            <w:r w:rsidR="009A67D3">
              <w:rPr>
                <w:rFonts w:eastAsia="Times New Roman" w:cs="Times New Roman"/>
                <w:lang w:eastAsia="pl-PL"/>
              </w:rPr>
              <w:t>a</w:t>
            </w:r>
            <w:r w:rsidRPr="00402576">
              <w:rPr>
                <w:rFonts w:eastAsia="Times New Roman" w:cs="Times New Roman"/>
                <w:lang w:eastAsia="pl-PL"/>
              </w:rPr>
              <w:t xml:space="preserve"> dzienn</w:t>
            </w:r>
            <w:r w:rsidR="009A67D3">
              <w:rPr>
                <w:rFonts w:eastAsia="Times New Roman" w:cs="Times New Roman"/>
                <w:lang w:eastAsia="pl-PL"/>
              </w:rPr>
              <w:t>ego</w:t>
            </w:r>
            <w:r w:rsidRPr="00402576">
              <w:rPr>
                <w:rFonts w:eastAsia="Times New Roman" w:cs="Times New Roman"/>
                <w:lang w:eastAsia="pl-PL"/>
              </w:rPr>
              <w:t xml:space="preserve">, </w:t>
            </w:r>
            <w:r>
              <w:rPr>
                <w:rFonts w:eastAsia="Times New Roman" w:cs="Times New Roman"/>
                <w:lang w:eastAsia="pl-PL"/>
              </w:rPr>
              <w:t xml:space="preserve">ma charakter uzupełniający do wsparcia polegającego na tworzeniu miejsc opieki  , na rzecz rodziców i opiekunów dzieci w wieku do lat 3, które zostaną objęte wsparciem w ramach projektu. </w:t>
            </w:r>
          </w:p>
          <w:p w:rsidR="00402576" w:rsidRPr="00111142" w:rsidRDefault="00402576" w:rsidP="00725C75">
            <w:pPr>
              <w:ind w:left="72"/>
            </w:pP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E46543"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E46543" w:rsidRDefault="00DD5B25" w:rsidP="00DD5B25">
            <w:pPr>
              <w:spacing w:before="120" w:line="240" w:lineRule="auto"/>
              <w:rPr>
                <w:rFonts w:eastAsia="Times New Roman" w:cs="Times New Roman"/>
                <w:lang w:eastAsia="pl-PL"/>
              </w:rPr>
            </w:pPr>
            <w:r w:rsidRPr="00E46543">
              <w:rPr>
                <w:rFonts w:eastAsia="Times New Roman" w:cs="Times New Roman"/>
                <w:lang w:eastAsia="pl-PL"/>
              </w:rPr>
              <w:t xml:space="preserve">Warunki i planowany zakres stosowania </w:t>
            </w:r>
            <w:proofErr w:type="spellStart"/>
            <w:r w:rsidRPr="00E46543">
              <w:rPr>
                <w:rFonts w:eastAsia="Times New Roman" w:cs="Times New Roman"/>
                <w:lang w:eastAsia="pl-PL"/>
              </w:rPr>
              <w:t>cross-financingu</w:t>
            </w:r>
            <w:proofErr w:type="spellEnd"/>
            <w:r w:rsidRPr="00E46543">
              <w:rPr>
                <w:rFonts w:eastAsia="Times New Roman" w:cs="Times New Roman"/>
                <w:lang w:eastAsia="pl-PL"/>
              </w:rPr>
              <w:t xml:space="preserve"> (%) (jeśli dotyczy)</w:t>
            </w:r>
          </w:p>
        </w:tc>
      </w:tr>
      <w:tr w:rsidR="00DD5B25" w:rsidRPr="00111142" w:rsidTr="00DD5B25">
        <w:trPr>
          <w:trHeight w:val="390"/>
        </w:trPr>
        <w:tc>
          <w:tcPr>
            <w:tcW w:w="851" w:type="dxa"/>
            <w:vMerge/>
            <w:tcBorders>
              <w:top w:val="nil"/>
              <w:left w:val="nil"/>
              <w:bottom w:val="nil"/>
              <w:right w:val="nil"/>
            </w:tcBorders>
            <w:hideMark/>
          </w:tcPr>
          <w:p w:rsidR="00DD5B25" w:rsidRPr="00E46543"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E46543" w:rsidRDefault="00DD5B25" w:rsidP="002734ED">
            <w:pPr>
              <w:spacing w:before="120" w:after="40" w:line="240" w:lineRule="auto"/>
              <w:rPr>
                <w:rFonts w:eastAsia="Times New Roman" w:cs="Times New Roman"/>
                <w:color w:val="000000"/>
                <w:lang w:eastAsia="pl-PL"/>
              </w:rPr>
            </w:pPr>
            <w:r w:rsidRPr="00E46543">
              <w:rPr>
                <w:rFonts w:eastAsia="Times New Roman"/>
                <w:lang w:eastAsia="pl-PL"/>
              </w:rPr>
              <w:t xml:space="preserve">Do </w:t>
            </w:r>
            <w:r w:rsidR="002734ED" w:rsidRPr="00E46543">
              <w:rPr>
                <w:rFonts w:eastAsia="Times New Roman"/>
                <w:lang w:eastAsia="pl-PL"/>
              </w:rPr>
              <w:t xml:space="preserve">40 </w:t>
            </w:r>
            <w:r w:rsidRPr="00E46543">
              <w:rPr>
                <w:rFonts w:eastAsia="Times New Roman"/>
                <w:lang w:eastAsia="pl-PL"/>
              </w:rPr>
              <w:t>% całkowitych wydatków kwalifikowanych projektu.</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111142" w:rsidTr="00DD5B25">
        <w:trPr>
          <w:trHeight w:val="390"/>
        </w:trPr>
        <w:tc>
          <w:tcPr>
            <w:tcW w:w="851" w:type="dxa"/>
            <w:vMerge w:val="restart"/>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111142"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111142"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Pomoc publiczna i pomoc de </w:t>
            </w:r>
            <w:proofErr w:type="spellStart"/>
            <w:r w:rsidRPr="004B7ECB">
              <w:rPr>
                <w:rFonts w:eastAsia="Times New Roman" w:cs="Times New Roman"/>
                <w:color w:val="000000"/>
                <w:lang w:eastAsia="pl-PL"/>
              </w:rPr>
              <w:t>minimis</w:t>
            </w:r>
            <w:proofErr w:type="spellEnd"/>
            <w:r w:rsidRPr="004B7ECB">
              <w:rPr>
                <w:rFonts w:eastAsia="Times New Roman" w:cs="Times New Roman"/>
                <w:color w:val="000000"/>
                <w:lang w:eastAsia="pl-PL"/>
              </w:rPr>
              <w:t xml:space="preserve"> (rodzaj i przeznaczenie pomocy, unijna lub krajowa podstawa prawna</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111142" w:rsidRDefault="00DD5B25" w:rsidP="00DD5B25">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111142"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111142"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6A5F87">
            <w:pPr>
              <w:numPr>
                <w:ilvl w:val="0"/>
                <w:numId w:val="247"/>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111142"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 w:rsidR="001052F9" w:rsidRDefault="001052F9" w:rsidP="0043544E">
      <w:pPr>
        <w:spacing w:line="240" w:lineRule="auto"/>
        <w:rPr>
          <w:rFonts w:eastAsia="Times New Roman" w:cs="Times New Roman"/>
          <w:color w:val="000000"/>
          <w:lang w:eastAsia="pl-PL"/>
        </w:rPr>
        <w:sectPr w:rsidR="001052F9" w:rsidSect="00E25DA1">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18" w:name="_Toc430759019"/>
            <w:bookmarkStart w:id="19" w:name="_Toc53388636"/>
            <w:r w:rsidRPr="001F67DC">
              <w:rPr>
                <w:rFonts w:eastAsia="Times New Roman" w:cs="Times New Roman"/>
                <w:bCs/>
                <w:color w:val="000000"/>
                <w:lang w:eastAsia="pl-PL"/>
              </w:rPr>
              <w:lastRenderedPageBreak/>
              <w:t>6.7 Programy zapewnienia i zwiększenia dostępu do opieki nad dziećmi w wieku do lat 3 w ramach Kontraktów Samorządowych</w:t>
            </w:r>
            <w:bookmarkEnd w:id="18"/>
            <w:bookmarkEnd w:id="19"/>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3"/>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rsidR="001052F9" w:rsidRPr="00111142" w:rsidRDefault="001052F9" w:rsidP="006A5F87">
            <w:pPr>
              <w:pStyle w:val="Akapitzlist"/>
              <w:numPr>
                <w:ilvl w:val="0"/>
                <w:numId w:val="216"/>
              </w:numPr>
              <w:spacing w:before="60" w:after="60" w:line="240" w:lineRule="auto"/>
              <w:ind w:left="357" w:hanging="357"/>
              <w:rPr>
                <w:rFonts w:eastAsia="Times New Roman"/>
                <w:lang w:val="pl-PL" w:eastAsia="pl-PL"/>
              </w:rPr>
            </w:pPr>
            <w:r w:rsidRPr="00111142">
              <w:rPr>
                <w:rFonts w:eastAsia="Times New Roman"/>
                <w:lang w:val="pl-PL" w:eastAsia="pl-PL"/>
              </w:rPr>
              <w:t>Tworzenie nowych miejsc opieki nad dziećmi do lat 3, w tym dostosowanych do potrzeb dzieci z niepełnosprawnościami w istniejących lub nowo tworzonych formach opieki (żłobki i kluby dziecięce), w tym m.in.:</w:t>
            </w:r>
          </w:p>
          <w:p w:rsidR="001052F9" w:rsidRPr="00111142" w:rsidRDefault="001052F9" w:rsidP="00900051">
            <w:pPr>
              <w:pStyle w:val="Akapitzlist"/>
              <w:numPr>
                <w:ilvl w:val="3"/>
                <w:numId w:val="62"/>
              </w:numPr>
              <w:spacing w:before="60" w:after="60" w:line="240" w:lineRule="auto"/>
              <w:ind w:left="356" w:hanging="284"/>
              <w:rPr>
                <w:rFonts w:eastAsia="Times New Roman"/>
                <w:lang w:val="pl-PL" w:eastAsia="pl-PL"/>
              </w:rPr>
            </w:pPr>
            <w:r w:rsidRPr="00111142">
              <w:rPr>
                <w:rFonts w:eastAsia="Times New Roman"/>
                <w:lang w:val="pl-PL" w:eastAsia="pl-PL"/>
              </w:rPr>
              <w:t>dostosowanie pomieszczeń do potrzeb dzieci, w tym do wymogów budowalnych, sanitarno-higienicznych, bezpieczeństwa przeciwpożarowego, organizacja kuchni, stołówek, szatni zgodnie z koncepcją uniwersalnego projektowania itp.</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val="pl-PL" w:eastAsia="pl-PL"/>
              </w:rPr>
            </w:pPr>
            <w:r w:rsidRPr="00111142">
              <w:rPr>
                <w:rFonts w:eastAsia="Times New Roman"/>
                <w:lang w:val="pl-PL" w:eastAsia="pl-PL"/>
              </w:rPr>
              <w:t>zakup i montaż wyposażenia (w tym m. in. meble, wyposażenie wypoczynkowe, wyposażenie sanitarne, zabawki);</w:t>
            </w:r>
          </w:p>
          <w:p w:rsidR="001052F9" w:rsidRPr="00111142" w:rsidRDefault="001052F9" w:rsidP="00900051">
            <w:pPr>
              <w:pStyle w:val="Akapitzlist"/>
              <w:numPr>
                <w:ilvl w:val="3"/>
                <w:numId w:val="62"/>
              </w:numPr>
              <w:spacing w:before="60" w:after="60" w:line="240" w:lineRule="auto"/>
              <w:ind w:left="356" w:hanging="284"/>
              <w:contextualSpacing w:val="0"/>
              <w:rPr>
                <w:rFonts w:eastAsia="Times New Roman"/>
                <w:lang w:val="pl-PL" w:eastAsia="pl-PL"/>
              </w:rPr>
            </w:pPr>
            <w:r w:rsidRPr="00111142">
              <w:rPr>
                <w:rFonts w:eastAsia="Times New Roman"/>
                <w:lang w:val="pl-PL"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1052F9" w:rsidRPr="00111142" w:rsidRDefault="001052F9" w:rsidP="00900051">
            <w:pPr>
              <w:pStyle w:val="Akapitzlist"/>
              <w:numPr>
                <w:ilvl w:val="3"/>
                <w:numId w:val="62"/>
              </w:numPr>
              <w:spacing w:before="60" w:after="60"/>
              <w:ind w:left="356" w:hanging="284"/>
              <w:rPr>
                <w:rFonts w:eastAsia="Times New Roman"/>
                <w:lang w:val="pl-PL" w:eastAsia="pl-PL"/>
              </w:rPr>
            </w:pPr>
            <w:r w:rsidRPr="00111142">
              <w:rPr>
                <w:rFonts w:eastAsia="Times New Roman"/>
                <w:lang w:val="pl-PL" w:eastAsia="pl-PL"/>
              </w:rPr>
              <w:t xml:space="preserve">wyposażenie i montaż placu zabaw wraz z bezpieczną nawierzchnią i ogrodzeniem; </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val="pl-PL" w:eastAsia="pl-PL"/>
              </w:rPr>
            </w:pPr>
            <w:r w:rsidRPr="00111142">
              <w:rPr>
                <w:rFonts w:eastAsia="Times New Roman"/>
                <w:lang w:val="pl-PL" w:eastAsia="pl-PL"/>
              </w:rPr>
              <w:t>modyfikacja przestrzeni wspierająca rozwój psychoruchowy i poznawczy dzieci;</w:t>
            </w:r>
          </w:p>
          <w:p w:rsidR="001052F9" w:rsidRPr="00111142" w:rsidRDefault="001052F9" w:rsidP="00900051">
            <w:pPr>
              <w:pStyle w:val="Akapitzlist"/>
              <w:numPr>
                <w:ilvl w:val="3"/>
                <w:numId w:val="62"/>
              </w:numPr>
              <w:spacing w:before="60" w:after="60" w:line="240" w:lineRule="auto"/>
              <w:ind w:left="358" w:hanging="284"/>
              <w:contextualSpacing w:val="0"/>
              <w:rPr>
                <w:rFonts w:eastAsia="Times New Roman"/>
                <w:lang w:val="pl-PL" w:eastAsia="pl-PL"/>
              </w:rPr>
            </w:pPr>
            <w:r w:rsidRPr="00111142">
              <w:rPr>
                <w:rFonts w:eastAsia="Times New Roman"/>
                <w:lang w:val="pl-PL" w:eastAsia="pl-PL"/>
              </w:rPr>
              <w:t>zapewnienie bieżącego funkcjonowania utworzonego miejsca opieki nad dziećmi do lat 3, w tym: koszty wynagrodzenia personelu zatrudnionego w miejscu opieki nad dziećmi do lat 3, koszty żywienia dzieci.</w:t>
            </w:r>
          </w:p>
          <w:p w:rsidR="001052F9" w:rsidRPr="00111142" w:rsidRDefault="001052F9" w:rsidP="006A5F87">
            <w:pPr>
              <w:pStyle w:val="Akapitzlist"/>
              <w:numPr>
                <w:ilvl w:val="0"/>
                <w:numId w:val="216"/>
              </w:numPr>
              <w:spacing w:before="60" w:after="60" w:line="240" w:lineRule="auto"/>
              <w:ind w:left="357" w:hanging="357"/>
              <w:rPr>
                <w:rFonts w:eastAsia="Times New Roman"/>
                <w:lang w:val="pl-PL" w:eastAsia="pl-PL"/>
              </w:rPr>
            </w:pPr>
            <w:r w:rsidRPr="00111142">
              <w:rPr>
                <w:rFonts w:eastAsia="Times New Roman"/>
                <w:lang w:val="pl-PL" w:eastAsia="pl-PL"/>
              </w:rPr>
              <w:t>Wsparcie istniejących instytucji opieki nad dziećmi do lat 3 w zakresie wygenerowania dodatkowych miejsc opieki nad dziećmi do lat 3 w instytucji (żłobki i kluby dziecięce).</w:t>
            </w:r>
          </w:p>
          <w:p w:rsidR="001052F9" w:rsidRPr="00111142" w:rsidRDefault="001052F9" w:rsidP="006A5F87">
            <w:pPr>
              <w:pStyle w:val="Akapitzlist"/>
              <w:numPr>
                <w:ilvl w:val="0"/>
                <w:numId w:val="216"/>
              </w:numPr>
              <w:spacing w:before="60" w:after="60" w:line="240" w:lineRule="auto"/>
              <w:ind w:left="357" w:hanging="357"/>
              <w:rPr>
                <w:rFonts w:eastAsia="Times New Roman"/>
                <w:lang w:val="pl-PL" w:eastAsia="pl-PL"/>
              </w:rPr>
            </w:pPr>
            <w:r w:rsidRPr="00111142">
              <w:rPr>
                <w:rFonts w:eastAsia="Times New Roman"/>
                <w:lang w:val="pl-PL" w:eastAsia="pl-PL"/>
              </w:rPr>
              <w:t xml:space="preserve">Dostosowanie miejsc opieki nad dziećmi do lat 3 do potrzeb dzieci z niepełnosprawnościami, w tym </w:t>
            </w:r>
            <w:r w:rsidRPr="00111142">
              <w:rPr>
                <w:rFonts w:eastAsia="Times New Roman"/>
                <w:color w:val="000000"/>
                <w:lang w:val="pl-PL"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1052F9" w:rsidRPr="00111142" w:rsidRDefault="001052F9" w:rsidP="006A5F87">
            <w:pPr>
              <w:pStyle w:val="Akapitzlist"/>
              <w:numPr>
                <w:ilvl w:val="0"/>
                <w:numId w:val="216"/>
              </w:numPr>
              <w:spacing w:before="60" w:after="60" w:line="240" w:lineRule="auto"/>
              <w:ind w:left="357" w:hanging="357"/>
              <w:rPr>
                <w:rFonts w:eastAsia="Times New Roman"/>
                <w:lang w:val="pl-PL" w:eastAsia="pl-PL"/>
              </w:rPr>
            </w:pPr>
            <w:r w:rsidRPr="00111142">
              <w:rPr>
                <w:rFonts w:eastAsia="Times New Roman"/>
                <w:lang w:val="pl-PL" w:eastAsia="pl-PL"/>
              </w:rPr>
              <w:t>Finansowanie kosztów usług bieżącej opieki nad dziećmi lub wynagrodzenia dziennego opiekuna (w tym finansowanie przeszkolenia zawodowego dziennego opiekuna) lub niani dla opiekunów dzieci do lat 3.</w:t>
            </w:r>
          </w:p>
          <w:p w:rsidR="001052F9" w:rsidRDefault="001052F9" w:rsidP="008F4FC4">
            <w:pPr>
              <w:spacing w:before="60" w:after="60" w:line="240" w:lineRule="auto"/>
              <w:rPr>
                <w:rFonts w:eastAsia="Times New Roman" w:cs="Times New Roman"/>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 xml:space="preserve">Jednostki samorządu terytorialnego, ich związki i stowarzyszenia, jednostki organizacyjne </w:t>
            </w:r>
            <w:proofErr w:type="spellStart"/>
            <w:r w:rsidRPr="000D5CDC">
              <w:rPr>
                <w:rFonts w:eastAsia="Times New Roman"/>
                <w:lang w:eastAsia="pl-PL"/>
              </w:rPr>
              <w:t>jst</w:t>
            </w:r>
            <w:proofErr w:type="spellEnd"/>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D014CA">
            <w:pPr>
              <w:pStyle w:val="Akapitzlist"/>
              <w:numPr>
                <w:ilvl w:val="3"/>
                <w:numId w:val="1"/>
              </w:numPr>
              <w:spacing w:before="120" w:after="40" w:line="240" w:lineRule="auto"/>
              <w:ind w:left="356" w:hanging="284"/>
              <w:rPr>
                <w:rFonts w:eastAsia="Times New Roman"/>
                <w:lang w:val="pl-PL" w:eastAsia="pl-PL"/>
              </w:rPr>
            </w:pPr>
            <w:r w:rsidRPr="00111142">
              <w:rPr>
                <w:rFonts w:eastAsia="Times New Roman"/>
                <w:lang w:val="pl-PL"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rsidR="001052F9" w:rsidRPr="00111142" w:rsidRDefault="001052F9" w:rsidP="00D014CA">
            <w:pPr>
              <w:pStyle w:val="Akapitzlist"/>
              <w:numPr>
                <w:ilvl w:val="3"/>
                <w:numId w:val="1"/>
              </w:numPr>
              <w:spacing w:before="120" w:after="40" w:line="240" w:lineRule="auto"/>
              <w:ind w:left="356" w:hanging="284"/>
              <w:rPr>
                <w:rFonts w:eastAsia="Times New Roman"/>
                <w:lang w:val="pl-PL" w:eastAsia="pl-PL"/>
              </w:rPr>
            </w:pPr>
            <w:r w:rsidRPr="00111142">
              <w:rPr>
                <w:rFonts w:eastAsia="Times New Roman"/>
                <w:lang w:val="pl-PL"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4407F9"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850</w:t>
            </w:r>
            <w:r w:rsidR="001052F9" w:rsidRPr="000D5CDC">
              <w:rPr>
                <w:rFonts w:eastAsia="Times New Roman" w:cs="Times New Roman"/>
                <w:color w:val="000000"/>
                <w:lang w:eastAsia="pl-PL"/>
              </w:rPr>
              <w:t> 000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lastRenderedPageBreak/>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6A5F87">
            <w:pPr>
              <w:pStyle w:val="Akapitzlist"/>
              <w:numPr>
                <w:ilvl w:val="0"/>
                <w:numId w:val="215"/>
              </w:numPr>
              <w:spacing w:before="60" w:after="60" w:line="240" w:lineRule="auto"/>
              <w:ind w:left="356" w:hanging="142"/>
              <w:rPr>
                <w:lang w:val="pl-PL" w:eastAsia="en-US"/>
              </w:rPr>
            </w:pPr>
            <w:r w:rsidRPr="00111142">
              <w:rPr>
                <w:lang w:val="pl-PL" w:eastAsia="en-US"/>
              </w:rPr>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rsidR="001052F9" w:rsidRPr="00111142" w:rsidRDefault="001052F9" w:rsidP="006A5F87">
            <w:pPr>
              <w:pStyle w:val="Akapitzlist"/>
              <w:numPr>
                <w:ilvl w:val="0"/>
                <w:numId w:val="215"/>
              </w:numPr>
              <w:spacing w:before="60" w:after="60" w:line="240" w:lineRule="auto"/>
              <w:ind w:left="356" w:hanging="142"/>
              <w:rPr>
                <w:lang w:val="pl-PL" w:eastAsia="en-US"/>
              </w:rPr>
            </w:pPr>
            <w:r w:rsidRPr="00111142">
              <w:rPr>
                <w:szCs w:val="20"/>
                <w:lang w:val="pl-PL" w:eastAsia="en-US"/>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rsidR="001052F9" w:rsidRPr="00111142" w:rsidRDefault="001052F9" w:rsidP="006A5F87">
            <w:pPr>
              <w:pStyle w:val="Akapitzlist"/>
              <w:numPr>
                <w:ilvl w:val="0"/>
                <w:numId w:val="215"/>
              </w:numPr>
              <w:spacing w:before="60" w:after="60" w:line="240" w:lineRule="auto"/>
              <w:ind w:left="356" w:hanging="142"/>
              <w:rPr>
                <w:lang w:val="pl-PL" w:eastAsia="en-US"/>
              </w:rPr>
            </w:pPr>
            <w:r w:rsidRPr="00111142">
              <w:rPr>
                <w:szCs w:val="20"/>
                <w:lang w:val="pl-PL" w:eastAsia="en-US"/>
              </w:rPr>
              <w:t>Okres finansowania działalności</w:t>
            </w:r>
            <w:r w:rsidRPr="00111142">
              <w:rPr>
                <w:rFonts w:eastAsia="Times New Roman"/>
                <w:szCs w:val="20"/>
                <w:lang w:val="pl-PL" w:eastAsia="pl-PL"/>
              </w:rPr>
              <w:t xml:space="preserve"> bieżącej, nowo utworzonych miejsc opieki nad dziećmi do 3 lat w formie żłobków lub klubów dziecięcych oraz dziennego opiekuna, nie jest dłuższy niż 24 miesiące.</w:t>
            </w:r>
          </w:p>
          <w:p w:rsidR="001052F9" w:rsidRPr="00111142" w:rsidRDefault="001052F9" w:rsidP="006A5F87">
            <w:pPr>
              <w:pStyle w:val="Akapitzlist"/>
              <w:numPr>
                <w:ilvl w:val="0"/>
                <w:numId w:val="215"/>
              </w:numPr>
              <w:spacing w:before="60" w:after="60" w:line="240" w:lineRule="auto"/>
              <w:ind w:left="356" w:hanging="142"/>
              <w:rPr>
                <w:lang w:val="pl-PL" w:eastAsia="en-US"/>
              </w:rPr>
            </w:pPr>
            <w:r w:rsidRPr="00111142">
              <w:rPr>
                <w:szCs w:val="20"/>
                <w:lang w:val="pl-PL" w:eastAsia="en-US"/>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rsidR="001052F9" w:rsidRPr="00111142" w:rsidRDefault="001052F9" w:rsidP="006A5F87">
            <w:pPr>
              <w:pStyle w:val="Akapitzlist"/>
              <w:numPr>
                <w:ilvl w:val="0"/>
                <w:numId w:val="215"/>
              </w:numPr>
              <w:ind w:left="356" w:hanging="142"/>
              <w:rPr>
                <w:lang w:val="pl-PL" w:eastAsia="en-US"/>
              </w:rPr>
            </w:pPr>
            <w:r w:rsidRPr="00111142">
              <w:rPr>
                <w:lang w:val="pl-PL" w:eastAsia="en-US"/>
              </w:rPr>
              <w:t>Trwałość, utworzonych w ramach projektu miejsc opieki nad dziećmi do lat 3, jest zachowana przez okres co najmniej 2 lat od daty zakończenia realizacji projektu, określonej w umowie o dofinansowanie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5"/>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5"/>
          <w:footerReference w:type="default" r:id="rId26"/>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tblPr>
      <w:tblGrid>
        <w:gridCol w:w="851"/>
        <w:gridCol w:w="13758"/>
      </w:tblGrid>
      <w:tr w:rsidR="001052F9" w:rsidRPr="00111142"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7F3AB6">
            <w:pPr>
              <w:keepNext/>
              <w:keepLines/>
              <w:spacing w:before="200"/>
              <w:outlineLvl w:val="2"/>
              <w:rPr>
                <w:rFonts w:eastAsia="Times New Roman" w:cs="Times New Roman"/>
                <w:color w:val="000000"/>
                <w:lang w:eastAsia="pl-PL"/>
              </w:rPr>
            </w:pPr>
            <w:bookmarkStart w:id="20" w:name="_Toc430759020"/>
            <w:bookmarkStart w:id="21" w:name="_Toc53388637"/>
            <w:r w:rsidRPr="001F67DC">
              <w:rPr>
                <w:rFonts w:eastAsia="Times New Roman" w:cs="Times New Roman"/>
                <w:bCs/>
                <w:color w:val="000000"/>
                <w:lang w:eastAsia="pl-PL"/>
              </w:rPr>
              <w:lastRenderedPageBreak/>
              <w:t xml:space="preserve">6.8 Wdrożenie kompleksowych programów zdrowotnych </w:t>
            </w:r>
            <w:r w:rsidR="002734ED">
              <w:rPr>
                <w:rFonts w:eastAsia="Times New Roman" w:cs="Times New Roman"/>
                <w:bCs/>
                <w:color w:val="000000"/>
                <w:lang w:eastAsia="pl-PL"/>
              </w:rPr>
              <w:t xml:space="preserve">oraz przedsięwzięć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20"/>
            <w:bookmarkEnd w:id="21"/>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w:t>
            </w:r>
            <w:r w:rsidR="00794619" w:rsidRPr="00794619">
              <w:rPr>
                <w:b/>
                <w:color w:val="000000"/>
              </w:rPr>
              <w:t>oraz przedsięwzięć</w:t>
            </w:r>
            <w:r w:rsidR="002734ED">
              <w:rPr>
                <w:rFonts w:eastAsia="Times New Roman" w:cs="Times New Roman"/>
                <w:bCs/>
                <w:color w:val="000000"/>
                <w:lang w:eastAsia="pl-PL"/>
              </w:rPr>
              <w:t xml:space="preserve"> </w:t>
            </w:r>
            <w:r w:rsidR="002734ED">
              <w:rPr>
                <w:rFonts w:eastAsia="Times New Roman"/>
                <w:b/>
                <w:lang w:eastAsia="pl-PL"/>
              </w:rPr>
              <w:t xml:space="preserve">zapobiegających </w:t>
            </w:r>
            <w:r w:rsidR="00402576">
              <w:rPr>
                <w:rFonts w:eastAsia="Times New Roman"/>
                <w:b/>
                <w:lang w:eastAsia="pl-PL"/>
              </w:rPr>
              <w:t xml:space="preserve">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10"/>
            </w:r>
          </w:p>
          <w:p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rsidR="001052F9" w:rsidRDefault="001052F9" w:rsidP="00E05DCD">
            <w:pPr>
              <w:spacing w:before="60" w:after="60" w:line="240" w:lineRule="auto"/>
              <w:rPr>
                <w:rFonts w:eastAsia="Times New Roman"/>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p w:rsidR="00DA2B84" w:rsidRDefault="00DA2B84" w:rsidP="00BB6678">
            <w:pPr>
              <w:spacing w:before="60" w:after="60" w:line="240" w:lineRule="auto"/>
              <w:rPr>
                <w:rFonts w:eastAsia="Times New Roman" w:cs="Times New Roman"/>
                <w:color w:val="000000"/>
                <w:lang w:eastAsia="pl-PL"/>
              </w:rPr>
            </w:pPr>
            <w:r w:rsidRPr="00685D66">
              <w:rPr>
                <w:rFonts w:eastAsia="Times New Roman"/>
                <w:lang w:eastAsia="pl-PL"/>
              </w:rPr>
              <w:t>Dodatkowo przewiduje się realizację projektów w zakresie poprawy ergonomii miejsca pracy i wydłużenia aktywności zawodowej dzięki wsparciu aspektów zdrowotnych wobec pracodawców i pracowników (przedsięwzięcia realizowane poza formułą RPZ).</w:t>
            </w:r>
            <w:r w:rsidR="00BB6678">
              <w:rPr>
                <w:rFonts w:eastAsia="Times New Roman"/>
                <w:lang w:eastAsia="pl-PL"/>
              </w:rPr>
              <w:t xml:space="preserve"> Realizowane będą również przedsięwzięcia w zakresie wsparcia zdrowotnego w związku z zagrożeniem </w:t>
            </w:r>
            <w:r w:rsidR="00A830F0">
              <w:rPr>
                <w:rFonts w:eastAsia="Times New Roman"/>
                <w:lang w:eastAsia="pl-PL"/>
              </w:rPr>
              <w:t xml:space="preserve"> </w:t>
            </w:r>
            <w:r w:rsidR="00BB6678">
              <w:rPr>
                <w:rFonts w:eastAsia="Times New Roman"/>
                <w:lang w:eastAsia="pl-PL"/>
              </w:rPr>
              <w:t xml:space="preserve">i skutkami COVID-19 na terenie województwa zachodniopomorskiego.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7F3AB6" w:rsidP="00900051">
            <w:pPr>
              <w:numPr>
                <w:ilvl w:val="0"/>
                <w:numId w:val="75"/>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111142" w:rsidTr="001616E3">
        <w:trPr>
          <w:trHeight w:val="255"/>
        </w:trPr>
        <w:tc>
          <w:tcPr>
            <w:tcW w:w="851" w:type="dxa"/>
            <w:tcBorders>
              <w:top w:val="nil"/>
              <w:left w:val="nil"/>
              <w:bottom w:val="nil"/>
              <w:right w:val="nil"/>
            </w:tcBorders>
            <w:shd w:val="clear" w:color="auto" w:fill="auto"/>
            <w:noWrap/>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111142"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7E2910">
            <w:pPr>
              <w:numPr>
                <w:ilvl w:val="0"/>
                <w:numId w:val="25"/>
              </w:numPr>
              <w:spacing w:before="120" w:after="40" w:line="240" w:lineRule="auto"/>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sidR="00A830F0">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sidR="00D06800">
              <w:rPr>
                <w:rFonts w:eastAsia="Times New Roman" w:cs="Times New Roman"/>
                <w:color w:val="000000"/>
                <w:lang w:eastAsia="pl-PL"/>
              </w:rPr>
              <w:t xml:space="preserve"> –CV31.</w:t>
            </w:r>
          </w:p>
          <w:p w:rsidR="007E2910" w:rsidRPr="00A462B3" w:rsidRDefault="007E2910" w:rsidP="007E2910">
            <w:pPr>
              <w:numPr>
                <w:ilvl w:val="0"/>
                <w:numId w:val="25"/>
              </w:numPr>
              <w:spacing w:before="60" w:after="6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4A68D7">
              <w:rPr>
                <w:rFonts w:eastAsia="Times New Roman" w:cs="Times New Roman"/>
                <w:color w:val="000000"/>
                <w:lang w:eastAsia="pl-PL"/>
              </w:rPr>
              <w:t>pan</w:t>
            </w:r>
            <w:r w:rsidRPr="00A462B3">
              <w:rPr>
                <w:rFonts w:eastAsia="Times New Roman" w:cs="Times New Roman"/>
                <w:color w:val="000000"/>
                <w:lang w:eastAsia="pl-PL"/>
              </w:rPr>
              <w:t>demią COVID-19 [PLN</w:t>
            </w:r>
            <w:r w:rsidR="00F27FD8" w:rsidRPr="00A462B3">
              <w:rPr>
                <w:rFonts w:eastAsia="Times New Roman" w:cs="Times New Roman"/>
                <w:color w:val="000000"/>
                <w:lang w:eastAsia="pl-PL"/>
              </w:rPr>
              <w:t>]</w:t>
            </w:r>
            <w:r w:rsidR="00F27FD8">
              <w:rPr>
                <w:rFonts w:eastAsia="Times New Roman" w:cs="Times New Roman"/>
                <w:color w:val="000000"/>
                <w:lang w:eastAsia="pl-PL"/>
              </w:rPr>
              <w:t xml:space="preserve"> – </w:t>
            </w:r>
            <w:r w:rsidRPr="00A462B3">
              <w:rPr>
                <w:rFonts w:eastAsia="Times New Roman" w:cs="Times New Roman"/>
                <w:color w:val="000000"/>
                <w:lang w:eastAsia="pl-PL"/>
              </w:rPr>
              <w:t>}</w:t>
            </w:r>
            <w:r w:rsidR="00D06800">
              <w:rPr>
                <w:rFonts w:eastAsia="Times New Roman" w:cs="Times New Roman"/>
                <w:color w:val="000000"/>
                <w:lang w:eastAsia="pl-PL"/>
              </w:rPr>
              <w:t xml:space="preserve"> –CV30.</w:t>
            </w:r>
          </w:p>
          <w:p w:rsidR="007E2910" w:rsidRPr="000D5CDC" w:rsidRDefault="007E2910" w:rsidP="007E2910">
            <w:pPr>
              <w:numPr>
                <w:ilvl w:val="0"/>
                <w:numId w:val="25"/>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sidR="00D06800">
              <w:rPr>
                <w:rFonts w:eastAsia="Times New Roman" w:cs="Times New Roman"/>
                <w:color w:val="000000"/>
                <w:lang w:eastAsia="pl-PL"/>
              </w:rPr>
              <w:t xml:space="preserve"> –CV33</w:t>
            </w:r>
            <w:r w:rsidRPr="00A462B3">
              <w:rPr>
                <w:rFonts w:eastAsia="Times New Roman" w:cs="Times New Roman"/>
                <w:color w:val="000000"/>
                <w:lang w:eastAsia="pl-PL"/>
              </w:rPr>
              <w:t>.</w:t>
            </w: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kompleksowych programów profilaktycznych dotyczących chorób będących istotnym problemem zdrowotnym regionu</w:t>
            </w:r>
            <w:r w:rsidR="00885556" w:rsidRPr="0064240F">
              <w:rPr>
                <w:rFonts w:eastAsia="Times New Roman" w:cs="Times New Roman"/>
                <w:lang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val="pl-PL" w:eastAsia="pl-PL"/>
              </w:rPr>
            </w:pPr>
            <w:r w:rsidRPr="0064240F">
              <w:rPr>
                <w:rFonts w:eastAsia="Times New Roman"/>
                <w:szCs w:val="20"/>
                <w:lang w:val="pl-PL" w:eastAsia="pl-PL"/>
              </w:rPr>
              <w:t>realizacja usług zdrowotnych niezbędnych do realizacji celów Regionalnego programu zdrowotnego,</w:t>
            </w:r>
          </w:p>
          <w:p w:rsidR="00EA5ADC" w:rsidRPr="0064240F" w:rsidRDefault="00EA5ADC" w:rsidP="006A5F87">
            <w:pPr>
              <w:pStyle w:val="Akapitzlist"/>
              <w:numPr>
                <w:ilvl w:val="0"/>
                <w:numId w:val="220"/>
              </w:numPr>
              <w:spacing w:before="120" w:after="0" w:line="240" w:lineRule="auto"/>
              <w:jc w:val="both"/>
              <w:rPr>
                <w:rFonts w:eastAsia="Times New Roman"/>
                <w:szCs w:val="20"/>
                <w:lang w:val="pl-PL" w:eastAsia="pl-PL"/>
              </w:rPr>
            </w:pPr>
            <w:r w:rsidRPr="0064240F">
              <w:rPr>
                <w:rFonts w:eastAsia="Times New Roman"/>
                <w:szCs w:val="20"/>
                <w:lang w:val="pl-PL" w:eastAsia="pl-PL"/>
              </w:rPr>
              <w:t>zapewnienie dojazdu z miejsca zamieszkania do miejsca wykonania badania i z powrotem,</w:t>
            </w:r>
          </w:p>
          <w:p w:rsidR="00EA5ADC" w:rsidRPr="0064240F" w:rsidRDefault="00EA5ADC" w:rsidP="006A5F87">
            <w:pPr>
              <w:pStyle w:val="Akapitzlist"/>
              <w:numPr>
                <w:ilvl w:val="0"/>
                <w:numId w:val="220"/>
              </w:numPr>
              <w:spacing w:before="120" w:after="0" w:line="240" w:lineRule="auto"/>
              <w:jc w:val="both"/>
              <w:rPr>
                <w:rFonts w:eastAsia="Times New Roman"/>
                <w:szCs w:val="20"/>
                <w:lang w:val="pl-PL" w:eastAsia="pl-PL"/>
              </w:rPr>
            </w:pPr>
            <w:r w:rsidRPr="0064240F">
              <w:rPr>
                <w:rFonts w:eastAsia="Times New Roman"/>
                <w:szCs w:val="20"/>
                <w:lang w:val="pl-PL"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val="pl-PL" w:eastAsia="pl-PL"/>
              </w:rPr>
              <w:t>,</w:t>
            </w:r>
          </w:p>
          <w:p w:rsidR="00EA5ADC" w:rsidRPr="0064240F" w:rsidRDefault="00EA5ADC" w:rsidP="006A5F87">
            <w:pPr>
              <w:pStyle w:val="Akapitzlist"/>
              <w:numPr>
                <w:ilvl w:val="0"/>
                <w:numId w:val="220"/>
              </w:numPr>
              <w:spacing w:before="120" w:after="0" w:line="240" w:lineRule="auto"/>
              <w:jc w:val="both"/>
              <w:rPr>
                <w:rFonts w:eastAsia="Times New Roman"/>
                <w:szCs w:val="20"/>
                <w:lang w:val="pl-PL" w:eastAsia="pl-PL"/>
              </w:rPr>
            </w:pPr>
            <w:r w:rsidRPr="0064240F">
              <w:rPr>
                <w:rFonts w:eastAsia="Times New Roman"/>
                <w:szCs w:val="20"/>
                <w:lang w:val="pl-PL" w:eastAsia="pl-PL"/>
              </w:rPr>
              <w:t>działania informacyjno-edukacyjne, dotyczące tematyki Regionalnego programu zdrowotnego, w tym edukacja prozdrowotna, skierowana do osób objętych wsparciem,</w:t>
            </w:r>
          </w:p>
          <w:p w:rsidR="00EA5ADC" w:rsidRPr="0064240F" w:rsidRDefault="00EA5ADC" w:rsidP="006A5F87">
            <w:pPr>
              <w:pStyle w:val="Akapitzlist"/>
              <w:numPr>
                <w:ilvl w:val="0"/>
                <w:numId w:val="220"/>
              </w:numPr>
              <w:spacing w:before="120" w:after="0" w:line="240" w:lineRule="auto"/>
              <w:jc w:val="both"/>
              <w:rPr>
                <w:rFonts w:eastAsia="Times New Roman"/>
                <w:szCs w:val="20"/>
                <w:lang w:val="pl-PL" w:eastAsia="pl-PL"/>
              </w:rPr>
            </w:pPr>
            <w:r w:rsidRPr="0064240F">
              <w:rPr>
                <w:rFonts w:eastAsia="Times New Roman"/>
                <w:szCs w:val="20"/>
                <w:lang w:val="pl-PL" w:eastAsia="pl-PL"/>
              </w:rPr>
              <w:t>działania informacyjno-szkoleniowe, związane z wdrażaniem Regionalnego programu zdrowotnego, skierowane do lekarzy i pielęgniarek POZ,</w:t>
            </w:r>
          </w:p>
          <w:p w:rsidR="00E1524B" w:rsidRPr="0064240F" w:rsidRDefault="00EA5ADC" w:rsidP="006A5F87">
            <w:pPr>
              <w:pStyle w:val="Akapitzlist"/>
              <w:numPr>
                <w:ilvl w:val="0"/>
                <w:numId w:val="220"/>
              </w:numPr>
              <w:spacing w:before="120" w:after="0" w:line="240" w:lineRule="auto"/>
              <w:jc w:val="both"/>
              <w:rPr>
                <w:rFonts w:eastAsia="Times New Roman"/>
                <w:lang w:val="pl-PL" w:eastAsia="pl-PL"/>
              </w:rPr>
            </w:pPr>
            <w:r w:rsidRPr="0064240F">
              <w:rPr>
                <w:rFonts w:eastAsia="Times New Roman"/>
                <w:szCs w:val="20"/>
                <w:lang w:val="pl-PL" w:eastAsia="pl-PL"/>
              </w:rPr>
              <w:t>monitoring jakości i celowości podejmowanych działań</w:t>
            </w:r>
            <w:r w:rsidR="007F3AB6" w:rsidRPr="0064240F">
              <w:rPr>
                <w:rFonts w:eastAsia="Times New Roman"/>
                <w:szCs w:val="20"/>
                <w:lang w:val="pl-PL" w:eastAsia="pl-PL"/>
              </w:rPr>
              <w:t>, ewaluacja programu zdrowotnego</w:t>
            </w:r>
            <w:r w:rsidR="007F3AB6" w:rsidRPr="0064240F">
              <w:rPr>
                <w:rStyle w:val="Odwoanieprzypisudolnego"/>
                <w:rFonts w:eastAsia="Times New Roman"/>
                <w:szCs w:val="20"/>
                <w:lang w:val="pl-PL" w:eastAsia="pl-PL"/>
              </w:rPr>
              <w:footnoteReference w:id="11"/>
            </w:r>
          </w:p>
          <w:p w:rsidR="005D5616" w:rsidRPr="0064240F" w:rsidRDefault="00E1524B" w:rsidP="00CE5D7A">
            <w:pPr>
              <w:pStyle w:val="Akapitzlist"/>
              <w:numPr>
                <w:ilvl w:val="0"/>
                <w:numId w:val="220"/>
              </w:numPr>
              <w:spacing w:before="120" w:after="0" w:line="240" w:lineRule="auto"/>
              <w:jc w:val="both"/>
              <w:rPr>
                <w:rFonts w:eastAsia="Times New Roman"/>
                <w:lang w:val="pl-PL" w:eastAsia="pl-PL"/>
              </w:rPr>
            </w:pPr>
            <w:r w:rsidRPr="0064240F">
              <w:rPr>
                <w:rFonts w:eastAsia="Times New Roman"/>
                <w:szCs w:val="20"/>
                <w:lang w:val="pl-PL" w:eastAsia="pl-PL"/>
              </w:rPr>
              <w:t xml:space="preserve">zakup aparatury i sprzętu medycznego oraz wykonanie innych inwestycji koniecznych do realizacji zadań wynikających z realizowanego Regionalnego </w:t>
            </w:r>
            <w:r w:rsidRPr="0064240F">
              <w:rPr>
                <w:rFonts w:eastAsia="Times New Roman"/>
                <w:szCs w:val="20"/>
                <w:lang w:val="pl-PL" w:eastAsia="pl-PL"/>
              </w:rPr>
              <w:lastRenderedPageBreak/>
              <w:t>Programu Zdrowotnego</w:t>
            </w:r>
            <w:r w:rsidRPr="0064240F">
              <w:rPr>
                <w:rFonts w:eastAsia="Times New Roman"/>
                <w:lang w:val="pl-PL" w:eastAsia="pl-PL"/>
              </w:rPr>
              <w:t xml:space="preserve">) </w:t>
            </w:r>
          </w:p>
          <w:p w:rsidR="008517D7" w:rsidRPr="0064240F" w:rsidRDefault="00E1524B">
            <w:pPr>
              <w:pStyle w:val="Akapitzlist"/>
              <w:numPr>
                <w:ilvl w:val="0"/>
                <w:numId w:val="220"/>
              </w:numPr>
              <w:spacing w:before="120" w:after="0" w:line="240" w:lineRule="auto"/>
              <w:jc w:val="both"/>
              <w:rPr>
                <w:rFonts w:eastAsia="Times New Roman"/>
                <w:lang w:val="pl-PL" w:eastAsia="pl-PL"/>
              </w:rPr>
            </w:pPr>
            <w:r w:rsidRPr="0064240F">
              <w:rPr>
                <w:rFonts w:eastAsia="Times New Roman"/>
                <w:lang w:val="pl-PL" w:eastAsia="pl-PL"/>
              </w:rPr>
              <w:t xml:space="preserve">prowadzenie działań informacyjno - promocyjnych mających na celu wdrożenie Regionalnego Programu </w:t>
            </w:r>
            <w:r w:rsidR="00794619" w:rsidRPr="0064240F">
              <w:rPr>
                <w:lang w:val="pl-PL"/>
              </w:rPr>
              <w:t>Zdrowotnego</w:t>
            </w:r>
            <w:r w:rsidR="005D5616" w:rsidRPr="0064240F">
              <w:rPr>
                <w:rStyle w:val="Odwoanieprzypisudolnego"/>
                <w:rFonts w:eastAsia="Times New Roman"/>
                <w:lang w:val="pl-PL" w:eastAsia="pl-PL"/>
              </w:rPr>
              <w:footnoteReference w:id="12"/>
            </w:r>
          </w:p>
          <w:p w:rsidR="00EA5ADC" w:rsidRPr="0064240F" w:rsidRDefault="00EA5ADC" w:rsidP="00E1524B">
            <w:pPr>
              <w:pStyle w:val="Akapitzlist"/>
              <w:numPr>
                <w:ilvl w:val="0"/>
                <w:numId w:val="0"/>
              </w:numPr>
              <w:spacing w:before="120" w:after="60" w:line="240" w:lineRule="auto"/>
              <w:ind w:left="356"/>
              <w:jc w:val="both"/>
              <w:rPr>
                <w:rFonts w:eastAsia="Times New Roman"/>
                <w:lang w:val="pl-PL"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Wdrożenie programów rehabilitacji medycznej ułatwiających powroty do pracy</w:t>
            </w:r>
            <w:r w:rsidR="000C19B8" w:rsidRPr="0064240F">
              <w:rPr>
                <w:rFonts w:eastAsia="Times New Roman" w:cs="Times New Roman"/>
                <w:lang w:eastAsia="pl-PL"/>
              </w:rPr>
              <w:t xml:space="preserve"> na podstawie właściwego </w:t>
            </w:r>
            <w:r w:rsidR="000C19B8" w:rsidRPr="0064240F">
              <w:rPr>
                <w:rFonts w:eastAsia="Times New Roman"/>
                <w:lang w:eastAsia="pl-PL"/>
              </w:rPr>
              <w:t>Regionalnego Programu Zdrowotnego, w tym</w:t>
            </w:r>
            <w:r w:rsidRPr="0064240F">
              <w:rPr>
                <w:rFonts w:eastAsia="Times New Roman" w:cs="Times New Roman"/>
                <w:lang w:eastAsia="pl-PL"/>
              </w:rPr>
              <w:t>,</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val="pl-PL" w:eastAsia="pl-PL"/>
              </w:rPr>
            </w:pPr>
            <w:r w:rsidRPr="0064240F">
              <w:rPr>
                <w:rFonts w:eastAsia="Times New Roman"/>
                <w:szCs w:val="20"/>
                <w:lang w:val="pl-PL" w:eastAsia="pl-PL"/>
              </w:rPr>
              <w:t xml:space="preserve">realizacja usług zdrowotnych niezbędnych do realizacji celów Regionalnego </w:t>
            </w:r>
            <w:r w:rsidR="00885556" w:rsidRPr="0064240F">
              <w:rPr>
                <w:rFonts w:eastAsia="Times New Roman"/>
                <w:szCs w:val="20"/>
                <w:lang w:val="pl-PL" w:eastAsia="pl-PL"/>
              </w:rPr>
              <w:t>P</w:t>
            </w:r>
            <w:r w:rsidRPr="0064240F">
              <w:rPr>
                <w:rFonts w:eastAsia="Times New Roman"/>
                <w:szCs w:val="20"/>
                <w:lang w:val="pl-PL" w:eastAsia="pl-PL"/>
              </w:rPr>
              <w:t xml:space="preserve">rogramu </w:t>
            </w:r>
            <w:r w:rsidR="00885556" w:rsidRPr="0064240F">
              <w:rPr>
                <w:rFonts w:eastAsia="Times New Roman"/>
                <w:szCs w:val="20"/>
                <w:lang w:val="pl-PL" w:eastAsia="pl-PL"/>
              </w:rPr>
              <w:t>Z</w:t>
            </w:r>
            <w:r w:rsidRPr="0064240F">
              <w:rPr>
                <w:rFonts w:eastAsia="Times New Roman"/>
                <w:szCs w:val="20"/>
                <w:lang w:val="pl-PL" w:eastAsia="pl-PL"/>
              </w:rPr>
              <w:t>drowotnego,</w:t>
            </w:r>
          </w:p>
          <w:p w:rsidR="00EA5ADC" w:rsidRPr="0064240F" w:rsidRDefault="00EA5ADC" w:rsidP="006A5F87">
            <w:pPr>
              <w:pStyle w:val="Akapitzlist"/>
              <w:numPr>
                <w:ilvl w:val="0"/>
                <w:numId w:val="221"/>
              </w:numPr>
              <w:spacing w:before="120" w:after="40" w:line="240" w:lineRule="auto"/>
              <w:ind w:hanging="401"/>
              <w:jc w:val="both"/>
              <w:rPr>
                <w:rFonts w:eastAsia="Times New Roman"/>
                <w:szCs w:val="20"/>
                <w:lang w:val="pl-PL" w:eastAsia="pl-PL"/>
              </w:rPr>
            </w:pPr>
            <w:r w:rsidRPr="0064240F">
              <w:rPr>
                <w:rFonts w:eastAsia="Times New Roman"/>
                <w:szCs w:val="20"/>
                <w:lang w:val="pl-PL" w:eastAsia="pl-PL"/>
              </w:rPr>
              <w:t>realizacja turnusów rehabilitacyjnych,</w:t>
            </w:r>
          </w:p>
          <w:p w:rsidR="00134530" w:rsidRPr="0064240F" w:rsidRDefault="00134530" w:rsidP="00CE5D7A">
            <w:pPr>
              <w:pStyle w:val="Akapitzlist"/>
              <w:numPr>
                <w:ilvl w:val="0"/>
                <w:numId w:val="221"/>
              </w:numPr>
              <w:spacing w:before="120" w:after="40" w:line="240" w:lineRule="auto"/>
              <w:ind w:hanging="401"/>
              <w:jc w:val="both"/>
              <w:rPr>
                <w:rFonts w:eastAsia="Times New Roman"/>
                <w:szCs w:val="20"/>
                <w:lang w:val="pl-PL" w:eastAsia="pl-PL"/>
              </w:rPr>
            </w:pPr>
            <w:r w:rsidRPr="0064240F">
              <w:rPr>
                <w:rFonts w:eastAsia="Times New Roman"/>
                <w:lang w:val="pl-PL" w:eastAsia="pl-PL"/>
              </w:rPr>
              <w:t>prowadzenie działań informacyjno - promocyjnych mających na celu wdrożenie Regionalnego Programu Zdrowotnego</w:t>
            </w:r>
            <w:r w:rsidR="00715BFF" w:rsidRPr="0064240F">
              <w:rPr>
                <w:rStyle w:val="Odwoanieprzypisudolnego"/>
                <w:rFonts w:ascii="Arial" w:hAnsi="Arial" w:cs="Arial"/>
                <w:sz w:val="18"/>
                <w:szCs w:val="18"/>
              </w:rPr>
              <w:footnoteReference w:id="13"/>
            </w:r>
          </w:p>
          <w:p w:rsidR="00EA5ADC" w:rsidRPr="0064240F" w:rsidRDefault="00EA5ADC" w:rsidP="006A5F87">
            <w:pPr>
              <w:pStyle w:val="Akapitzlist"/>
              <w:numPr>
                <w:ilvl w:val="0"/>
                <w:numId w:val="221"/>
              </w:numPr>
              <w:spacing w:before="120" w:after="40" w:line="240" w:lineRule="auto"/>
              <w:ind w:hanging="401"/>
              <w:jc w:val="both"/>
              <w:rPr>
                <w:rFonts w:eastAsia="Times New Roman"/>
                <w:b/>
                <w:bCs/>
                <w:color w:val="4F81BD"/>
                <w:lang w:val="pl-PL" w:eastAsia="pl-PL"/>
              </w:rPr>
            </w:pPr>
            <w:r w:rsidRPr="0064240F">
              <w:rPr>
                <w:rFonts w:eastAsia="Times New Roman"/>
                <w:szCs w:val="20"/>
                <w:lang w:val="pl-PL" w:eastAsia="pl-PL"/>
              </w:rPr>
              <w:t>działania informacyjno-edukacyjne, dotyczące tematyki Regionalnego programu zdrowotnego, w tym edukacja prozdrowotna, skierowana do osób objętych wsparciem oraz osób z ich otoczenia,</w:t>
            </w:r>
          </w:p>
          <w:p w:rsidR="000C19B8" w:rsidRPr="0064240F" w:rsidRDefault="00EA5ADC" w:rsidP="006A5F87">
            <w:pPr>
              <w:pStyle w:val="Akapitzlist"/>
              <w:numPr>
                <w:ilvl w:val="0"/>
                <w:numId w:val="221"/>
              </w:numPr>
              <w:spacing w:before="120" w:after="40" w:line="240" w:lineRule="auto"/>
              <w:ind w:hanging="401"/>
              <w:jc w:val="both"/>
              <w:rPr>
                <w:rFonts w:eastAsia="Times New Roman"/>
                <w:szCs w:val="20"/>
                <w:lang w:val="pl-PL" w:eastAsia="pl-PL"/>
              </w:rPr>
            </w:pPr>
            <w:r w:rsidRPr="0064240F">
              <w:rPr>
                <w:rFonts w:eastAsia="Times New Roman"/>
                <w:szCs w:val="20"/>
                <w:lang w:val="pl-PL" w:eastAsia="pl-PL"/>
              </w:rPr>
              <w:t>działania informacyjno-szkoleniowe związane z wdrażaniem Regionalnego programu zdrowotnego, skierowane w szczególności do podmiotów świadczących usługi rehabilitacyjne, kadr POZ oraz lekarzy orzeczników</w:t>
            </w:r>
            <w:r w:rsidR="00FA0583" w:rsidRPr="0064240F">
              <w:rPr>
                <w:rFonts w:eastAsia="Times New Roman"/>
                <w:szCs w:val="20"/>
                <w:lang w:val="pl-PL" w:eastAsia="pl-PL"/>
              </w:rPr>
              <w:t xml:space="preserve"> ZUS</w:t>
            </w:r>
          </w:p>
          <w:p w:rsidR="00885556" w:rsidRPr="0064240F" w:rsidRDefault="00885556" w:rsidP="000C19B8">
            <w:pPr>
              <w:pStyle w:val="Akapitzlist"/>
              <w:numPr>
                <w:ilvl w:val="0"/>
                <w:numId w:val="221"/>
              </w:numPr>
              <w:spacing w:before="120" w:after="40" w:line="240" w:lineRule="auto"/>
              <w:ind w:hanging="401"/>
              <w:jc w:val="both"/>
              <w:rPr>
                <w:rFonts w:eastAsia="Times New Roman"/>
                <w:lang w:val="pl-PL" w:eastAsia="pl-PL"/>
              </w:rPr>
            </w:pPr>
            <w:r w:rsidRPr="0064240F">
              <w:rPr>
                <w:rFonts w:eastAsia="Times New Roman"/>
                <w:szCs w:val="20"/>
                <w:lang w:val="pl-PL" w:eastAsia="pl-PL"/>
              </w:rPr>
              <w:t>monitoring jakości i celowości podejmowanych działań, ewaluacja programu zdrowotnego</w:t>
            </w:r>
            <w:r w:rsidRPr="0064240F">
              <w:rPr>
                <w:rStyle w:val="Odwoanieprzypisudolnego"/>
                <w:rFonts w:eastAsia="Times New Roman"/>
                <w:szCs w:val="20"/>
                <w:lang w:val="pl-PL" w:eastAsia="pl-PL"/>
              </w:rPr>
              <w:footnoteReference w:id="14"/>
            </w:r>
          </w:p>
          <w:p w:rsidR="00E1524B" w:rsidRPr="0064240F" w:rsidRDefault="00E1524B" w:rsidP="000C19B8">
            <w:pPr>
              <w:pStyle w:val="Akapitzlist"/>
              <w:numPr>
                <w:ilvl w:val="0"/>
                <w:numId w:val="221"/>
              </w:numPr>
              <w:spacing w:before="120" w:after="0" w:line="240" w:lineRule="auto"/>
              <w:jc w:val="both"/>
              <w:rPr>
                <w:rFonts w:eastAsia="Times New Roman"/>
                <w:szCs w:val="20"/>
                <w:lang w:val="pl-PL" w:eastAsia="pl-PL"/>
              </w:rPr>
            </w:pPr>
            <w:r w:rsidRPr="0064240F">
              <w:rPr>
                <w:rFonts w:eastAsia="Times New Roman"/>
                <w:szCs w:val="20"/>
                <w:lang w:val="pl-PL" w:eastAsia="pl-PL"/>
              </w:rPr>
              <w:t xml:space="preserve"> zakup aparatury i sprzętu medycznego oraz wykonanie innych inwestycji koniecznych do realizacji zadań wynikających z realizowanego Regionalnego Programu Zdrowotnego</w:t>
            </w:r>
          </w:p>
          <w:p w:rsidR="00E1524B" w:rsidRPr="0064240F" w:rsidRDefault="000C19B8" w:rsidP="00E1524B">
            <w:pPr>
              <w:pStyle w:val="Akapitzlist"/>
              <w:numPr>
                <w:ilvl w:val="0"/>
                <w:numId w:val="0"/>
              </w:numPr>
              <w:spacing w:before="120" w:after="0" w:line="240" w:lineRule="auto"/>
              <w:ind w:left="356"/>
              <w:jc w:val="both"/>
              <w:rPr>
                <w:rFonts w:eastAsia="Times New Roman"/>
                <w:lang w:val="pl-PL" w:eastAsia="pl-PL"/>
              </w:rPr>
            </w:pPr>
            <w:r w:rsidRPr="0064240F">
              <w:rPr>
                <w:rFonts w:eastAsia="Times New Roman"/>
                <w:szCs w:val="20"/>
                <w:lang w:val="pl-PL" w:eastAsia="pl-PL"/>
              </w:rPr>
              <w:t xml:space="preserve">oraz </w:t>
            </w:r>
            <w:proofErr w:type="spellStart"/>
            <w:r w:rsidRPr="0064240F">
              <w:rPr>
                <w:rFonts w:eastAsia="Times New Roman"/>
                <w:szCs w:val="20"/>
                <w:lang w:val="pl-PL" w:eastAsia="pl-PL"/>
              </w:rPr>
              <w:t>dododatkowo</w:t>
            </w:r>
            <w:proofErr w:type="spellEnd"/>
            <w:r w:rsidRPr="0064240F">
              <w:rPr>
                <w:rFonts w:eastAsia="Times New Roman"/>
                <w:szCs w:val="20"/>
                <w:lang w:val="pl-PL" w:eastAsia="pl-PL"/>
              </w:rPr>
              <w:t xml:space="preserve">: </w:t>
            </w:r>
          </w:p>
          <w:p w:rsidR="000C19B8" w:rsidRPr="0064240F" w:rsidRDefault="000C19B8" w:rsidP="000C19B8">
            <w:pPr>
              <w:pStyle w:val="Akapitzlist"/>
              <w:numPr>
                <w:ilvl w:val="0"/>
                <w:numId w:val="221"/>
              </w:numPr>
              <w:spacing w:before="120" w:after="40" w:line="240" w:lineRule="auto"/>
              <w:jc w:val="both"/>
              <w:rPr>
                <w:rFonts w:eastAsia="Times New Roman"/>
                <w:szCs w:val="20"/>
                <w:lang w:val="pl-PL" w:eastAsia="pl-PL"/>
              </w:rPr>
            </w:pPr>
            <w:r w:rsidRPr="0064240F">
              <w:rPr>
                <w:rFonts w:eastAsia="Times New Roman"/>
                <w:szCs w:val="20"/>
                <w:lang w:val="pl-PL" w:eastAsia="pl-PL"/>
              </w:rPr>
              <w:t>zapewnienie dojazdu z miejsca zamieszkania do miejsca wykonania badania i z powrotem,</w:t>
            </w:r>
          </w:p>
          <w:p w:rsidR="000C19B8" w:rsidRPr="0064240F" w:rsidRDefault="000C19B8" w:rsidP="000C19B8">
            <w:pPr>
              <w:pStyle w:val="Akapitzlist"/>
              <w:numPr>
                <w:ilvl w:val="0"/>
                <w:numId w:val="221"/>
              </w:numPr>
              <w:spacing w:before="120" w:after="40" w:line="240" w:lineRule="auto"/>
              <w:jc w:val="both"/>
              <w:rPr>
                <w:rFonts w:eastAsia="Times New Roman"/>
                <w:szCs w:val="20"/>
                <w:lang w:val="pl-PL" w:eastAsia="pl-PL"/>
              </w:rPr>
            </w:pPr>
            <w:r w:rsidRPr="0064240F">
              <w:rPr>
                <w:rFonts w:eastAsia="Times New Roman"/>
                <w:szCs w:val="20"/>
                <w:lang w:val="pl-PL" w:eastAsia="pl-PL"/>
              </w:rPr>
              <w:t xml:space="preserve">zapewnienie opieki nad osobą </w:t>
            </w:r>
            <w:r w:rsidRPr="0064240F">
              <w:rPr>
                <w:rFonts w:eastAsia="Times New Roman" w:cs="Calibri"/>
                <w:szCs w:val="20"/>
                <w:lang w:eastAsia="ar-SA"/>
              </w:rPr>
              <w:t>potrzebującą wsparcia w codziennym funkcjonowaniu</w:t>
            </w:r>
            <w:r w:rsidRPr="0064240F">
              <w:rPr>
                <w:rFonts w:eastAsia="Times New Roman"/>
                <w:szCs w:val="20"/>
                <w:lang w:val="pl-PL" w:eastAsia="pl-PL"/>
              </w:rPr>
              <w:t>, którą opiekuje się osoba objęta wsparciem w ramach projektu, w czasie korzystania ze wsparcia,</w:t>
            </w:r>
          </w:p>
          <w:p w:rsidR="00EA5ADC" w:rsidRPr="0064240F" w:rsidRDefault="00EA5ADC" w:rsidP="00E1524B">
            <w:pPr>
              <w:pStyle w:val="Akapitzlist"/>
              <w:numPr>
                <w:ilvl w:val="0"/>
                <w:numId w:val="0"/>
              </w:numPr>
              <w:spacing w:before="120" w:after="40" w:line="240" w:lineRule="auto"/>
              <w:ind w:left="356"/>
              <w:jc w:val="both"/>
              <w:rPr>
                <w:rFonts w:eastAsia="Times New Roman"/>
                <w:szCs w:val="20"/>
                <w:lang w:val="pl-PL" w:eastAsia="pl-PL"/>
              </w:rPr>
            </w:pPr>
          </w:p>
          <w:p w:rsidR="00EA5ADC" w:rsidRPr="0064240F" w:rsidRDefault="00EA5ADC" w:rsidP="00EA5ADC">
            <w:pPr>
              <w:spacing w:before="60" w:after="60" w:line="240" w:lineRule="auto"/>
              <w:ind w:left="357"/>
              <w:rPr>
                <w:rFonts w:eastAsia="Times New Roman" w:cs="Times New Roman"/>
                <w:lang w:eastAsia="pl-PL"/>
              </w:rPr>
            </w:pPr>
          </w:p>
          <w:p w:rsidR="00EA5ADC" w:rsidRPr="0064240F" w:rsidRDefault="00EA5ADC" w:rsidP="00900051">
            <w:pPr>
              <w:numPr>
                <w:ilvl w:val="0"/>
                <w:numId w:val="23"/>
              </w:numPr>
              <w:spacing w:before="60" w:after="60" w:line="240" w:lineRule="auto"/>
              <w:ind w:left="357" w:hanging="1"/>
              <w:rPr>
                <w:rFonts w:eastAsia="Times New Roman" w:cs="Times New Roman"/>
                <w:lang w:eastAsia="pl-PL"/>
              </w:rPr>
            </w:pPr>
            <w:r w:rsidRPr="0064240F">
              <w:rPr>
                <w:rFonts w:eastAsia="Times New Roman" w:cs="Times New Roman"/>
                <w:lang w:eastAsia="pl-PL"/>
              </w:rPr>
              <w:t xml:space="preserve">Rozwój profilaktyki nowotworowej w kierunku wykrywania </w:t>
            </w:r>
            <w:r w:rsidRPr="0064240F">
              <w:rPr>
                <w:rFonts w:eastAsia="Times New Roman"/>
                <w:lang w:eastAsia="pl-PL"/>
              </w:rPr>
              <w:t xml:space="preserve">raka piersi, szyjki macicy i </w:t>
            </w:r>
            <w:r w:rsidRPr="0064240F">
              <w:rPr>
                <w:rFonts w:eastAsia="Times New Roman" w:cs="Times New Roman"/>
                <w:lang w:eastAsia="pl-PL"/>
              </w:rPr>
              <w:t>raka jelita grubego.</w:t>
            </w:r>
          </w:p>
          <w:p w:rsidR="00EA5ADC" w:rsidRPr="0064240F" w:rsidRDefault="00EA5ADC" w:rsidP="006A5F87">
            <w:pPr>
              <w:pStyle w:val="Akapitzlist"/>
              <w:numPr>
                <w:ilvl w:val="0"/>
                <w:numId w:val="222"/>
              </w:numPr>
              <w:tabs>
                <w:tab w:val="left" w:pos="639"/>
              </w:tabs>
              <w:spacing w:before="120" w:after="40" w:line="240" w:lineRule="auto"/>
              <w:ind w:left="714" w:hanging="357"/>
              <w:jc w:val="both"/>
              <w:rPr>
                <w:rFonts w:eastAsia="Times New Roman"/>
                <w:szCs w:val="20"/>
                <w:lang w:val="pl-PL" w:eastAsia="pl-PL"/>
              </w:rPr>
            </w:pPr>
            <w:r w:rsidRPr="0064240F">
              <w:rPr>
                <w:rFonts w:eastAsia="Times New Roman"/>
                <w:szCs w:val="20"/>
                <w:lang w:val="pl-PL" w:eastAsia="pl-PL"/>
              </w:rPr>
              <w:lastRenderedPageBreak/>
              <w:t>realizacja usług zdrowotnych,</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val="pl-PL" w:eastAsia="pl-PL"/>
              </w:rPr>
            </w:pPr>
            <w:r w:rsidRPr="0064240F">
              <w:rPr>
                <w:rFonts w:eastAsia="Times New Roman"/>
                <w:szCs w:val="20"/>
                <w:lang w:val="pl-PL" w:eastAsia="pl-PL"/>
              </w:rPr>
              <w:t xml:space="preserve">działania informacyjno-edukacyjne oraz dotyczące edukacji prozdrowotnej o charakterze lokalnym polegające na zachęcaniu do badań profilaktycznych </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val="pl-PL" w:eastAsia="pl-PL"/>
              </w:rPr>
            </w:pPr>
            <w:r w:rsidRPr="0064240F">
              <w:rPr>
                <w:rFonts w:eastAsia="Times New Roman"/>
                <w:szCs w:val="20"/>
                <w:lang w:val="pl-PL" w:eastAsia="pl-PL"/>
              </w:rPr>
              <w:t>działania edukacyjne z zakresu profilaktyki</w:t>
            </w:r>
            <w:r w:rsidRPr="0064240F">
              <w:rPr>
                <w:rFonts w:eastAsia="Times New Roman"/>
                <w:lang w:val="pl-PL" w:eastAsia="pl-PL"/>
              </w:rPr>
              <w:t xml:space="preserve"> nowotworowej w kierunku wykrywania </w:t>
            </w:r>
            <w:r w:rsidRPr="0064240F">
              <w:rPr>
                <w:rFonts w:eastAsia="Times New Roman"/>
                <w:szCs w:val="20"/>
                <w:lang w:val="pl-PL" w:eastAsia="pl-PL"/>
              </w:rPr>
              <w:t xml:space="preserve">raka piersi, szyjki macicy </w:t>
            </w:r>
            <w:r w:rsidR="006B78E7" w:rsidRPr="0064240F">
              <w:rPr>
                <w:rFonts w:eastAsia="Times New Roman"/>
                <w:lang w:eastAsia="pl-PL"/>
              </w:rPr>
              <w:t xml:space="preserve">i raka jelita grubego </w:t>
            </w:r>
            <w:r w:rsidRPr="0064240F">
              <w:rPr>
                <w:rFonts w:eastAsia="Times New Roman"/>
                <w:szCs w:val="20"/>
                <w:lang w:val="pl-PL" w:eastAsia="pl-PL"/>
              </w:rPr>
              <w:t xml:space="preserve">kierowane do </w:t>
            </w:r>
            <w:r w:rsidR="000C19B8" w:rsidRPr="0064240F">
              <w:rPr>
                <w:rFonts w:eastAsia="Times New Roman"/>
                <w:szCs w:val="20"/>
                <w:lang w:val="pl-PL" w:eastAsia="pl-PL"/>
              </w:rPr>
              <w:t>kadr POZ (tj. lekarzy POZ oraz osób współpracujących z placówką POZ lub osób pracujących na rzecz placówki POZ) lub kadr placówki medycyny pracy</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val="pl-PL" w:eastAsia="pl-PL"/>
              </w:rPr>
            </w:pPr>
            <w:r w:rsidRPr="0064240F">
              <w:rPr>
                <w:rFonts w:eastAsia="Times New Roman"/>
                <w:szCs w:val="20"/>
                <w:lang w:val="pl-PL" w:eastAsia="pl-PL"/>
              </w:rPr>
              <w:t>zapewnienie dojazdu z miejsca zamieszkania do miejsca wykonania badania i z powrotem,</w:t>
            </w:r>
          </w:p>
          <w:p w:rsidR="00EA5ADC" w:rsidRPr="0064240F" w:rsidRDefault="00EA5ADC" w:rsidP="006A5F87">
            <w:pPr>
              <w:pStyle w:val="Akapitzlist"/>
              <w:numPr>
                <w:ilvl w:val="0"/>
                <w:numId w:val="222"/>
              </w:numPr>
              <w:tabs>
                <w:tab w:val="left" w:pos="639"/>
              </w:tabs>
              <w:spacing w:before="120" w:after="40" w:line="240" w:lineRule="auto"/>
              <w:jc w:val="both"/>
              <w:rPr>
                <w:rFonts w:eastAsia="Times New Roman"/>
                <w:szCs w:val="20"/>
                <w:lang w:val="pl-PL" w:eastAsia="pl-PL"/>
              </w:rPr>
            </w:pPr>
            <w:r w:rsidRPr="0064240F">
              <w:rPr>
                <w:rFonts w:eastAsia="Times New Roman"/>
                <w:szCs w:val="20"/>
                <w:lang w:val="pl-PL" w:eastAsia="pl-PL"/>
              </w:rPr>
              <w:t xml:space="preserve">zapewnienie opieki nad osobą </w:t>
            </w:r>
            <w:r w:rsidR="00204D32" w:rsidRPr="0064240F">
              <w:rPr>
                <w:rFonts w:eastAsia="Times New Roman" w:cs="Calibri"/>
                <w:szCs w:val="20"/>
                <w:lang w:eastAsia="ar-SA"/>
              </w:rPr>
              <w:t>potrzebującą</w:t>
            </w:r>
            <w:r w:rsidR="00270E79" w:rsidRPr="0064240F">
              <w:rPr>
                <w:rFonts w:eastAsia="Times New Roman" w:cs="Calibri"/>
                <w:szCs w:val="20"/>
                <w:lang w:eastAsia="ar-SA"/>
              </w:rPr>
              <w:t xml:space="preserve"> wsparcia w codziennym funkcjonowaniu</w:t>
            </w:r>
            <w:r w:rsidRPr="0064240F">
              <w:rPr>
                <w:rFonts w:eastAsia="Times New Roman"/>
                <w:szCs w:val="20"/>
                <w:lang w:val="pl-PL" w:eastAsia="pl-PL"/>
              </w:rPr>
              <w:t>, którą opiekuje się osoba objęta wsparciem w ramach projektu, w czasie korzystania ze wsparcia.</w:t>
            </w:r>
          </w:p>
          <w:p w:rsidR="00EA5ADC" w:rsidRPr="0064240F" w:rsidRDefault="00EA5ADC" w:rsidP="006A5F87">
            <w:pPr>
              <w:pStyle w:val="Akapitzlist"/>
              <w:numPr>
                <w:ilvl w:val="0"/>
                <w:numId w:val="222"/>
              </w:numPr>
              <w:spacing w:before="40" w:after="120" w:line="240" w:lineRule="auto"/>
              <w:ind w:left="714" w:hanging="357"/>
              <w:jc w:val="both"/>
              <w:rPr>
                <w:lang w:val="pl-PL" w:eastAsia="pl-PL"/>
              </w:rPr>
            </w:pPr>
            <w:r w:rsidRPr="0064240F">
              <w:rPr>
                <w:lang w:val="pl-PL" w:eastAsia="pl-PL"/>
              </w:rPr>
              <w:t xml:space="preserve">zakup aparatury i sprzętu medycznego oraz wykonanie innych inwestycji koniecznych do realizacji zadań wynikających z realizowanego programu (m.in. </w:t>
            </w:r>
            <w:proofErr w:type="spellStart"/>
            <w:r w:rsidRPr="0064240F">
              <w:rPr>
                <w:lang w:val="pl-PL" w:eastAsia="pl-PL"/>
              </w:rPr>
              <w:t>mammobus</w:t>
            </w:r>
            <w:proofErr w:type="spellEnd"/>
            <w:r w:rsidRPr="0064240F">
              <w:rPr>
                <w:lang w:val="pl-PL" w:eastAsia="pl-PL"/>
              </w:rPr>
              <w:t xml:space="preserve">, </w:t>
            </w:r>
            <w:proofErr w:type="spellStart"/>
            <w:r w:rsidRPr="0064240F">
              <w:rPr>
                <w:lang w:val="pl-PL" w:eastAsia="pl-PL"/>
              </w:rPr>
              <w:t>cytobus</w:t>
            </w:r>
            <w:proofErr w:type="spellEnd"/>
            <w:r w:rsidRPr="0064240F">
              <w:rPr>
                <w:lang w:val="pl-PL" w:eastAsia="pl-PL"/>
              </w:rPr>
              <w:t xml:space="preserve">, </w:t>
            </w:r>
            <w:proofErr w:type="spellStart"/>
            <w:r w:rsidRPr="0064240F">
              <w:rPr>
                <w:lang w:val="pl-PL" w:eastAsia="pl-PL"/>
              </w:rPr>
              <w:t>kolonoskop</w:t>
            </w:r>
            <w:proofErr w:type="spellEnd"/>
            <w:r w:rsidRPr="0064240F">
              <w:rPr>
                <w:lang w:val="pl-PL" w:eastAsia="pl-PL"/>
              </w:rPr>
              <w:t>),</w:t>
            </w:r>
          </w:p>
          <w:p w:rsidR="00EA5ADC" w:rsidRPr="0064240F" w:rsidRDefault="00DA2B84" w:rsidP="00DA2B84">
            <w:pPr>
              <w:numPr>
                <w:ilvl w:val="0"/>
                <w:numId w:val="23"/>
              </w:numPr>
              <w:spacing w:before="60" w:after="60" w:line="240" w:lineRule="auto"/>
              <w:rPr>
                <w:rFonts w:eastAsia="Times New Roman" w:cs="Times New Roman"/>
                <w:lang w:eastAsia="pl-PL"/>
              </w:rPr>
            </w:pPr>
            <w:r w:rsidRPr="0064240F">
              <w:rPr>
                <w:lang w:eastAsia="pl-PL"/>
              </w:rPr>
              <w:t>Wdrożenie programów zdrowotnych ukierunkowanych na eliminowanie zdrowotnych czynników ryzyka w miejscu pracy, w tym z zakresu ergonomii pracy.</w:t>
            </w:r>
          </w:p>
          <w:p w:rsidR="00DA2B84" w:rsidRPr="0064240F" w:rsidRDefault="00DA2B84" w:rsidP="00DA2B84">
            <w:pPr>
              <w:pStyle w:val="Akapitzlist"/>
              <w:numPr>
                <w:ilvl w:val="0"/>
                <w:numId w:val="23"/>
              </w:numPr>
              <w:spacing w:before="40" w:after="120" w:line="240" w:lineRule="auto"/>
              <w:jc w:val="both"/>
              <w:rPr>
                <w:lang w:val="pl-PL" w:eastAsia="pl-PL"/>
              </w:rPr>
            </w:pPr>
            <w:r w:rsidRPr="0064240F">
              <w:rPr>
                <w:lang w:val="pl-PL" w:eastAsia="pl-PL"/>
              </w:rPr>
              <w:t>Wdrożenie programów przekwalifikowania pracowników długotrwale pracujących w warunkach negatywnie wpływających na zdrowie, przygotowujące do kontynuowania pracy na innych stanowiskach o mniejszym obciążeniu dla zdrowia.</w:t>
            </w:r>
          </w:p>
          <w:p w:rsidR="00DA2B84" w:rsidRPr="0064240F" w:rsidRDefault="00BB6678" w:rsidP="00DA2B84">
            <w:pPr>
              <w:spacing w:before="60" w:after="60" w:line="240" w:lineRule="auto"/>
              <w:rPr>
                <w:rFonts w:eastAsia="Times New Roman" w:cs="Times New Roman"/>
                <w:lang w:eastAsia="pl-PL"/>
              </w:rPr>
            </w:pPr>
            <w:r w:rsidRPr="0064240F">
              <w:rPr>
                <w:rFonts w:eastAsia="Times New Roman" w:cs="Times New Roman"/>
                <w:lang w:eastAsia="pl-PL"/>
              </w:rPr>
              <w:t>6. Realizacja przedsięwzięć</w:t>
            </w:r>
            <w:r w:rsidR="00A830F0" w:rsidRPr="0064240F">
              <w:rPr>
                <w:rFonts w:eastAsia="Times New Roman" w:cs="Times New Roman"/>
                <w:lang w:eastAsia="pl-PL"/>
              </w:rPr>
              <w:t xml:space="preserve"> </w:t>
            </w:r>
            <w:r w:rsidRPr="0064240F">
              <w:rPr>
                <w:rFonts w:eastAsia="Times New Roman" w:cs="Times New Roman"/>
                <w:lang w:eastAsia="pl-PL"/>
              </w:rPr>
              <w:t xml:space="preserve"> związanych z walką i skutkami COVID-19 na terenie województwa zachodniopomorskiego</w:t>
            </w:r>
            <w:r w:rsidR="0021462E" w:rsidRPr="0064240F">
              <w:rPr>
                <w:rFonts w:eastAsia="Times New Roman" w:cs="Times New Roman"/>
                <w:lang w:eastAsia="pl-PL"/>
              </w:rPr>
              <w:t xml:space="preserve"> w oparciu o</w:t>
            </w:r>
            <w:r w:rsidR="0021462E" w:rsidRPr="0064240F">
              <w:rPr>
                <w:rFonts w:eastAsia="Times New Roman"/>
                <w:iCs/>
                <w:lang w:eastAsia="pl-PL"/>
              </w:rPr>
              <w:t xml:space="preserve"> Zachodniopomorski Program Monitorowania i Prewencji Epidemii </w:t>
            </w:r>
            <w:proofErr w:type="spellStart"/>
            <w:r w:rsidR="0021462E" w:rsidRPr="0064240F">
              <w:rPr>
                <w:rFonts w:eastAsia="Times New Roman"/>
                <w:iCs/>
                <w:lang w:eastAsia="pl-PL"/>
              </w:rPr>
              <w:t>Coronawirusa</w:t>
            </w:r>
            <w:proofErr w:type="spellEnd"/>
            <w:r w:rsidR="0021462E" w:rsidRPr="0064240F">
              <w:rPr>
                <w:rFonts w:eastAsia="Times New Roman"/>
                <w:iCs/>
                <w:lang w:eastAsia="pl-PL"/>
              </w:rPr>
              <w:t xml:space="preserve"> SARS-CoV-2 i Choroby COVID-19</w:t>
            </w:r>
            <w:r w:rsidR="00A830F0" w:rsidRPr="0064240F">
              <w:rPr>
                <w:rFonts w:eastAsia="Times New Roman" w:cs="Times New Roman"/>
                <w:lang w:eastAsia="pl-PL"/>
              </w:rPr>
              <w:t>.</w:t>
            </w:r>
          </w:p>
          <w:p w:rsidR="001052F9" w:rsidRPr="0064240F" w:rsidRDefault="001052F9" w:rsidP="00EA5ADC">
            <w:pPr>
              <w:spacing w:before="120" w:after="40" w:line="240" w:lineRule="auto"/>
              <w:rPr>
                <w:rFonts w:eastAsia="Times New Roman" w:cs="Times New Roman"/>
                <w:color w:val="000000"/>
                <w:lang w:eastAsia="pl-PL"/>
              </w:rPr>
            </w:pPr>
          </w:p>
        </w:tc>
      </w:tr>
      <w:tr w:rsidR="001052F9" w:rsidRPr="00111142" w:rsidTr="00B21893">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A2B84" w:rsidRDefault="00DA2B84" w:rsidP="00DA2B84">
            <w:pPr>
              <w:spacing w:before="60" w:after="60" w:line="240" w:lineRule="auto"/>
              <w:rPr>
                <w:rFonts w:eastAsia="Times New Roman"/>
                <w:lang w:eastAsia="pl-PL"/>
              </w:rPr>
            </w:pPr>
            <w:r>
              <w:rPr>
                <w:rFonts w:eastAsia="Times New Roman"/>
                <w:lang w:eastAsia="pl-PL"/>
              </w:rPr>
              <w:t>Typ projektów 1,2,3:</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rsidRPr="00111142">
              <w:t xml:space="preserve"> </w:t>
            </w:r>
            <w:r w:rsidR="00837F88" w:rsidRPr="00837F88">
              <w:rPr>
                <w:rFonts w:eastAsia="Times New Roman"/>
                <w:lang w:eastAsia="pl-PL"/>
              </w:rPr>
              <w:t>i ich jednostki organizacyjne</w:t>
            </w:r>
            <w:r w:rsidR="00402576">
              <w:rPr>
                <w:rFonts w:eastAsia="Times New Roman"/>
                <w:lang w:eastAsia="pl-PL"/>
              </w:rPr>
              <w:t>,</w:t>
            </w:r>
          </w:p>
          <w:p w:rsidR="001052F9" w:rsidRDefault="001052F9" w:rsidP="00900051">
            <w:pPr>
              <w:numPr>
                <w:ilvl w:val="0"/>
                <w:numId w:val="26"/>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rsidR="00402576" w:rsidRPr="00402576" w:rsidRDefault="00402576" w:rsidP="006A5F87">
            <w:pPr>
              <w:numPr>
                <w:ilvl w:val="0"/>
                <w:numId w:val="233"/>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rsidR="00DA2B84" w:rsidRDefault="00DA2B84" w:rsidP="00DA2B84">
            <w:pPr>
              <w:spacing w:before="60" w:after="60" w:line="240" w:lineRule="auto"/>
              <w:rPr>
                <w:rFonts w:eastAsia="Times New Roman"/>
                <w:lang w:eastAsia="pl-PL"/>
              </w:rPr>
            </w:pPr>
            <w:r>
              <w:rPr>
                <w:rFonts w:eastAsia="Times New Roman"/>
                <w:lang w:eastAsia="pl-PL"/>
              </w:rPr>
              <w:t>Typ projektów 4, 5:</w:t>
            </w:r>
          </w:p>
          <w:p w:rsidR="00402576" w:rsidRDefault="00064C52" w:rsidP="00402576">
            <w:pPr>
              <w:spacing w:before="60" w:after="60" w:line="240" w:lineRule="auto"/>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4A68D7">
              <w:t>.</w:t>
            </w:r>
          </w:p>
          <w:p w:rsidR="004A68D7" w:rsidRDefault="004A68D7" w:rsidP="004A68D7">
            <w:pPr>
              <w:spacing w:before="60" w:after="60" w:line="240" w:lineRule="auto"/>
              <w:rPr>
                <w:rFonts w:eastAsia="Times New Roman"/>
                <w:lang w:eastAsia="pl-PL"/>
              </w:rPr>
            </w:pPr>
            <w:r>
              <w:rPr>
                <w:rFonts w:eastAsia="Times New Roman"/>
                <w:lang w:eastAsia="pl-PL"/>
              </w:rPr>
              <w:t>Typ projektów 6:</w:t>
            </w:r>
          </w:p>
          <w:p w:rsidR="004A68D7" w:rsidRPr="005D1A3F" w:rsidRDefault="005D1A3F" w:rsidP="00054561">
            <w:pPr>
              <w:spacing w:before="60" w:after="60" w:line="240" w:lineRule="auto"/>
              <w:rPr>
                <w:rFonts w:eastAsia="Times New Roman"/>
                <w:b/>
                <w:lang w:eastAsia="pl-PL"/>
              </w:rPr>
            </w:pPr>
            <w:r w:rsidRPr="000B52DE">
              <w:t>Samodzielny Publiczny Wojewódzki Szpital Zespolony w Szczecinie</w:t>
            </w:r>
            <w:r w:rsidR="00A830F0">
              <w:t xml:space="preserve"> </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1:</w:t>
            </w:r>
          </w:p>
          <w:p w:rsidR="0064240F" w:rsidRDefault="00EA5ADC" w:rsidP="00EA5ADC">
            <w:pPr>
              <w:spacing w:before="60" w:after="60" w:line="240" w:lineRule="auto"/>
              <w:ind w:left="72"/>
              <w:rPr>
                <w:rFonts w:ascii="Calibri" w:hAnsi="Calibri"/>
              </w:rPr>
            </w:pP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rokujące na powrót na rynek pracy w wyniku udzielanych świadczeń </w:t>
            </w:r>
            <w:proofErr w:type="spellStart"/>
            <w:r w:rsidRPr="0064240F">
              <w:rPr>
                <w:rFonts w:eastAsia="Times New Roman" w:cs="Times New Roman"/>
                <w:lang w:eastAsia="pl-PL"/>
              </w:rPr>
              <w:t>zdrowotnych</w:t>
            </w:r>
            <w:r w:rsidR="00794619" w:rsidRPr="0064240F">
              <w:t>,</w:t>
            </w:r>
            <w:r w:rsidR="003E16B1" w:rsidRPr="0064240F">
              <w:rPr>
                <w:rFonts w:eastAsia="Times New Roman" w:cs="Times New Roman"/>
                <w:lang w:eastAsia="pl-PL"/>
              </w:rPr>
              <w:t>zgodnie</w:t>
            </w:r>
            <w:proofErr w:type="spellEnd"/>
            <w:r w:rsidR="003E16B1" w:rsidRPr="0064240F">
              <w:rPr>
                <w:rFonts w:eastAsia="Times New Roman" w:cs="Times New Roman"/>
                <w:lang w:eastAsia="pl-PL"/>
              </w:rPr>
              <w:t xml:space="preserve"> z właściwym RPZ</w:t>
            </w:r>
            <w:r w:rsidR="00C0359A" w:rsidRPr="0064240F">
              <w:rPr>
                <w:rFonts w:eastAsia="Times New Roman" w:cs="Times New Roman"/>
                <w:lang w:eastAsia="pl-PL"/>
              </w:rPr>
              <w:t>,</w:t>
            </w:r>
            <w:r w:rsidR="0064240F">
              <w:t xml:space="preserve">      - </w:t>
            </w:r>
            <w:r w:rsidR="00C75FEE" w:rsidRPr="0064240F">
              <w:t>kadra POZ oraz inne osoby i podmioty, które zostały wskazane we właściwym RPZ</w:t>
            </w:r>
            <w:r w:rsidR="001B2AF1" w:rsidRPr="0064240F">
              <w:rPr>
                <w:rFonts w:ascii="Calibri" w:hAnsi="Calibri"/>
              </w:rPr>
              <w:t>.</w:t>
            </w:r>
          </w:p>
          <w:p w:rsidR="00EA5ADC" w:rsidRPr="0064240F" w:rsidRDefault="001B2AF1" w:rsidP="00EA5ADC">
            <w:pPr>
              <w:spacing w:before="60" w:after="60" w:line="240" w:lineRule="auto"/>
              <w:ind w:left="72"/>
              <w:rPr>
                <w:rFonts w:eastAsia="Times New Roman" w:cs="Times New Roman"/>
                <w:lang w:eastAsia="pl-PL"/>
              </w:rPr>
            </w:pPr>
            <w:r w:rsidRPr="0064240F">
              <w:rPr>
                <w:rFonts w:ascii="Calibri" w:hAnsi="Calibri"/>
              </w:rPr>
              <w:t xml:space="preserve"> </w:t>
            </w:r>
            <w:r w:rsidR="00EA5ADC" w:rsidRPr="0064240F">
              <w:rPr>
                <w:rFonts w:eastAsia="Times New Roman" w:cs="Times New Roman"/>
                <w:lang w:eastAsia="pl-PL"/>
              </w:rPr>
              <w:t>Typ projektów 2:</w:t>
            </w:r>
          </w:p>
          <w:p w:rsidR="00EA5ADC" w:rsidRPr="0064240F" w:rsidRDefault="00EA5ADC" w:rsidP="00EA5ADC">
            <w:pPr>
              <w:spacing w:before="60" w:after="60" w:line="240" w:lineRule="auto"/>
              <w:ind w:left="356"/>
              <w:jc w:val="both"/>
              <w:rPr>
                <w:rFonts w:eastAsia="Times New Roman" w:cs="Times New Roman"/>
                <w:lang w:eastAsia="pl-PL"/>
              </w:rPr>
            </w:pPr>
            <w:r w:rsidRPr="0064240F">
              <w:rPr>
                <w:rFonts w:eastAsia="Times New Roman" w:cs="Times New Roman"/>
                <w:lang w:eastAsia="pl-PL"/>
              </w:rPr>
              <w:t xml:space="preserve">- </w:t>
            </w:r>
            <w:r w:rsidRPr="0064240F">
              <w:rPr>
                <w:rFonts w:eastAsia="Times New Roman"/>
                <w:lang w:eastAsia="pl-PL"/>
              </w:rPr>
              <w:t>osoby</w:t>
            </w:r>
            <w:r w:rsidRPr="0064240F">
              <w:rPr>
                <w:rFonts w:eastAsia="Times New Roman" w:cs="Times New Roman"/>
                <w:lang w:eastAsia="pl-PL"/>
              </w:rPr>
              <w:t xml:space="preserve"> w wieku aktywności zawodowej najbardziej narażone na opuszczenie rynku pracy z powodu czynników zdrowotnych lub najbardziej bliskie powrotowi na rynek pracy w wyniku świadczeń rehabilitacyjnych</w:t>
            </w:r>
            <w:r w:rsidR="00FA0583" w:rsidRPr="0064240F">
              <w:rPr>
                <w:rFonts w:eastAsia="Times New Roman" w:cs="Times New Roman"/>
                <w:lang w:eastAsia="pl-PL"/>
              </w:rPr>
              <w:t xml:space="preserve"> oraz osoby  z ich otoczenia,</w:t>
            </w:r>
            <w:r w:rsidR="003E16B1" w:rsidRPr="0064240F">
              <w:rPr>
                <w:rFonts w:eastAsia="Times New Roman" w:cs="Times New Roman"/>
                <w:lang w:eastAsia="pl-PL"/>
              </w:rPr>
              <w:t xml:space="preserve"> zgodnie</w:t>
            </w:r>
            <w:r w:rsidR="00C0359A" w:rsidRPr="0064240F">
              <w:rPr>
                <w:rFonts w:eastAsia="Times New Roman" w:cs="Times New Roman"/>
                <w:lang w:eastAsia="pl-PL"/>
              </w:rPr>
              <w:t xml:space="preserve"> z właściwym RPZ</w:t>
            </w:r>
            <w:r w:rsidRPr="0064240F">
              <w:rPr>
                <w:rFonts w:eastAsia="Times New Roman" w:cs="Times New Roman"/>
                <w:lang w:eastAsia="pl-PL"/>
              </w:rPr>
              <w:t>,</w:t>
            </w:r>
          </w:p>
          <w:p w:rsidR="0064240F" w:rsidRDefault="0064240F" w:rsidP="00EA5ADC">
            <w:pPr>
              <w:spacing w:before="60" w:after="60" w:line="240" w:lineRule="auto"/>
            </w:pPr>
            <w:r>
              <w:t xml:space="preserve">       - </w:t>
            </w:r>
            <w:r w:rsidR="00C75FEE" w:rsidRPr="0064240F">
              <w:t>kadra POZ oraz inne osoby i podmioty, które zostały wskazane we właściwym RPZ.</w:t>
            </w:r>
            <w:r w:rsidR="001B2AF1" w:rsidRPr="0064240F">
              <w:t xml:space="preserve"> </w:t>
            </w:r>
          </w:p>
          <w:p w:rsidR="00EA5ADC" w:rsidRPr="0064240F" w:rsidRDefault="00EA5ADC" w:rsidP="00EA5ADC">
            <w:pPr>
              <w:spacing w:before="60" w:after="60" w:line="240" w:lineRule="auto"/>
              <w:rPr>
                <w:rFonts w:eastAsia="Times New Roman" w:cs="Times New Roman"/>
                <w:lang w:eastAsia="pl-PL"/>
              </w:rPr>
            </w:pPr>
            <w:r w:rsidRPr="0064240F">
              <w:rPr>
                <w:rFonts w:eastAsia="Times New Roman" w:cs="Times New Roman"/>
                <w:lang w:eastAsia="pl-PL"/>
              </w:rPr>
              <w:t>Typ projektów 3:</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piersi jest skierowany do kobiet w wieku od 50 do 69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cs="Times New Roman"/>
                <w:lang w:eastAsia="pl-PL"/>
              </w:rPr>
              <w:t xml:space="preserve">- </w:t>
            </w:r>
            <w:r w:rsidR="00EA5ADC" w:rsidRPr="0064240F">
              <w:rPr>
                <w:rFonts w:eastAsia="Times New Roman" w:cs="Times New Roman"/>
                <w:lang w:eastAsia="pl-PL"/>
              </w:rPr>
              <w:t xml:space="preserve">Program profilaktyki raka szyjki macicy jest skierowany do kobiet w wieku 25 do 59 lat. </w:t>
            </w:r>
          </w:p>
          <w:p w:rsidR="00EA5ADC" w:rsidRPr="0064240F" w:rsidRDefault="00BD094F" w:rsidP="00EA5ADC">
            <w:pPr>
              <w:spacing w:line="240" w:lineRule="auto"/>
              <w:ind w:left="357"/>
              <w:rPr>
                <w:rFonts w:eastAsia="Times New Roman" w:cs="Times New Roman"/>
                <w:lang w:eastAsia="pl-PL"/>
              </w:rPr>
            </w:pPr>
            <w:r w:rsidRPr="0064240F">
              <w:rPr>
                <w:rFonts w:eastAsia="Times New Roman"/>
                <w:lang w:eastAsia="pl-PL"/>
              </w:rPr>
              <w:t xml:space="preserve">- </w:t>
            </w:r>
            <w:r w:rsidR="00EA5ADC" w:rsidRPr="0064240F">
              <w:rPr>
                <w:rFonts w:eastAsia="Times New Roman"/>
                <w:lang w:eastAsia="pl-PL"/>
              </w:rPr>
              <w:t>Program</w:t>
            </w:r>
            <w:r w:rsidR="00EA5ADC" w:rsidRPr="0064240F">
              <w:rPr>
                <w:rFonts w:eastAsia="Times New Roman" w:cs="Times New Roman"/>
                <w:lang w:eastAsia="pl-PL"/>
              </w:rPr>
              <w:t xml:space="preserve"> profilaktyki raka jelita grubego jest skierowany do osób:</w:t>
            </w:r>
          </w:p>
          <w:p w:rsidR="008517D7" w:rsidRPr="0064240F" w:rsidRDefault="00F10C11">
            <w:pPr>
              <w:pStyle w:val="Akapitzlist"/>
              <w:numPr>
                <w:ilvl w:val="0"/>
                <w:numId w:val="26"/>
              </w:numPr>
              <w:spacing w:line="240" w:lineRule="auto"/>
              <w:rPr>
                <w:rFonts w:eastAsia="Times New Roman"/>
                <w:color w:val="000000"/>
                <w:lang w:val="pl-PL" w:eastAsia="pl-PL"/>
              </w:rPr>
            </w:pPr>
            <w:r w:rsidRPr="0064240F">
              <w:rPr>
                <w:rFonts w:eastAsia="Times New Roman"/>
                <w:lang w:val="pl-PL" w:eastAsia="pl-PL"/>
              </w:rPr>
              <w:t xml:space="preserve"> w wieku 50 - 65 lat</w:t>
            </w:r>
            <w:r w:rsidR="00346733" w:rsidRPr="0064240F">
              <w:rPr>
                <w:rFonts w:eastAsia="Times New Roman"/>
                <w:lang w:val="pl-PL" w:eastAsia="pl-PL"/>
              </w:rPr>
              <w:t xml:space="preserve"> bez objawów raka jelita grubego</w:t>
            </w:r>
          </w:p>
          <w:p w:rsidR="008517D7" w:rsidRPr="0064240F" w:rsidRDefault="00F10C11">
            <w:pPr>
              <w:pStyle w:val="Akapitzlist"/>
              <w:numPr>
                <w:ilvl w:val="0"/>
                <w:numId w:val="26"/>
              </w:numPr>
              <w:spacing w:line="240" w:lineRule="auto"/>
              <w:rPr>
                <w:rFonts w:eastAsia="Times New Roman"/>
                <w:color w:val="000000"/>
                <w:lang w:val="pl-PL" w:eastAsia="pl-PL"/>
              </w:rPr>
            </w:pPr>
            <w:r w:rsidRPr="0064240F">
              <w:rPr>
                <w:rFonts w:eastAsia="Times New Roman"/>
                <w:lang w:val="pl-PL" w:eastAsia="pl-PL"/>
              </w:rPr>
              <w:t xml:space="preserve">w wieku 40 - </w:t>
            </w:r>
            <w:r w:rsidR="00346733" w:rsidRPr="0064240F">
              <w:rPr>
                <w:rFonts w:eastAsia="Times New Roman"/>
                <w:lang w:val="pl-PL" w:eastAsia="pl-PL"/>
              </w:rPr>
              <w:t>65</w:t>
            </w:r>
            <w:r w:rsidRPr="0064240F">
              <w:rPr>
                <w:rFonts w:eastAsia="Times New Roman"/>
                <w:lang w:val="pl-PL" w:eastAsia="pl-PL"/>
              </w:rPr>
              <w:t xml:space="preserve"> lat, </w:t>
            </w:r>
            <w:r w:rsidR="00346733" w:rsidRPr="0064240F">
              <w:rPr>
                <w:rFonts w:eastAsia="Times New Roman"/>
                <w:lang w:val="pl-PL" w:eastAsia="pl-PL"/>
              </w:rPr>
              <w:t>bez objawów raka jelita grubego, które miały w rodzinie przynajmniej jednego</w:t>
            </w:r>
            <w:r w:rsidRPr="0064240F">
              <w:rPr>
                <w:rFonts w:eastAsia="Times New Roman"/>
                <w:lang w:val="pl-PL" w:eastAsia="pl-PL"/>
              </w:rPr>
              <w:t xml:space="preserve"> krewnego pierwszego stopnia</w:t>
            </w:r>
            <w:r w:rsidR="00346733" w:rsidRPr="0064240F">
              <w:rPr>
                <w:rFonts w:eastAsia="Times New Roman"/>
                <w:lang w:val="pl-PL" w:eastAsia="pl-PL"/>
              </w:rPr>
              <w:t xml:space="preserve"> (rodzice, rodzeństwo, dzieci) z rakiem</w:t>
            </w:r>
            <w:r w:rsidRPr="0064240F">
              <w:rPr>
                <w:rFonts w:eastAsia="Times New Roman"/>
                <w:lang w:val="pl-PL" w:eastAsia="pl-PL"/>
              </w:rPr>
              <w:t xml:space="preserve"> jelita grubego</w:t>
            </w:r>
          </w:p>
          <w:p w:rsidR="008517D7" w:rsidRPr="0064240F" w:rsidRDefault="00EA5ADC">
            <w:pPr>
              <w:pStyle w:val="Akapitzlist"/>
              <w:numPr>
                <w:ilvl w:val="0"/>
                <w:numId w:val="26"/>
              </w:numPr>
              <w:spacing w:line="240" w:lineRule="auto"/>
              <w:rPr>
                <w:rFonts w:eastAsia="Times New Roman"/>
                <w:lang w:val="pl-PL" w:eastAsia="pl-PL"/>
              </w:rPr>
            </w:pPr>
            <w:r w:rsidRPr="0064240F">
              <w:rPr>
                <w:rFonts w:eastAsia="Times New Roman"/>
                <w:lang w:val="pl-PL" w:eastAsia="pl-PL"/>
              </w:rPr>
              <w:t xml:space="preserve">w wieku od 25 </w:t>
            </w:r>
            <w:r w:rsidR="00F10C11" w:rsidRPr="0064240F">
              <w:rPr>
                <w:rFonts w:eastAsia="Times New Roman"/>
                <w:lang w:val="pl-PL" w:eastAsia="pl-PL"/>
              </w:rPr>
              <w:t xml:space="preserve">- </w:t>
            </w:r>
            <w:r w:rsidRPr="0064240F">
              <w:rPr>
                <w:rFonts w:eastAsia="Times New Roman"/>
                <w:lang w:val="pl-PL" w:eastAsia="pl-PL"/>
              </w:rPr>
              <w:t>65 lat pochodzących z rodzin</w:t>
            </w:r>
            <w:r w:rsidR="00F10C11" w:rsidRPr="0064240F">
              <w:rPr>
                <w:rFonts w:eastAsia="Times New Roman"/>
                <w:lang w:val="pl-PL" w:eastAsia="pl-PL"/>
              </w:rPr>
              <w:t>y</w:t>
            </w:r>
            <w:r w:rsidRPr="0064240F">
              <w:rPr>
                <w:rFonts w:eastAsia="Times New Roman"/>
                <w:lang w:val="pl-PL" w:eastAsia="pl-PL"/>
              </w:rPr>
              <w:t xml:space="preserve"> HNPCC lub FAP (z potwierdzonym obciążeniem genetycznym).</w:t>
            </w:r>
            <w:r w:rsidRPr="0064240F">
              <w:rPr>
                <w:rFonts w:eastAsia="Times New Roman"/>
                <w:color w:val="000000"/>
                <w:lang w:val="pl-PL" w:eastAsia="pl-PL"/>
              </w:rPr>
              <w:t> </w:t>
            </w:r>
          </w:p>
          <w:p w:rsidR="001052F9" w:rsidRPr="0064240F" w:rsidRDefault="00BD094F" w:rsidP="00DA2B84">
            <w:pPr>
              <w:tabs>
                <w:tab w:val="left" w:pos="4055"/>
              </w:tabs>
              <w:spacing w:line="240" w:lineRule="auto"/>
              <w:ind w:left="426"/>
              <w:rPr>
                <w:rFonts w:eastAsia="Times New Roman" w:cs="Times New Roman"/>
                <w:color w:val="000000"/>
                <w:lang w:eastAsia="pl-PL"/>
              </w:rPr>
            </w:pPr>
            <w:r w:rsidRPr="0064240F">
              <w:rPr>
                <w:rFonts w:eastAsia="Times New Roman" w:cs="Times New Roman"/>
                <w:lang w:eastAsia="pl-PL"/>
              </w:rPr>
              <w:t xml:space="preserve">- </w:t>
            </w:r>
            <w:r w:rsidR="00DA6E0C" w:rsidRPr="0064240F">
              <w:rPr>
                <w:rFonts w:eastAsia="Times New Roman" w:cs="Times New Roman"/>
                <w:lang w:eastAsia="pl-PL"/>
              </w:rPr>
              <w:t>Per</w:t>
            </w:r>
            <w:r w:rsidR="00837F88" w:rsidRPr="0064240F">
              <w:rPr>
                <w:rFonts w:eastAsia="Times New Roman" w:cs="Times New Roman"/>
                <w:lang w:eastAsia="pl-PL"/>
              </w:rPr>
              <w:t>s</w:t>
            </w:r>
            <w:r w:rsidR="00DA6E0C" w:rsidRPr="0064240F">
              <w:rPr>
                <w:rFonts w:eastAsia="Times New Roman" w:cs="Times New Roman"/>
                <w:lang w:eastAsia="pl-PL"/>
              </w:rPr>
              <w:t>o</w:t>
            </w:r>
            <w:r w:rsidR="00837F88" w:rsidRPr="0064240F">
              <w:rPr>
                <w:rFonts w:eastAsia="Times New Roman" w:cs="Times New Roman"/>
                <w:lang w:eastAsia="pl-PL"/>
              </w:rPr>
              <w:t>nel</w:t>
            </w:r>
            <w:r w:rsidR="00837F88" w:rsidRPr="0064240F">
              <w:rPr>
                <w:rFonts w:eastAsia="Times New Roman" w:cs="Times New Roman"/>
                <w:color w:val="000000"/>
                <w:lang w:eastAsia="pl-PL"/>
              </w:rPr>
              <w:t xml:space="preserve"> lekarski i pielęgniarski POZ</w:t>
            </w:r>
            <w:r w:rsidR="00DA2B84" w:rsidRPr="0064240F">
              <w:rPr>
                <w:rFonts w:eastAsia="Times New Roman" w:cs="Times New Roman"/>
                <w:color w:val="000000"/>
                <w:lang w:eastAsia="pl-PL"/>
              </w:rPr>
              <w:tab/>
            </w:r>
          </w:p>
          <w:p w:rsidR="00DA2B84" w:rsidRPr="0064240F" w:rsidRDefault="00DA2B84" w:rsidP="00DA2B84">
            <w:pPr>
              <w:tabs>
                <w:tab w:val="left" w:pos="3705"/>
              </w:tabs>
              <w:spacing w:line="240" w:lineRule="auto"/>
              <w:rPr>
                <w:rFonts w:eastAsia="Times New Roman" w:cs="Times New Roman"/>
                <w:color w:val="000000"/>
                <w:lang w:eastAsia="pl-PL"/>
              </w:rPr>
            </w:pPr>
            <w:r w:rsidRPr="0064240F">
              <w:rPr>
                <w:rFonts w:eastAsia="Times New Roman" w:cs="Times New Roman"/>
                <w:color w:val="000000"/>
                <w:lang w:eastAsia="pl-PL"/>
              </w:rPr>
              <w:t>Typ projektów 4,</w:t>
            </w:r>
            <w:r w:rsidR="0064240F">
              <w:rPr>
                <w:rFonts w:eastAsia="Times New Roman" w:cs="Times New Roman"/>
                <w:color w:val="000000"/>
                <w:lang w:eastAsia="pl-PL"/>
              </w:rPr>
              <w:t xml:space="preserve"> </w:t>
            </w:r>
            <w:r w:rsidRPr="0064240F">
              <w:rPr>
                <w:rFonts w:eastAsia="Times New Roman" w:cs="Times New Roman"/>
                <w:color w:val="000000"/>
                <w:lang w:eastAsia="pl-PL"/>
              </w:rPr>
              <w:t>5:</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osoby pracujące narażone na wystąpienie czynników negatywnie wpływających na stan zdrowia w miejscu pracy, w szczególności powyżej 50 roku życia;</w:t>
            </w:r>
          </w:p>
          <w:p w:rsidR="008517D7" w:rsidRPr="0064240F" w:rsidRDefault="00DA2B84">
            <w:pPr>
              <w:numPr>
                <w:ilvl w:val="0"/>
                <w:numId w:val="26"/>
              </w:numPr>
              <w:tabs>
                <w:tab w:val="left" w:pos="639"/>
              </w:tabs>
              <w:spacing w:line="240" w:lineRule="auto"/>
              <w:rPr>
                <w:rFonts w:eastAsia="Times New Roman" w:cs="Times New Roman"/>
                <w:color w:val="000000"/>
                <w:lang w:eastAsia="pl-PL"/>
              </w:rPr>
            </w:pPr>
            <w:r w:rsidRPr="0064240F">
              <w:rPr>
                <w:rFonts w:eastAsia="Times New Roman" w:cs="Times New Roman"/>
                <w:color w:val="000000"/>
                <w:lang w:eastAsia="pl-PL"/>
              </w:rPr>
              <w:t>pracodawcy.</w:t>
            </w:r>
          </w:p>
          <w:p w:rsidR="00BB6678" w:rsidRPr="0064240F" w:rsidRDefault="00BB6678" w:rsidP="00BB6678">
            <w:pPr>
              <w:tabs>
                <w:tab w:val="left" w:pos="0"/>
              </w:tabs>
              <w:spacing w:line="240" w:lineRule="auto"/>
              <w:rPr>
                <w:rFonts w:eastAsia="Times New Roman" w:cs="Times New Roman"/>
                <w:color w:val="000000"/>
                <w:lang w:eastAsia="pl-PL"/>
              </w:rPr>
            </w:pPr>
          </w:p>
          <w:p w:rsidR="00BB6678" w:rsidRPr="0064240F" w:rsidRDefault="00BB6678" w:rsidP="00BB6678">
            <w:pPr>
              <w:tabs>
                <w:tab w:val="left" w:pos="0"/>
              </w:tabs>
              <w:spacing w:line="240" w:lineRule="auto"/>
              <w:rPr>
                <w:rFonts w:eastAsia="Times New Roman" w:cs="Times New Roman"/>
                <w:color w:val="000000"/>
                <w:lang w:eastAsia="pl-PL"/>
              </w:rPr>
            </w:pPr>
            <w:r w:rsidRPr="0064240F">
              <w:rPr>
                <w:rFonts w:eastAsia="Times New Roman" w:cs="Times New Roman"/>
                <w:color w:val="000000"/>
                <w:lang w:eastAsia="pl-PL"/>
              </w:rPr>
              <w:t>Typ projektu 6:</w:t>
            </w:r>
          </w:p>
          <w:p w:rsidR="00BB6678" w:rsidRPr="0021462E" w:rsidRDefault="0064240F"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r w:rsidR="00CE68F1" w:rsidRPr="0064240F">
              <w:rPr>
                <w:rFonts w:eastAsia="Times New Roman" w:cs="Times New Roman"/>
                <w:color w:val="000000"/>
                <w:lang w:eastAsia="pl-PL"/>
              </w:rPr>
              <w:t xml:space="preserve">- </w:t>
            </w:r>
            <w:r w:rsidR="00BB6678" w:rsidRPr="0064240F">
              <w:rPr>
                <w:rFonts w:eastAsia="Times New Roman" w:cs="Times New Roman"/>
                <w:color w:val="000000"/>
                <w:lang w:eastAsia="pl-PL"/>
              </w:rPr>
              <w:t xml:space="preserve">osoby </w:t>
            </w:r>
            <w:r w:rsidR="00CE68F1" w:rsidRPr="0064240F">
              <w:rPr>
                <w:rFonts w:eastAsia="Times New Roman" w:cs="Times New Roman"/>
                <w:color w:val="000000"/>
                <w:lang w:eastAsia="pl-PL"/>
              </w:rPr>
              <w:t>w wieku produkcyjnym</w:t>
            </w:r>
            <w:r w:rsidR="0021462E" w:rsidRPr="0064240F">
              <w:rPr>
                <w:rFonts w:eastAsia="Times New Roman" w:cs="Times New Roman"/>
                <w:color w:val="000000"/>
                <w:lang w:eastAsia="pl-PL"/>
              </w:rPr>
              <w:t xml:space="preserve"> (mężczyźni w wieku 18-64 oraz kobiety w wieku 18-59) </w:t>
            </w:r>
            <w:r w:rsidR="00F522F8" w:rsidRPr="0064240F">
              <w:t xml:space="preserve">z grupy ryzyka zakażenia lub podejrzanych o zakażenie </w:t>
            </w:r>
            <w:proofErr w:type="spellStart"/>
            <w:r w:rsidR="00F522F8" w:rsidRPr="0064240F">
              <w:t>koronawirusem</w:t>
            </w:r>
            <w:proofErr w:type="spellEnd"/>
            <w:r w:rsidR="00F522F8" w:rsidRPr="0064240F">
              <w:t xml:space="preserve">  SAR-CoV-2 </w:t>
            </w:r>
            <w:r w:rsidR="00CE68F1" w:rsidRPr="0064240F">
              <w:rPr>
                <w:rFonts w:eastAsia="Times New Roman" w:cs="Times New Roman"/>
                <w:color w:val="000000"/>
                <w:lang w:eastAsia="pl-PL"/>
              </w:rPr>
              <w:t xml:space="preserve">oraz </w:t>
            </w:r>
            <w:r w:rsidR="00B20C22" w:rsidRPr="0064240F">
              <w:rPr>
                <w:rFonts w:eastAsia="Times New Roman" w:cs="Times New Roman"/>
                <w:color w:val="000000"/>
                <w:lang w:eastAsia="pl-PL"/>
              </w:rPr>
              <w:t xml:space="preserve">podmioty </w:t>
            </w:r>
            <w:r w:rsidR="00CE68F1" w:rsidRPr="0064240F">
              <w:rPr>
                <w:rFonts w:eastAsia="Times New Roman" w:cs="Times New Roman"/>
                <w:color w:val="000000"/>
                <w:lang w:eastAsia="pl-PL"/>
              </w:rPr>
              <w:t xml:space="preserve"> </w:t>
            </w:r>
            <w:r w:rsidR="00B20C22" w:rsidRPr="0064240F">
              <w:rPr>
                <w:rFonts w:eastAsia="Times New Roman" w:cs="Times New Roman"/>
                <w:color w:val="000000"/>
                <w:lang w:eastAsia="pl-PL"/>
              </w:rPr>
              <w:t xml:space="preserve">wskazane w </w:t>
            </w:r>
            <w:r w:rsidR="00CE68F1" w:rsidRPr="0064240F">
              <w:rPr>
                <w:rFonts w:eastAsia="Times New Roman"/>
                <w:iCs/>
                <w:lang w:eastAsia="pl-PL"/>
              </w:rPr>
              <w:t>Zachodniopomorskim Program</w:t>
            </w:r>
            <w:r w:rsidR="0021462E" w:rsidRPr="0064240F">
              <w:rPr>
                <w:rFonts w:eastAsia="Times New Roman"/>
                <w:iCs/>
                <w:lang w:eastAsia="pl-PL"/>
              </w:rPr>
              <w:t xml:space="preserve">em </w:t>
            </w:r>
            <w:r w:rsidR="00CE68F1" w:rsidRPr="0064240F">
              <w:rPr>
                <w:rFonts w:eastAsia="Times New Roman"/>
                <w:iCs/>
                <w:lang w:eastAsia="pl-PL"/>
              </w:rPr>
              <w:t xml:space="preserve">Monitorowania i Prewencji Epidemii </w:t>
            </w:r>
            <w:proofErr w:type="spellStart"/>
            <w:r w:rsidR="00CE68F1" w:rsidRPr="0064240F">
              <w:rPr>
                <w:rFonts w:eastAsia="Times New Roman"/>
                <w:iCs/>
                <w:lang w:eastAsia="pl-PL"/>
              </w:rPr>
              <w:t>Coronawirusa</w:t>
            </w:r>
            <w:proofErr w:type="spellEnd"/>
            <w:r w:rsidR="00CE68F1" w:rsidRPr="0064240F">
              <w:rPr>
                <w:rFonts w:eastAsia="Times New Roman"/>
                <w:iCs/>
                <w:lang w:eastAsia="pl-PL"/>
              </w:rPr>
              <w:t xml:space="preserve"> SARS-CoV-2 i Choroby COVID-19</w:t>
            </w:r>
          </w:p>
          <w:p w:rsidR="00BB6678" w:rsidRPr="00BD094F" w:rsidRDefault="00A830F0" w:rsidP="00BB6678">
            <w:pPr>
              <w:tabs>
                <w:tab w:val="left" w:pos="0"/>
              </w:tabs>
              <w:spacing w:line="240" w:lineRule="auto"/>
              <w:rPr>
                <w:rFonts w:eastAsia="Times New Roman" w:cs="Times New Roman"/>
                <w:color w:val="000000"/>
                <w:lang w:eastAsia="pl-PL"/>
              </w:rPr>
            </w:pPr>
            <w:r>
              <w:rPr>
                <w:rFonts w:eastAsia="Times New Roman" w:cs="Times New Roman"/>
                <w:color w:val="000000"/>
                <w:lang w:eastAsia="pl-PL"/>
              </w:rPr>
              <w:t xml:space="preserve"> </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111142" w:rsidTr="00B21893">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B21893">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336F75"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7 239 704 EUR</w:t>
            </w:r>
          </w:p>
        </w:tc>
      </w:tr>
      <w:tr w:rsidR="001052F9" w:rsidRPr="00111142" w:rsidTr="00B21893">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sidR="000F2B7A">
              <w:rPr>
                <w:rFonts w:eastAsia="Times New Roman" w:cs="Times New Roman"/>
                <w:lang w:eastAsia="pl-PL"/>
              </w:rPr>
              <w:t xml:space="preserve"> - typ projektu 1 - 5</w:t>
            </w:r>
            <w:r>
              <w:rPr>
                <w:rFonts w:eastAsia="Times New Roman" w:cs="Times New Roman"/>
                <w:lang w:eastAsia="pl-PL"/>
              </w:rPr>
              <w:t>.</w:t>
            </w:r>
          </w:p>
          <w:p w:rsidR="001052F9" w:rsidRDefault="001052F9" w:rsidP="00E5775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p w:rsidR="000F2B7A" w:rsidRDefault="000F2B7A" w:rsidP="00E5775D">
            <w:pPr>
              <w:spacing w:before="60" w:after="60" w:line="240" w:lineRule="auto"/>
              <w:rPr>
                <w:rFonts w:eastAsia="Times New Roman" w:cs="Times New Roman"/>
                <w:lang w:eastAsia="pl-PL"/>
              </w:rPr>
            </w:pPr>
          </w:p>
          <w:p w:rsidR="000F2B7A" w:rsidRPr="001F7A10" w:rsidRDefault="000F2B7A" w:rsidP="00E5775D">
            <w:pPr>
              <w:spacing w:before="60" w:after="60" w:line="240" w:lineRule="auto"/>
              <w:rPr>
                <w:rFonts w:eastAsia="Times New Roman"/>
              </w:rPr>
            </w:pPr>
            <w:r>
              <w:rPr>
                <w:rFonts w:eastAsia="Times New Roman" w:cs="Times New Roman"/>
                <w:lang w:eastAsia="pl-PL"/>
              </w:rPr>
              <w:t xml:space="preserve">Tryb </w:t>
            </w:r>
            <w:r w:rsidR="005D1A3F">
              <w:rPr>
                <w:rFonts w:eastAsia="Times New Roman" w:cs="Times New Roman"/>
                <w:lang w:eastAsia="pl-PL"/>
              </w:rPr>
              <w:t>nadzw</w:t>
            </w:r>
            <w:r w:rsidR="0069691F">
              <w:rPr>
                <w:rFonts w:eastAsia="Times New Roman" w:cs="Times New Roman"/>
                <w:lang w:eastAsia="pl-PL"/>
              </w:rPr>
              <w:t>y</w:t>
            </w:r>
            <w:r w:rsidR="005D1A3F">
              <w:rPr>
                <w:rFonts w:eastAsia="Times New Roman" w:cs="Times New Roman"/>
                <w:lang w:eastAsia="pl-PL"/>
              </w:rPr>
              <w:t xml:space="preserve">czajny </w:t>
            </w:r>
            <w:r>
              <w:rPr>
                <w:rFonts w:eastAsia="Times New Roman" w:cs="Times New Roman"/>
                <w:lang w:eastAsia="pl-PL"/>
              </w:rPr>
              <w:t>- typ projektu 6</w:t>
            </w:r>
            <w:r w:rsidR="001F7A10">
              <w:rPr>
                <w:rFonts w:eastAsia="Times New Roman" w:cs="Times New Roman"/>
                <w:lang w:eastAsia="pl-PL"/>
              </w:rPr>
              <w:t xml:space="preserve"> - </w:t>
            </w:r>
            <w:r w:rsidR="001F7A10" w:rsidRPr="001858A0">
              <w:rPr>
                <w:rFonts w:eastAsia="Times New Roman"/>
              </w:rPr>
              <w:t xml:space="preserve"> zgodnie z art. 10 ustawy z dnia 3 kwietnia 2020 r. o szczególnych rozwiązaniach wspierających realizację programów operacyjnych  w związku z wystąpieniem COVID-19 w 2020 r. (Dz.U. 2020 poz. 694)</w:t>
            </w:r>
            <w:r>
              <w:rPr>
                <w:rFonts w:eastAsia="Times New Roman" w:cs="Times New Roman"/>
                <w:lang w:eastAsia="pl-PL"/>
              </w:rPr>
              <w:t>.</w:t>
            </w:r>
          </w:p>
          <w:p w:rsidR="000F2B7A" w:rsidRDefault="000F2B7A" w:rsidP="000F2B7A">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Wojewódzki Urząd Pracy w Szczecinie.</w:t>
            </w:r>
          </w:p>
          <w:p w:rsidR="000F2B7A" w:rsidRPr="000D5CDC" w:rsidRDefault="000F2B7A" w:rsidP="000F2B7A">
            <w:pPr>
              <w:spacing w:before="60" w:after="60" w:line="240" w:lineRule="auto"/>
              <w:rPr>
                <w:rFonts w:eastAsia="Times New Roman" w:cs="Times New Roman"/>
                <w:color w:val="FF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04705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w:t>
            </w:r>
            <w:r w:rsidR="001C0A19">
              <w:rPr>
                <w:rFonts w:eastAsia="Times New Roman" w:cs="Times New Roman"/>
                <w:iCs/>
                <w:szCs w:val="22"/>
                <w:lang w:eastAsia="pl-PL"/>
              </w:rPr>
              <w:t xml:space="preserve"> w ramach typu 1 i 2 </w:t>
            </w:r>
            <w:r>
              <w:rPr>
                <w:rFonts w:eastAsia="Times New Roman" w:cs="Times New Roman"/>
                <w:iCs/>
                <w:szCs w:val="22"/>
                <w:lang w:eastAsia="pl-PL"/>
              </w:rPr>
              <w:t xml:space="preserv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rsidR="00E86A8D" w:rsidRDefault="00E86A8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Wsparcie realizowane w ramach typu 1 i/lub 2 skier</w:t>
            </w:r>
            <w:r w:rsidR="00B542C1">
              <w:rPr>
                <w:rFonts w:eastAsia="Times New Roman" w:cs="Times New Roman"/>
                <w:iCs/>
                <w:szCs w:val="22"/>
                <w:lang w:eastAsia="pl-PL"/>
              </w:rPr>
              <w:t>o</w:t>
            </w:r>
            <w:r>
              <w:rPr>
                <w:rFonts w:eastAsia="Times New Roman" w:cs="Times New Roman"/>
                <w:iCs/>
                <w:szCs w:val="22"/>
                <w:lang w:eastAsia="pl-PL"/>
              </w:rPr>
              <w:t>wane jest wyłącznie do grup docelowych określonych we właściwym RPZ.</w:t>
            </w:r>
          </w:p>
          <w:p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w:t>
            </w:r>
            <w:proofErr w:type="spellStart"/>
            <w:r w:rsidR="00EA5ADC" w:rsidRPr="007B4DDB">
              <w:rPr>
                <w:rFonts w:eastAsia="Times New Roman"/>
                <w:iCs/>
                <w:lang w:eastAsia="pl-PL"/>
              </w:rPr>
              <w:t>AOTMiT</w:t>
            </w:r>
            <w:proofErr w:type="spellEnd"/>
            <w:r w:rsidR="00EA5ADC" w:rsidRPr="007B4DDB">
              <w:rPr>
                <w:rFonts w:eastAsia="Times New Roman"/>
                <w:iCs/>
                <w:lang w:eastAsia="pl-PL"/>
              </w:rPr>
              <w:t xml:space="preserve">. </w:t>
            </w:r>
          </w:p>
          <w:p w:rsidR="00E1524B" w:rsidRDefault="00E1524B" w:rsidP="007B4DDB">
            <w:pPr>
              <w:spacing w:before="60" w:after="60" w:line="240" w:lineRule="auto"/>
              <w:ind w:left="215"/>
              <w:rPr>
                <w:rFonts w:eastAsia="Times New Roman"/>
                <w:iCs/>
                <w:lang w:eastAsia="pl-PL"/>
              </w:rPr>
            </w:pPr>
            <w:r>
              <w:rPr>
                <w:rFonts w:eastAsia="Times New Roman"/>
                <w:iCs/>
                <w:lang w:eastAsia="pl-PL"/>
              </w:rPr>
              <w:t>3. Realizacja projektów w ramach typu 3 musi być zgodna z krajowymi programami polityki zdrowotnej.</w:t>
            </w:r>
          </w:p>
          <w:p w:rsidR="009E2A86" w:rsidRDefault="001C0A19" w:rsidP="00E86A8D">
            <w:pPr>
              <w:spacing w:before="60" w:after="60" w:line="240" w:lineRule="auto"/>
              <w:ind w:left="215"/>
              <w:rPr>
                <w:rFonts w:eastAsia="Times New Roman"/>
                <w:lang w:eastAsia="pl-PL"/>
              </w:rPr>
            </w:pPr>
            <w:r>
              <w:rPr>
                <w:rFonts w:eastAsia="Times New Roman"/>
                <w:lang w:eastAsia="pl-PL"/>
              </w:rPr>
              <w:t>4</w:t>
            </w:r>
            <w:r w:rsidR="009E2A86">
              <w:rPr>
                <w:rFonts w:eastAsia="Times New Roman"/>
                <w:lang w:eastAsia="pl-PL"/>
              </w:rPr>
              <w:t xml:space="preserve">. </w:t>
            </w:r>
            <w:r w:rsidR="009E2A86" w:rsidRPr="00581294">
              <w:rPr>
                <w:rFonts w:eastAsia="Times New Roman"/>
                <w:lang w:eastAsia="pl-PL"/>
              </w:rPr>
              <w:t>Typy pr</w:t>
            </w:r>
            <w:r w:rsidR="00F43FA4">
              <w:rPr>
                <w:rFonts w:eastAsia="Times New Roman"/>
                <w:lang w:eastAsia="pl-PL"/>
              </w:rPr>
              <w:t>o</w:t>
            </w:r>
            <w:r w:rsidR="009E2A86" w:rsidRPr="00581294">
              <w:rPr>
                <w:rFonts w:eastAsia="Times New Roman"/>
                <w:lang w:eastAsia="pl-PL"/>
              </w:rPr>
              <w:t>jektów 4</w:t>
            </w:r>
            <w:r w:rsidR="000F2B7A">
              <w:rPr>
                <w:rFonts w:eastAsia="Times New Roman"/>
                <w:lang w:eastAsia="pl-PL"/>
              </w:rPr>
              <w:t>,</w:t>
            </w:r>
            <w:r w:rsidR="009E2A86" w:rsidRPr="00581294">
              <w:rPr>
                <w:rFonts w:eastAsia="Times New Roman"/>
                <w:lang w:eastAsia="pl-PL"/>
              </w:rPr>
              <w:t>5</w:t>
            </w:r>
            <w:r w:rsidR="000F2B7A">
              <w:rPr>
                <w:rFonts w:eastAsia="Times New Roman"/>
                <w:lang w:eastAsia="pl-PL"/>
              </w:rPr>
              <w:t xml:space="preserve"> i 6</w:t>
            </w:r>
            <w:r w:rsidR="009E2A86" w:rsidRPr="00581294">
              <w:rPr>
                <w:rFonts w:eastAsia="Times New Roman"/>
                <w:lang w:eastAsia="pl-PL"/>
              </w:rPr>
              <w:t xml:space="preserve"> nie są realizowane w formie Regionalnego Programu Zdrowotnego (RPZ) i nie podlegają wymogom określonym dla RPZ w Wytycznych w zakresie realizacji przedsięwzięć z udziałem środków Europejskiego Funduszu Społecznego w obszarze zdrowia na lata 2014-2020</w:t>
            </w:r>
            <w:r w:rsidR="00E86A8D">
              <w:rPr>
                <w:rFonts w:eastAsia="Times New Roman"/>
                <w:lang w:eastAsia="pl-PL"/>
              </w:rPr>
              <w:t>.</w:t>
            </w:r>
            <w:r w:rsidR="009E2A86" w:rsidRPr="00581294">
              <w:rPr>
                <w:rFonts w:eastAsia="Times New Roman"/>
                <w:lang w:eastAsia="pl-PL"/>
              </w:rPr>
              <w:t xml:space="preserve"> </w:t>
            </w:r>
          </w:p>
          <w:p w:rsidR="004A68D7" w:rsidRDefault="00B542C1" w:rsidP="004A68D7">
            <w:pPr>
              <w:ind w:firstLine="214"/>
              <w:rPr>
                <w:rFonts w:eastAsia="Times New Roman"/>
                <w:iCs/>
                <w:lang w:eastAsia="pl-PL"/>
              </w:rPr>
            </w:pPr>
            <w:r>
              <w:rPr>
                <w:rFonts w:eastAsia="Times New Roman"/>
                <w:iCs/>
                <w:lang w:eastAsia="pl-PL"/>
              </w:rPr>
              <w:t>5. Realizacja  typu 5 projektu: w</w:t>
            </w:r>
            <w:r w:rsidRPr="00BA4F43">
              <w:rPr>
                <w:rFonts w:eastAsia="Times New Roman"/>
                <w:iCs/>
                <w:lang w:eastAsia="pl-PL"/>
              </w:rPr>
              <w:t>drożenie programów przekwalifikowania pracownik</w:t>
            </w:r>
            <w:r>
              <w:rPr>
                <w:rFonts w:eastAsia="Times New Roman"/>
                <w:iCs/>
                <w:lang w:eastAsia="pl-PL"/>
              </w:rPr>
              <w:t xml:space="preserve">ów i realizacja kursów/ szkoleń, musi prowadzić do </w:t>
            </w:r>
            <w:r w:rsidRPr="00BA4F43">
              <w:rPr>
                <w:rFonts w:eastAsia="Times New Roman"/>
                <w:iCs/>
                <w:lang w:eastAsia="pl-PL"/>
              </w:rPr>
              <w:t xml:space="preserve">nabycia </w:t>
            </w:r>
            <w:r>
              <w:rPr>
                <w:rFonts w:eastAsia="Times New Roman"/>
                <w:iCs/>
                <w:lang w:eastAsia="pl-PL"/>
              </w:rPr>
              <w:t xml:space="preserve">przez uczestników </w:t>
            </w:r>
            <w:r w:rsidRPr="00BA4F43">
              <w:rPr>
                <w:rFonts w:eastAsia="Times New Roman"/>
                <w:iCs/>
                <w:lang w:eastAsia="pl-PL"/>
              </w:rPr>
              <w:t>kompetencji lub kwalifikacji.</w:t>
            </w:r>
          </w:p>
          <w:p w:rsidR="00E853CC" w:rsidRDefault="004A68D7" w:rsidP="004A68D7">
            <w:pPr>
              <w:ind w:firstLine="214"/>
              <w:rPr>
                <w:rFonts w:eastAsia="Times New Roman"/>
                <w:iCs/>
                <w:lang w:eastAsia="pl-PL"/>
              </w:rPr>
            </w:pPr>
            <w:r>
              <w:rPr>
                <w:rFonts w:eastAsia="Times New Roman"/>
                <w:iCs/>
                <w:lang w:eastAsia="pl-PL"/>
              </w:rPr>
              <w:t>6. Typ projektu 6 realizowany</w:t>
            </w:r>
            <w:r w:rsidR="00FB58E9">
              <w:rPr>
                <w:rFonts w:eastAsia="Times New Roman"/>
                <w:iCs/>
                <w:lang w:eastAsia="pl-PL"/>
              </w:rPr>
              <w:t xml:space="preserve"> jest </w:t>
            </w:r>
            <w:r>
              <w:rPr>
                <w:rFonts w:eastAsia="Times New Roman"/>
                <w:iCs/>
                <w:lang w:eastAsia="pl-PL"/>
              </w:rPr>
              <w:t xml:space="preserve"> w oparciu o </w:t>
            </w:r>
            <w:r w:rsidRPr="004A68D7">
              <w:rPr>
                <w:rFonts w:eastAsia="Times New Roman"/>
                <w:iCs/>
                <w:lang w:eastAsia="pl-PL"/>
              </w:rPr>
              <w:t xml:space="preserve">Zachodniopomorski Program Monitorowania i Prewencji Epidemii </w:t>
            </w:r>
            <w:proofErr w:type="spellStart"/>
            <w:r w:rsidRPr="004A68D7">
              <w:rPr>
                <w:rFonts w:eastAsia="Times New Roman"/>
                <w:iCs/>
                <w:lang w:eastAsia="pl-PL"/>
              </w:rPr>
              <w:t>Coronawirusa</w:t>
            </w:r>
            <w:proofErr w:type="spellEnd"/>
            <w:r w:rsidRPr="004A68D7">
              <w:rPr>
                <w:rFonts w:eastAsia="Times New Roman"/>
                <w:iCs/>
                <w:lang w:eastAsia="pl-PL"/>
              </w:rPr>
              <w:t xml:space="preserve"> SARS-CoV-2 i Choroby COVID-19</w:t>
            </w:r>
            <w:r w:rsidR="005D1A3F">
              <w:rPr>
                <w:rFonts w:eastAsia="Times New Roman"/>
                <w:iCs/>
                <w:lang w:eastAsia="pl-PL"/>
              </w:rPr>
              <w:t>.</w:t>
            </w:r>
          </w:p>
          <w:p w:rsidR="004A68D7" w:rsidRDefault="00E853CC" w:rsidP="004A68D7">
            <w:pPr>
              <w:ind w:firstLine="214"/>
              <w:rPr>
                <w:rFonts w:eastAsia="Times New Roman"/>
                <w:iCs/>
                <w:lang w:eastAsia="pl-PL"/>
              </w:rPr>
            </w:pPr>
            <w:r>
              <w:rPr>
                <w:rFonts w:eastAsia="Times New Roman"/>
                <w:iCs/>
                <w:lang w:eastAsia="pl-PL"/>
              </w:rPr>
              <w:t xml:space="preserve">7. W ramach typu 6 koszty </w:t>
            </w:r>
            <w:r w:rsidRPr="00E853CC">
              <w:rPr>
                <w:rFonts w:eastAsia="Times New Roman"/>
                <w:iCs/>
                <w:lang w:eastAsia="pl-PL"/>
              </w:rPr>
              <w:t>wykonania testów serologicznych</w:t>
            </w:r>
            <w:r w:rsidR="004A68D7" w:rsidRPr="004A68D7">
              <w:rPr>
                <w:rFonts w:eastAsia="Times New Roman"/>
                <w:iCs/>
                <w:lang w:eastAsia="pl-PL"/>
              </w:rPr>
              <w:t xml:space="preserve"> </w:t>
            </w:r>
            <w:r w:rsidR="0021462E">
              <w:rPr>
                <w:rFonts w:eastAsia="Times New Roman"/>
                <w:iCs/>
                <w:lang w:eastAsia="pl-PL"/>
              </w:rPr>
              <w:t xml:space="preserve"> oraz testów molekularnych </w:t>
            </w:r>
            <w:r>
              <w:rPr>
                <w:rFonts w:eastAsia="Times New Roman"/>
                <w:iCs/>
                <w:lang w:eastAsia="pl-PL"/>
              </w:rPr>
              <w:t>rozliczane</w:t>
            </w:r>
            <w:r w:rsidR="00054561">
              <w:rPr>
                <w:rFonts w:eastAsia="Times New Roman"/>
                <w:iCs/>
                <w:lang w:eastAsia="pl-PL"/>
              </w:rPr>
              <w:t xml:space="preserve"> mogą być </w:t>
            </w:r>
            <w:r>
              <w:rPr>
                <w:rFonts w:eastAsia="Times New Roman"/>
                <w:iCs/>
                <w:lang w:eastAsia="pl-PL"/>
              </w:rPr>
              <w:t xml:space="preserve"> na pod</w:t>
            </w:r>
            <w:r w:rsidR="00284F59">
              <w:rPr>
                <w:rFonts w:eastAsia="Times New Roman"/>
                <w:iCs/>
                <w:lang w:eastAsia="pl-PL"/>
              </w:rPr>
              <w:t>sta</w:t>
            </w:r>
            <w:r>
              <w:rPr>
                <w:rFonts w:eastAsia="Times New Roman"/>
                <w:iCs/>
                <w:lang w:eastAsia="pl-PL"/>
              </w:rPr>
              <w:t xml:space="preserve">wie stawki jednostkowej </w:t>
            </w:r>
            <w:r w:rsidR="0021462E">
              <w:rPr>
                <w:rFonts w:eastAsia="Times New Roman"/>
                <w:iCs/>
                <w:lang w:eastAsia="pl-PL"/>
              </w:rPr>
              <w:t>określonej</w:t>
            </w:r>
            <w:r>
              <w:rPr>
                <w:rFonts w:eastAsia="Times New Roman"/>
                <w:iCs/>
                <w:lang w:eastAsia="pl-PL"/>
              </w:rPr>
              <w:t xml:space="preserve"> w </w:t>
            </w:r>
            <w:r w:rsidRPr="004A68D7">
              <w:rPr>
                <w:rFonts w:eastAsia="Times New Roman"/>
                <w:iCs/>
                <w:lang w:eastAsia="pl-PL"/>
              </w:rPr>
              <w:t>Zachodniopomorski</w:t>
            </w:r>
            <w:r>
              <w:rPr>
                <w:rFonts w:eastAsia="Times New Roman"/>
                <w:iCs/>
                <w:lang w:eastAsia="pl-PL"/>
              </w:rPr>
              <w:t>m</w:t>
            </w:r>
            <w:r w:rsidRPr="004A68D7">
              <w:rPr>
                <w:rFonts w:eastAsia="Times New Roman"/>
                <w:iCs/>
                <w:lang w:eastAsia="pl-PL"/>
              </w:rPr>
              <w:t xml:space="preserve"> Program</w:t>
            </w:r>
            <w:r>
              <w:rPr>
                <w:rFonts w:eastAsia="Times New Roman"/>
                <w:iCs/>
                <w:lang w:eastAsia="pl-PL"/>
              </w:rPr>
              <w:t>ie</w:t>
            </w:r>
            <w:r w:rsidRPr="004A68D7">
              <w:rPr>
                <w:rFonts w:eastAsia="Times New Roman"/>
                <w:iCs/>
                <w:lang w:eastAsia="pl-PL"/>
              </w:rPr>
              <w:t xml:space="preserve"> Monitorowania i Prewencji Epidemii </w:t>
            </w:r>
            <w:proofErr w:type="spellStart"/>
            <w:r w:rsidRPr="004A68D7">
              <w:rPr>
                <w:rFonts w:eastAsia="Times New Roman"/>
                <w:iCs/>
                <w:lang w:eastAsia="pl-PL"/>
              </w:rPr>
              <w:t>Coronawirusa</w:t>
            </w:r>
            <w:proofErr w:type="spellEnd"/>
            <w:r w:rsidRPr="004A68D7">
              <w:rPr>
                <w:rFonts w:eastAsia="Times New Roman"/>
                <w:iCs/>
                <w:lang w:eastAsia="pl-PL"/>
              </w:rPr>
              <w:t xml:space="preserve"> SARS-CoV-2 i Choroby COVID-19</w:t>
            </w:r>
          </w:p>
          <w:p w:rsidR="00CE6E7A" w:rsidRPr="004A68D7" w:rsidRDefault="00CE6E7A" w:rsidP="004A68D7">
            <w:pPr>
              <w:ind w:firstLine="214"/>
              <w:rPr>
                <w:rFonts w:eastAsia="Times New Roman"/>
                <w:iCs/>
                <w:lang w:eastAsia="pl-PL"/>
              </w:rPr>
            </w:pPr>
            <w:r>
              <w:rPr>
                <w:rFonts w:eastAsia="Times New Roman"/>
                <w:iCs/>
                <w:lang w:eastAsia="pl-PL"/>
              </w:rPr>
              <w:lastRenderedPageBreak/>
              <w:t xml:space="preserve">7. Działania w typie 6 są realizowane w koordynacji </w:t>
            </w:r>
            <w:r w:rsidR="00B27140">
              <w:rPr>
                <w:rFonts w:eastAsia="Times New Roman"/>
                <w:iCs/>
                <w:lang w:eastAsia="pl-PL"/>
              </w:rPr>
              <w:t xml:space="preserve"> </w:t>
            </w:r>
            <w:r>
              <w:rPr>
                <w:rFonts w:eastAsia="Times New Roman"/>
                <w:iCs/>
                <w:lang w:eastAsia="pl-PL"/>
              </w:rPr>
              <w:t>z Wojewodą Zachodniopomorskim.</w:t>
            </w:r>
          </w:p>
          <w:p w:rsidR="004A68D7" w:rsidRDefault="004A68D7" w:rsidP="00B542C1">
            <w:pPr>
              <w:ind w:firstLine="214"/>
              <w:rPr>
                <w:rFonts w:eastAsia="Times New Roman"/>
                <w:iCs/>
                <w:lang w:eastAsia="pl-PL"/>
              </w:rPr>
            </w:pPr>
          </w:p>
          <w:p w:rsidR="00B542C1" w:rsidRPr="007B4DDB" w:rsidRDefault="00B542C1" w:rsidP="00E86A8D">
            <w:pPr>
              <w:spacing w:before="60" w:after="60" w:line="240" w:lineRule="auto"/>
              <w:ind w:left="215"/>
              <w:rPr>
                <w:rFonts w:eastAsia="Times New Roman"/>
                <w:color w:val="000000"/>
                <w:lang w:eastAsia="pl-PL"/>
              </w:rPr>
            </w:pP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9E2A86"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111142" w:rsidTr="00B21893">
        <w:trPr>
          <w:trHeight w:val="390"/>
        </w:trPr>
        <w:tc>
          <w:tcPr>
            <w:tcW w:w="851" w:type="dxa"/>
            <w:vMerge w:val="restart"/>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111142"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111142" w:rsidTr="00B21893">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120" w:after="40" w:line="240" w:lineRule="auto"/>
              <w:rPr>
                <w:lang w:eastAsia="pl-PL"/>
              </w:rPr>
            </w:pPr>
            <w:r w:rsidRPr="00111142">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111142">
              <w:rPr>
                <w:lang w:eastAsia="pl-PL"/>
              </w:rPr>
              <w:t>minimis</w:t>
            </w:r>
            <w:proofErr w:type="spellEnd"/>
            <w:r w:rsidRPr="00111142">
              <w:rPr>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5D1A3F"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 5: </w:t>
            </w:r>
            <w:r w:rsidR="001052F9" w:rsidRPr="000D5CDC">
              <w:rPr>
                <w:rFonts w:eastAsia="Times New Roman" w:cs="Times New Roman"/>
                <w:color w:val="000000"/>
                <w:lang w:eastAsia="pl-PL"/>
              </w:rPr>
              <w:t>85%</w:t>
            </w:r>
          </w:p>
          <w:p w:rsidR="005D1A3F"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6: </w:t>
            </w:r>
            <w:r w:rsidR="007735C0">
              <w:rPr>
                <w:rFonts w:eastAsia="Times New Roman" w:cs="Times New Roman"/>
                <w:color w:val="000000"/>
                <w:lang w:eastAsia="pl-PL"/>
              </w:rPr>
              <w:t>85</w:t>
            </w:r>
            <w:r w:rsidRPr="000D5CDC">
              <w:rPr>
                <w:rFonts w:eastAsia="Times New Roman" w:cs="Times New Roman"/>
                <w:color w:val="000000"/>
                <w:lang w:eastAsia="pl-PL"/>
              </w:rPr>
              <w:t>%</w:t>
            </w:r>
          </w:p>
        </w:tc>
      </w:tr>
      <w:tr w:rsidR="001052F9" w:rsidRPr="00111142" w:rsidTr="00B21893">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740A2"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1,2,3: </w:t>
            </w:r>
            <w:r w:rsidR="00837F88">
              <w:rPr>
                <w:rFonts w:eastAsia="Times New Roman" w:cs="Times New Roman"/>
                <w:color w:val="000000"/>
                <w:lang w:eastAsia="pl-PL"/>
              </w:rPr>
              <w:t>9</w:t>
            </w:r>
            <w:r w:rsidR="00DE34D6">
              <w:rPr>
                <w:rFonts w:eastAsia="Times New Roman" w:cs="Times New Roman"/>
                <w:color w:val="000000"/>
                <w:lang w:eastAsia="pl-PL"/>
              </w:rPr>
              <w:t>0</w:t>
            </w:r>
            <w:r w:rsidR="00837F88">
              <w:rPr>
                <w:rFonts w:eastAsia="Times New Roman" w:cs="Times New Roman"/>
                <w:color w:val="000000"/>
                <w:lang w:eastAsia="pl-PL"/>
              </w:rPr>
              <w:t xml:space="preserve">% </w:t>
            </w:r>
            <w:r w:rsidR="00837F88" w:rsidRPr="004B7ECB">
              <w:rPr>
                <w:rFonts w:eastAsia="Times New Roman" w:cs="Times New Roman"/>
                <w:color w:val="000000"/>
                <w:lang w:eastAsia="pl-PL"/>
              </w:rPr>
              <w:t>(85% EFS +</w:t>
            </w:r>
            <w:r w:rsidR="00825A45">
              <w:rPr>
                <w:rFonts w:eastAsia="Times New Roman" w:cs="Times New Roman"/>
                <w:color w:val="000000"/>
                <w:lang w:eastAsia="pl-PL"/>
              </w:rPr>
              <w:t xml:space="preserve"> 5</w:t>
            </w:r>
            <w:r w:rsidR="00837F88" w:rsidRPr="004B7ECB">
              <w:rPr>
                <w:rFonts w:eastAsia="Times New Roman" w:cs="Times New Roman"/>
                <w:color w:val="000000"/>
                <w:lang w:eastAsia="pl-PL"/>
              </w:rPr>
              <w:t>% budżet państwa)</w:t>
            </w:r>
          </w:p>
          <w:p w:rsidR="001052F9" w:rsidRDefault="001740A2"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4,5:  85% EFS</w:t>
            </w:r>
          </w:p>
          <w:p w:rsidR="005D1A3F" w:rsidRPr="000D5CDC" w:rsidRDefault="005D1A3F" w:rsidP="007735C0">
            <w:pPr>
              <w:spacing w:before="120" w:after="40" w:line="240" w:lineRule="auto"/>
              <w:rPr>
                <w:rFonts w:eastAsia="Times New Roman" w:cs="Times New Roman"/>
                <w:color w:val="000000"/>
                <w:lang w:eastAsia="pl-PL"/>
              </w:rPr>
            </w:pPr>
            <w:r>
              <w:rPr>
                <w:rFonts w:eastAsia="Times New Roman" w:cs="Times New Roman"/>
                <w:color w:val="000000"/>
                <w:lang w:eastAsia="pl-PL"/>
              </w:rPr>
              <w:t>Typ projektów 6: 100% (</w:t>
            </w:r>
            <w:r w:rsidR="007735C0">
              <w:rPr>
                <w:rFonts w:eastAsia="Times New Roman" w:cs="Times New Roman"/>
                <w:color w:val="000000"/>
                <w:lang w:eastAsia="pl-PL"/>
              </w:rPr>
              <w:t>85</w:t>
            </w:r>
            <w:r>
              <w:rPr>
                <w:rFonts w:eastAsia="Times New Roman" w:cs="Times New Roman"/>
                <w:color w:val="000000"/>
                <w:lang w:eastAsia="pl-PL"/>
              </w:rPr>
              <w:t xml:space="preserve">% EFS + </w:t>
            </w:r>
            <w:r w:rsidR="007735C0">
              <w:rPr>
                <w:rFonts w:eastAsia="Times New Roman" w:cs="Times New Roman"/>
                <w:color w:val="000000"/>
                <w:lang w:eastAsia="pl-PL"/>
              </w:rPr>
              <w:t>15</w:t>
            </w:r>
            <w:r>
              <w:rPr>
                <w:rFonts w:eastAsia="Times New Roman" w:cs="Times New Roman"/>
                <w:color w:val="000000"/>
                <w:lang w:eastAsia="pl-PL"/>
              </w:rPr>
              <w:t>%</w:t>
            </w:r>
            <w:r w:rsidRPr="004B7ECB">
              <w:rPr>
                <w:rFonts w:eastAsia="Times New Roman" w:cs="Times New Roman"/>
                <w:color w:val="000000"/>
                <w:lang w:eastAsia="pl-PL"/>
              </w:rPr>
              <w:t xml:space="preserve"> budżet państwa)</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740A2" w:rsidP="008F4FC4">
            <w:pPr>
              <w:spacing w:before="120" w:after="40" w:line="240" w:lineRule="auto"/>
              <w:rPr>
                <w:rFonts w:eastAsia="Times New Roman"/>
                <w:iCs/>
                <w:lang w:eastAsia="pl-PL"/>
              </w:rPr>
            </w:pPr>
            <w:r>
              <w:rPr>
                <w:rFonts w:eastAsia="Times New Roman"/>
                <w:iCs/>
                <w:lang w:eastAsia="pl-PL"/>
              </w:rPr>
              <w:t xml:space="preserve">Typ projektów 1,2,3 </w:t>
            </w:r>
            <w:r w:rsidR="00825A45">
              <w:rPr>
                <w:rFonts w:eastAsia="Times New Roman"/>
                <w:iCs/>
                <w:lang w:eastAsia="pl-PL"/>
              </w:rPr>
              <w:t>10</w:t>
            </w:r>
            <w:r w:rsidR="001052F9" w:rsidRPr="00096152">
              <w:rPr>
                <w:rFonts w:eastAsia="Times New Roman"/>
                <w:iCs/>
                <w:lang w:eastAsia="pl-PL"/>
              </w:rPr>
              <w:t xml:space="preserve">%, </w:t>
            </w:r>
          </w:p>
          <w:p w:rsidR="001740A2" w:rsidRDefault="001740A2" w:rsidP="008F4FC4">
            <w:pPr>
              <w:spacing w:before="120" w:after="40" w:line="240" w:lineRule="auto"/>
              <w:rPr>
                <w:rFonts w:eastAsia="Times New Roman"/>
                <w:iCs/>
                <w:lang w:eastAsia="pl-PL"/>
              </w:rPr>
            </w:pPr>
            <w:r>
              <w:rPr>
                <w:rFonts w:eastAsia="Times New Roman"/>
                <w:iCs/>
                <w:lang w:eastAsia="pl-PL"/>
              </w:rPr>
              <w:t>Typ projektów 4,5: 15%</w:t>
            </w:r>
          </w:p>
          <w:p w:rsidR="005D1A3F" w:rsidRPr="000D5CDC" w:rsidRDefault="005D1A3F" w:rsidP="005D1A3F">
            <w:pPr>
              <w:spacing w:before="120" w:after="40" w:line="360" w:lineRule="auto"/>
              <w:rPr>
                <w:rFonts w:eastAsia="Times New Roman" w:cs="Times New Roman"/>
                <w:color w:val="000000"/>
                <w:lang w:eastAsia="pl-PL"/>
              </w:rPr>
            </w:pPr>
            <w:r>
              <w:rPr>
                <w:rFonts w:eastAsia="Times New Roman"/>
                <w:iCs/>
                <w:lang w:eastAsia="pl-PL"/>
              </w:rPr>
              <w:t>Typ projektów 6: 0%</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B21893">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3"/>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0D5CDC">
      <w:pPr>
        <w:spacing w:after="200"/>
        <w:rPr>
          <w:rFonts w:ascii="Calibri" w:hAnsi="Calibri" w:cs="Times New Roman"/>
          <w:sz w:val="22"/>
          <w:szCs w:val="22"/>
        </w:rPr>
        <w:sectPr w:rsidR="001052F9" w:rsidSect="00E25DA1">
          <w:headerReference w:type="default" r:id="rId27"/>
          <w:footerReference w:type="default" r:id="rId28"/>
          <w:pgSz w:w="16838" w:h="11906" w:orient="landscape"/>
          <w:pgMar w:top="1417" w:right="1417" w:bottom="1417" w:left="1417" w:header="708" w:footer="708" w:gutter="0"/>
          <w:cols w:space="708"/>
          <w:docGrid w:linePitch="360"/>
        </w:sectPr>
      </w:pPr>
    </w:p>
    <w:p w:rsidR="001052F9" w:rsidRDefault="001052F9"/>
    <w:p w:rsidR="001052F9" w:rsidRPr="00094254" w:rsidRDefault="001052F9" w:rsidP="00094254">
      <w:pPr>
        <w:jc w:val="center"/>
        <w:rPr>
          <w:b/>
          <w:sz w:val="32"/>
          <w:szCs w:val="32"/>
        </w:rPr>
      </w:pPr>
    </w:p>
    <w:p w:rsidR="001052F9" w:rsidRDefault="001052F9" w:rsidP="00094254">
      <w:pPr>
        <w:jc w:val="center"/>
        <w:rPr>
          <w:b/>
          <w:sz w:val="32"/>
          <w:szCs w:val="32"/>
        </w:rPr>
      </w:pPr>
    </w:p>
    <w:p w:rsidR="001052F9" w:rsidRPr="00094254" w:rsidRDefault="001052F9" w:rsidP="00094254">
      <w:pPr>
        <w:jc w:val="center"/>
        <w:rPr>
          <w:b/>
          <w:sz w:val="32"/>
          <w:szCs w:val="32"/>
        </w:rPr>
      </w:pPr>
    </w:p>
    <w:p w:rsidR="001052F9" w:rsidRDefault="001052F9" w:rsidP="00DC7E82">
      <w:pPr>
        <w:rPr>
          <w:b/>
          <w:sz w:val="32"/>
          <w:szCs w:val="32"/>
        </w:rPr>
      </w:pPr>
    </w:p>
    <w:p w:rsidR="001052F9" w:rsidRPr="00094254" w:rsidRDefault="001052F9" w:rsidP="00E91D8D">
      <w:pPr>
        <w:jc w:val="center"/>
        <w:rPr>
          <w:b/>
          <w:sz w:val="32"/>
          <w:szCs w:val="32"/>
        </w:rPr>
      </w:pPr>
      <w:r w:rsidRPr="00094254">
        <w:rPr>
          <w:b/>
          <w:sz w:val="32"/>
          <w:szCs w:val="32"/>
        </w:rPr>
        <w:t>VII WŁĄCZENIE SPOŁECZNE</w:t>
      </w:r>
    </w:p>
    <w:p w:rsidR="001052F9" w:rsidRPr="00094254" w:rsidRDefault="008517D7" w:rsidP="00094254">
      <w:pPr>
        <w:jc w:val="center"/>
        <w:rPr>
          <w:b/>
          <w:sz w:val="32"/>
          <w:szCs w:val="32"/>
        </w:rPr>
      </w:pPr>
      <w:r w:rsidRPr="00794619">
        <w:rPr>
          <w:b/>
          <w:noProof/>
          <w:sz w:val="32"/>
          <w:szCs w:val="32"/>
          <w:lang w:eastAsia="pl-PL"/>
        </w:rPr>
        <w:pict>
          <v:shape id="Obraz 10" o:spid="_x0000_i1027" type="#_x0000_t75" style="width:149.25pt;height:147.75pt;visibility:visible">
            <v:imagedata r:id="rId29" o:title=""/>
          </v:shape>
        </w:pict>
      </w:r>
    </w:p>
    <w:p w:rsidR="001052F9" w:rsidRPr="00DC7E82" w:rsidRDefault="001052F9" w:rsidP="00DC7E82"/>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hideMark/>
          </w:tcPr>
          <w:p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2" w:name="_Toc414625775"/>
            <w:bookmarkStart w:id="23" w:name="_Toc424549042"/>
            <w:bookmarkStart w:id="24" w:name="_Toc53388638"/>
            <w:r w:rsidRPr="000D5CDC">
              <w:rPr>
                <w:rFonts w:ascii="MyriadPro-Bold" w:eastAsia="Times New Roman" w:hAnsi="MyriadPro-Bold" w:cs="MyriadPro-Bold"/>
                <w:b/>
                <w:sz w:val="16"/>
                <w:szCs w:val="16"/>
              </w:rPr>
              <w:t>VII WŁĄCZENIE SPOŁECZNE</w:t>
            </w:r>
            <w:bookmarkEnd w:id="22"/>
            <w:bookmarkEnd w:id="23"/>
            <w:bookmarkEnd w:id="24"/>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w:t>
            </w:r>
            <w:proofErr w:type="spellStart"/>
            <w:r w:rsidRPr="000D5CDC">
              <w:rPr>
                <w:rFonts w:eastAsia="Times New Roman" w:cs="Times New Roman"/>
                <w:color w:val="000000"/>
                <w:lang w:eastAsia="pl-PL"/>
              </w:rPr>
              <w:t>deinstytucjonalizację</w:t>
            </w:r>
            <w:proofErr w:type="spellEnd"/>
            <w:r w:rsidRPr="000D5CDC">
              <w:rPr>
                <w:rFonts w:eastAsia="Times New Roman" w:cs="Times New Roman"/>
                <w:color w:val="000000"/>
                <w:lang w:eastAsia="pl-PL"/>
              </w:rPr>
              <w:t xml:space="preserve"> usług i rozwój rodzinnych i środowiskowych form wsparcia dla rodzin i osób wykluczonych społecznie bądź zagrożonych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w:t>
            </w:r>
            <w:proofErr w:type="spellStart"/>
            <w:r w:rsidRPr="000D5CDC">
              <w:rPr>
                <w:rFonts w:eastAsia="Times New Roman" w:cs="Times New Roman"/>
                <w:color w:val="000000"/>
                <w:lang w:eastAsia="pl-PL"/>
              </w:rPr>
              <w:t>defawozryzowanych</w:t>
            </w:r>
            <w:proofErr w:type="spellEnd"/>
            <w:r w:rsidRPr="000D5CDC">
              <w:rPr>
                <w:rFonts w:eastAsia="Times New Roman" w:cs="Times New Roman"/>
                <w:color w:val="000000"/>
                <w:lang w:eastAsia="pl-PL"/>
              </w:rPr>
              <w:t xml:space="preserve"> służyć będzie wsparcie sektora ekonomii społecznej oraz zapewnienie jego skutecznego i efektywnego funkcjonowania. Podmioty ekonomii społecznej wymagają wsparcia zarówno w zakresie efektywności świadczonych usług, jak i profesjonalizacji i </w:t>
            </w:r>
            <w:r w:rsidRPr="000D5CDC">
              <w:rPr>
                <w:rFonts w:eastAsia="Times New Roman" w:cs="Times New Roman"/>
                <w:color w:val="000000"/>
                <w:lang w:eastAsia="pl-PL"/>
              </w:rPr>
              <w:lastRenderedPageBreak/>
              <w:t xml:space="preserve">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w:t>
            </w:r>
            <w:r w:rsidR="007C6E4C">
              <w:rPr>
                <w:rFonts w:eastAsia="Times New Roman" w:cs="Times New Roman"/>
                <w:color w:val="000000"/>
                <w:lang w:eastAsia="pl-PL"/>
              </w:rPr>
              <w:t xml:space="preserve">potrzebujące wsparcia w codziennym </w:t>
            </w:r>
            <w:proofErr w:type="spellStart"/>
            <w:r w:rsidR="007C6E4C">
              <w:rPr>
                <w:rFonts w:eastAsia="Times New Roman" w:cs="Times New Roman"/>
                <w:color w:val="000000"/>
                <w:lang w:eastAsia="pl-PL"/>
              </w:rPr>
              <w:t>funckjonowaniu</w:t>
            </w:r>
            <w:proofErr w:type="spellEnd"/>
            <w:r w:rsidRPr="000D5CDC">
              <w:rPr>
                <w:rFonts w:eastAsia="Times New Roman" w:cs="Times New Roman"/>
                <w:color w:val="000000"/>
                <w:lang w:eastAsia="pl-PL"/>
              </w:rPr>
              <w:t>,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111142"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111142"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C3789C">
            <w:pPr>
              <w:spacing w:before="120" w:line="240" w:lineRule="auto"/>
              <w:jc w:val="center"/>
              <w:rPr>
                <w:rFonts w:eastAsia="Times New Roman" w:cs="Times New Roman"/>
                <w:color w:val="000000"/>
                <w:lang w:eastAsia="pl-PL"/>
              </w:rPr>
            </w:pPr>
            <w:r>
              <w:rPr>
                <w:rFonts w:eastAsia="Times New Roman" w:cs="Times New Roman"/>
                <w:color w:val="000000"/>
                <w:lang w:eastAsia="pl-PL"/>
              </w:rPr>
              <w:t>  </w:t>
            </w:r>
            <w:r w:rsidR="00C3789C">
              <w:rPr>
                <w:rFonts w:eastAsia="Times New Roman" w:cs="Times New Roman"/>
                <w:color w:val="000000"/>
                <w:lang w:eastAsia="pl-PL"/>
              </w:rPr>
              <w:t>  114 460 000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111142"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111142" w:rsidTr="00B21893">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111142"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rsidR="00E129E4" w:rsidRDefault="00E129E4" w:rsidP="000D5CDC">
      <w:pPr>
        <w:spacing w:line="240" w:lineRule="auto"/>
        <w:rPr>
          <w:rFonts w:eastAsia="Times New Roman" w:cs="Times New Roman"/>
          <w:b/>
          <w:bCs/>
          <w:color w:val="000000"/>
          <w:lang w:eastAsia="pl-PL"/>
        </w:rPr>
        <w:sectPr w:rsidR="00E129E4" w:rsidSect="00E25DA1">
          <w:headerReference w:type="default" r:id="rId31"/>
          <w:pgSz w:w="16838" w:h="11906" w:orient="landscape"/>
          <w:pgMar w:top="1417" w:right="1417" w:bottom="1417" w:left="1417" w:header="708" w:footer="708" w:gutter="0"/>
          <w:cols w:space="708"/>
          <w:docGrid w:linePitch="360"/>
        </w:sectPr>
      </w:pPr>
    </w:p>
    <w:p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tblPr>
      <w:tblGrid>
        <w:gridCol w:w="851"/>
        <w:gridCol w:w="13591"/>
      </w:tblGrid>
      <w:tr w:rsidR="00E129E4" w:rsidRPr="00111142" w:rsidTr="00DD5B25">
        <w:trPr>
          <w:trHeight w:val="255"/>
        </w:trPr>
        <w:tc>
          <w:tcPr>
            <w:tcW w:w="14442" w:type="dxa"/>
            <w:gridSpan w:val="2"/>
            <w:tcBorders>
              <w:top w:val="nil"/>
              <w:left w:val="nil"/>
              <w:bottom w:val="nil"/>
              <w:right w:val="nil"/>
            </w:tcBorders>
            <w:shd w:val="clear" w:color="000000" w:fill="D9D9D9"/>
            <w:noWrap/>
            <w:hideMark/>
          </w:tcPr>
          <w:p w:rsidR="00E129E4" w:rsidRPr="00114716" w:rsidRDefault="00E129E4" w:rsidP="00DD5B25">
            <w:pPr>
              <w:keepNext/>
              <w:keepLines/>
              <w:spacing w:before="200"/>
              <w:outlineLvl w:val="2"/>
              <w:rPr>
                <w:rFonts w:eastAsia="Times New Roman" w:cs="Times New Roman"/>
                <w:color w:val="000000"/>
                <w:lang w:eastAsia="pl-PL"/>
              </w:rPr>
            </w:pPr>
            <w:bookmarkStart w:id="25" w:name="_Toc437598441"/>
            <w:bookmarkStart w:id="26" w:name="_Toc53388639"/>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5"/>
            <w:bookmarkEnd w:id="26"/>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111142" w:rsidTr="00DD5B25">
        <w:trPr>
          <w:trHeight w:val="51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5"/>
            </w:r>
          </w:p>
          <w:p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900051">
            <w:pPr>
              <w:numPr>
                <w:ilvl w:val="0"/>
                <w:numId w:val="169"/>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E129E4" w:rsidRPr="00184BC5" w:rsidRDefault="00E129E4" w:rsidP="00900051">
            <w:pPr>
              <w:numPr>
                <w:ilvl w:val="0"/>
                <w:numId w:val="2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rsidR="00E129E4" w:rsidRDefault="00E129E4" w:rsidP="00900051">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rsidR="00E129E4" w:rsidRPr="00D6360E" w:rsidRDefault="00E129E4" w:rsidP="00900051">
            <w:pPr>
              <w:numPr>
                <w:ilvl w:val="0"/>
                <w:numId w:val="29"/>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rsidR="00E129E4" w:rsidRPr="00D6360E" w:rsidRDefault="00E129E4" w:rsidP="00DD5B25">
            <w:pPr>
              <w:spacing w:before="60" w:after="60" w:line="240" w:lineRule="auto"/>
              <w:rPr>
                <w:rFonts w:eastAsia="Times New Roman" w:cs="Times New Roman"/>
                <w:color w:val="000000"/>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29E4" w:rsidRPr="00D6360E" w:rsidRDefault="00E129E4" w:rsidP="00900051">
            <w:pPr>
              <w:numPr>
                <w:ilvl w:val="0"/>
                <w:numId w:val="30"/>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r w:rsidR="00F12AE7">
              <w:rPr>
                <w:rFonts w:eastAsia="Times New Roman" w:cs="Times New Roman"/>
                <w:lang w:eastAsia="pl-PL"/>
              </w:rPr>
              <w:t>.</w:t>
            </w:r>
          </w:p>
          <w:p w:rsidR="00E129E4" w:rsidRPr="00F12AE7" w:rsidRDefault="00E129E4" w:rsidP="00900051">
            <w:pPr>
              <w:numPr>
                <w:ilvl w:val="0"/>
                <w:numId w:val="30"/>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p w:rsidR="00F12AE7"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Liczba osób objętych wsparciem w zakresie zwalczania lub przeciwdziałania skutkom </w:t>
            </w:r>
            <w:r>
              <w:rPr>
                <w:rFonts w:eastAsia="Times New Roman" w:cs="Times New Roman"/>
                <w:color w:val="000000"/>
                <w:lang w:eastAsia="pl-PL"/>
              </w:rPr>
              <w:t xml:space="preserve"> </w:t>
            </w:r>
            <w:r w:rsidRPr="00A462B3">
              <w:rPr>
                <w:rFonts w:eastAsia="Times New Roman" w:cs="Times New Roman"/>
                <w:color w:val="000000"/>
                <w:lang w:eastAsia="pl-PL"/>
              </w:rPr>
              <w:t>pandemii COVID-19 [osoby]</w:t>
            </w:r>
            <w:r>
              <w:rPr>
                <w:rFonts w:eastAsia="Times New Roman" w:cs="Times New Roman"/>
                <w:color w:val="000000"/>
                <w:lang w:eastAsia="pl-PL"/>
              </w:rPr>
              <w:t xml:space="preserve"> –CV31.</w:t>
            </w:r>
          </w:p>
          <w:p w:rsidR="00E129E4" w:rsidRPr="00D6360E" w:rsidRDefault="00F12AE7" w:rsidP="00900051">
            <w:pPr>
              <w:numPr>
                <w:ilvl w:val="0"/>
                <w:numId w:val="30"/>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pan</w:t>
            </w:r>
            <w:r w:rsidRPr="00A462B3">
              <w:rPr>
                <w:rFonts w:eastAsia="Times New Roman" w:cs="Times New Roman"/>
                <w:color w:val="000000"/>
                <w:lang w:eastAsia="pl-PL"/>
              </w:rPr>
              <w:t>demią COVID-19 [PLN}</w:t>
            </w:r>
            <w:r>
              <w:rPr>
                <w:rFonts w:eastAsia="Times New Roman" w:cs="Times New Roman"/>
                <w:color w:val="000000"/>
                <w:lang w:eastAsia="pl-PL"/>
              </w:rPr>
              <w:t xml:space="preserve"> –CV30.</w:t>
            </w: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111142"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D6360E" w:rsidRDefault="00E129E4" w:rsidP="00900051">
            <w:pPr>
              <w:numPr>
                <w:ilvl w:val="0"/>
                <w:numId w:val="167"/>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rsidR="00E129E4" w:rsidRDefault="00E129E4" w:rsidP="00900051">
            <w:pPr>
              <w:numPr>
                <w:ilvl w:val="0"/>
                <w:numId w:val="165"/>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rsidR="00E129E4" w:rsidRPr="00DC3442" w:rsidRDefault="00E129E4" w:rsidP="00900051">
            <w:pPr>
              <w:numPr>
                <w:ilvl w:val="0"/>
                <w:numId w:val="165"/>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lastRenderedPageBreak/>
              <w:t>Staże i praktyki zawodowe;</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Skierowanie do pracy w Zakładzie Aktywności Zawodowej i sfinansowanie kosztów zatrudnienia w ZAZ</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rsidR="00E129E4" w:rsidRPr="00612454" w:rsidRDefault="00E129E4" w:rsidP="00900051">
            <w:pPr>
              <w:numPr>
                <w:ilvl w:val="0"/>
                <w:numId w:val="166"/>
              </w:numPr>
              <w:spacing w:before="60" w:after="60" w:line="240" w:lineRule="auto"/>
              <w:rPr>
                <w:rFonts w:eastAsia="Times New Roman" w:cs="Times New Roman"/>
                <w:lang w:eastAsia="pl-PL"/>
              </w:rPr>
            </w:pPr>
            <w:r w:rsidRPr="00111142">
              <w:rPr>
                <w:szCs w:val="22"/>
              </w:rPr>
              <w:t>Wsparcie w zakresie przygotowania do uczestnictwa w warsztatach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111142">
              <w:t>Wsparcie realizowane przez środowiskowe domy samopomocy w celu przygotowania do</w:t>
            </w:r>
            <w:r w:rsidR="00EB6EF5" w:rsidRPr="00111142">
              <w:t xml:space="preserve"> </w:t>
            </w:r>
            <w:r w:rsidR="00EB6EF5" w:rsidRPr="00557769">
              <w:rPr>
                <w:rFonts w:eastAsia="Times New Roman" w:cs="Calibri"/>
                <w:lang w:eastAsia="pl-PL"/>
              </w:rPr>
              <w:t>uczestnictwa w warsztatach terapii zajęciowej</w:t>
            </w:r>
            <w:r w:rsidRPr="00111142">
              <w:t xml:space="preserve"> </w:t>
            </w:r>
            <w:r w:rsidR="00EB6EF5" w:rsidRPr="00111142">
              <w:t xml:space="preserve">lub </w:t>
            </w:r>
            <w:r w:rsidRPr="00111142">
              <w:t>podjęcia zatrudnienia</w:t>
            </w:r>
            <w:r w:rsidRPr="00111142">
              <w:rPr>
                <w:rStyle w:val="Odwoaniedokomentarza"/>
                <w:rFonts w:ascii="Calibri" w:hAnsi="Calibri" w:cs="Times New Roman"/>
              </w:rPr>
              <w:t>.</w:t>
            </w:r>
          </w:p>
          <w:p w:rsidR="00E129E4" w:rsidRDefault="00E129E4" w:rsidP="00900051">
            <w:pPr>
              <w:numPr>
                <w:ilvl w:val="0"/>
                <w:numId w:val="16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 xml:space="preserve">Rozwój form aktywnej integracji oraz upowszechnianie aktywnej integracji i pracy socjalnej przez ośrodki pomocy społecznej oraz </w:t>
            </w:r>
            <w:proofErr w:type="spellStart"/>
            <w:r w:rsidRPr="000D5CDC">
              <w:rPr>
                <w:rFonts w:eastAsia="Times New Roman" w:cs="Times New Roman"/>
                <w:lang w:eastAsia="pl-PL"/>
              </w:rPr>
              <w:t>powiatowe</w:t>
            </w:r>
            <w:proofErr w:type="spellEnd"/>
            <w:r w:rsidRPr="000D5CDC">
              <w:rPr>
                <w:rFonts w:eastAsia="Times New Roman" w:cs="Times New Roman"/>
                <w:lang w:eastAsia="pl-PL"/>
              </w:rPr>
              <w:t xml:space="preserve"> centra pomocy </w:t>
            </w:r>
            <w:proofErr w:type="spellStart"/>
            <w:r w:rsidRPr="000D5CDC">
              <w:rPr>
                <w:rFonts w:eastAsia="Times New Roman" w:cs="Times New Roman"/>
                <w:lang w:eastAsia="pl-PL"/>
              </w:rPr>
              <w:t>rodziniez</w:t>
            </w:r>
            <w:proofErr w:type="spellEnd"/>
            <w:r w:rsidRPr="000D5CDC">
              <w:rPr>
                <w:rFonts w:eastAsia="Times New Roman" w:cs="Times New Roman"/>
                <w:lang w:eastAsia="pl-PL"/>
              </w:rPr>
              <w:t xml:space="preserve"> wykorzystaniem usług aktywnej integracji o charakterze:</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rsidR="00E129E4" w:rsidRDefault="00E129E4" w:rsidP="00900051">
            <w:pPr>
              <w:numPr>
                <w:ilvl w:val="0"/>
                <w:numId w:val="167"/>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111142">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rsidR="00E129E4" w:rsidRPr="000D5CDC" w:rsidRDefault="00E129E4" w:rsidP="00DD5B25">
            <w:pPr>
              <w:spacing w:line="240" w:lineRule="auto"/>
              <w:rPr>
                <w:rFonts w:eastAsia="Times New Roman" w:cs="Times New Roman"/>
                <w:lang w:eastAsia="pl-PL"/>
              </w:rPr>
            </w:pPr>
          </w:p>
          <w:p w:rsidR="00E129E4" w:rsidRPr="000D5CDC" w:rsidRDefault="00E129E4" w:rsidP="005313BC">
            <w:pPr>
              <w:spacing w:line="240" w:lineRule="auto"/>
              <w:rPr>
                <w:rFonts w:eastAsia="Times New Roman" w:cs="Times New Roman"/>
                <w:lang w:eastAsia="pl-PL"/>
              </w:rPr>
            </w:pPr>
          </w:p>
        </w:tc>
      </w:tr>
      <w:tr w:rsidR="00E129E4" w:rsidRPr="00111142" w:rsidTr="00DD5B2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lastRenderedPageBreak/>
              <w:t>powiatowe centra pomocy rodzinie.</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rsidR="00E129E4" w:rsidRDefault="003108E8" w:rsidP="00900051">
            <w:pPr>
              <w:numPr>
                <w:ilvl w:val="0"/>
                <w:numId w:val="27"/>
              </w:numPr>
              <w:spacing w:before="60" w:after="60" w:line="240" w:lineRule="auto"/>
              <w:rPr>
                <w:rFonts w:eastAsia="Times New Roman" w:cs="Times New Roman"/>
                <w:color w:val="000000"/>
                <w:lang w:eastAsia="pl-PL"/>
              </w:rPr>
            </w:pPr>
            <w:r w:rsidRPr="003108E8">
              <w:rPr>
                <w:rFonts w:eastAsia="Times New Roman" w:cs="Times New Roman"/>
                <w:lang w:eastAsia="pl-PL"/>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8"/>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rsidR="00E129E4" w:rsidRDefault="00E129E4" w:rsidP="00900051">
            <w:pPr>
              <w:numPr>
                <w:ilvl w:val="0"/>
                <w:numId w:val="28"/>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E129E4" w:rsidRPr="00111142"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111142">
              <w:rPr>
                <w:rFonts w:cs="Helvetica"/>
              </w:rPr>
              <w:t>Wojewódzki Urząd Pracy w Szczecinie</w:t>
            </w:r>
            <w:r>
              <w:rPr>
                <w:rFonts w:eastAsia="Times New Roman" w:cs="Times New Roman"/>
                <w:color w:val="000000"/>
                <w:lang w:eastAsia="pl-PL"/>
              </w:rPr>
              <w:t xml:space="preserve"> </w:t>
            </w:r>
          </w:p>
        </w:tc>
      </w:tr>
      <w:tr w:rsidR="00E129E4" w:rsidRPr="00111142" w:rsidTr="00DD5B2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E46543" w:rsidRDefault="00E129E4" w:rsidP="00DD5B25">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E129E4" w:rsidRPr="00111142" w:rsidTr="00DD5B25">
        <w:trPr>
          <w:trHeight w:val="255"/>
        </w:trPr>
        <w:tc>
          <w:tcPr>
            <w:tcW w:w="851" w:type="dxa"/>
            <w:vMerge/>
            <w:tcBorders>
              <w:top w:val="nil"/>
              <w:left w:val="nil"/>
              <w:bottom w:val="nil"/>
              <w:right w:val="nil"/>
            </w:tcBorders>
            <w:hideMark/>
          </w:tcPr>
          <w:p w:rsidR="00E129E4" w:rsidRPr="00E46543"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E46543" w:rsidRDefault="00C3789C" w:rsidP="00DD5B25">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24 230 000 </w:t>
            </w:r>
            <w:r w:rsidR="00ED1B03" w:rsidRPr="00E46543">
              <w:rPr>
                <w:rFonts w:cs="Times New Roman"/>
              </w:rPr>
              <w:t>EUR</w:t>
            </w:r>
          </w:p>
        </w:tc>
      </w:tr>
      <w:tr w:rsidR="00E129E4" w:rsidRPr="00111142" w:rsidTr="00DD5B2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Rewitalizacja</w:t>
            </w:r>
            <w:r w:rsidRPr="00111142">
              <w:rPr>
                <w:rFonts w:cs="Times New Roman"/>
              </w:rPr>
              <w:t>:</w:t>
            </w:r>
          </w:p>
          <w:p w:rsidR="00E129E4" w:rsidRPr="00111142"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lastRenderedPageBreak/>
              <w:t>Wsparcie dotyczące działań rewitalizacyjnych w RPOWZ 2014-2020 koncentruje się w głównej mierze na PI 9i (</w:t>
            </w:r>
            <w:r w:rsidRPr="00111142">
              <w:rPr>
                <w:rFonts w:cs="Times New Roman"/>
                <w:i/>
              </w:rPr>
              <w:t>Aktywne włączenie, w tym z myślą o promowaniu równych szans oraz aktywnego uczestnictwa i zwiększaniu szans na zatrudnienie</w:t>
            </w:r>
            <w:r w:rsidRPr="00111142">
              <w:rPr>
                <w:rFonts w:cs="Times New Roman"/>
              </w:rPr>
              <w:t>) oraz PI 9b. Wsparciem objęte zostaną przede wszystkim problemowe 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rsidR="00E129E4" w:rsidRPr="00111142" w:rsidRDefault="00E129E4" w:rsidP="00DD5B25">
            <w:pPr>
              <w:spacing w:line="360" w:lineRule="auto"/>
              <w:jc w:val="both"/>
              <w:rPr>
                <w:szCs w:val="22"/>
              </w:rPr>
            </w:pP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111142"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w:t>
            </w:r>
            <w:proofErr w:type="spellStart"/>
            <w:r w:rsidR="00AE4984" w:rsidRPr="00AE4984">
              <w:rPr>
                <w:rFonts w:eastAsia="Times New Roman" w:cs="Times New Roman"/>
                <w:lang w:eastAsia="pl-PL"/>
              </w:rPr>
              <w:t>Euroejskiego</w:t>
            </w:r>
            <w:proofErr w:type="spellEnd"/>
            <w:r w:rsidR="00AE4984" w:rsidRPr="00AE4984">
              <w:rPr>
                <w:rFonts w:eastAsia="Times New Roman" w:cs="Times New Roman"/>
                <w:lang w:eastAsia="pl-PL"/>
              </w:rPr>
              <w:t xml:space="preserve">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57AEE" w:rsidRPr="00111142" w:rsidRDefault="00C57AEE" w:rsidP="00DD5B25">
            <w:pPr>
              <w:spacing w:line="240" w:lineRule="auto"/>
              <w:rPr>
                <w:i/>
                <w:szCs w:val="22"/>
              </w:rPr>
            </w:pPr>
          </w:p>
          <w:p w:rsidR="00C57AEE" w:rsidRPr="00111142"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111142">
              <w:rPr>
                <w:rFonts w:cs="Calibri"/>
              </w:rPr>
              <w:t xml:space="preserve">Nie więcej niż </w:t>
            </w:r>
            <w:r w:rsidR="00837F88" w:rsidRPr="00111142">
              <w:rPr>
                <w:rFonts w:cs="Calibri"/>
              </w:rPr>
              <w:t>40</w:t>
            </w:r>
            <w:r w:rsidRPr="00111142">
              <w:rPr>
                <w:rFonts w:cs="Calibri"/>
              </w:rPr>
              <w:t>%</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E129E4" w:rsidRPr="00111142" w:rsidRDefault="00E129E4" w:rsidP="00DD5B25">
            <w:pPr>
              <w:spacing w:before="120" w:after="200"/>
              <w:rPr>
                <w:rFonts w:cs="Times New Roman"/>
              </w:rPr>
            </w:pPr>
            <w:r w:rsidRPr="00111142">
              <w:rPr>
                <w:rFonts w:cs="Times New Roman"/>
              </w:rPr>
              <w:t>Warunki stosowania uproszczonych form rozliczania wydatków i planowany zakres systemu zaliczek (jeśli dotyczy)</w:t>
            </w:r>
          </w:p>
        </w:tc>
      </w:tr>
      <w:tr w:rsidR="00E129E4" w:rsidRPr="00111142" w:rsidTr="00DD5B25">
        <w:trPr>
          <w:trHeight w:val="390"/>
        </w:trPr>
        <w:tc>
          <w:tcPr>
            <w:tcW w:w="851" w:type="dxa"/>
            <w:vMerge/>
            <w:tcBorders>
              <w:top w:val="nil"/>
              <w:left w:val="nil"/>
              <w:bottom w:val="nil"/>
              <w:right w:val="nil"/>
            </w:tcBorders>
            <w:hideMark/>
          </w:tcPr>
          <w:p w:rsidR="00E129E4" w:rsidRPr="00111142"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E129E4" w:rsidRPr="00111142" w:rsidRDefault="00E129E4" w:rsidP="00B174BC">
            <w:pPr>
              <w:spacing w:before="120" w:after="120" w:line="240" w:lineRule="auto"/>
              <w:rPr>
                <w:rFonts w:cs="Times New Roman"/>
              </w:rPr>
            </w:pPr>
            <w:r w:rsidRPr="00111142">
              <w:rPr>
                <w:rFonts w:cs="Times New Roman"/>
              </w:rPr>
              <w:t>Finansowanie zaliczkowe planowane, odbywa się na zasadach określonych w ustawie z dnia 27 sierpnia 2009 r. o finansach publicznych.</w:t>
            </w:r>
          </w:p>
        </w:tc>
      </w:tr>
      <w:tr w:rsidR="00E129E4" w:rsidRPr="00111142" w:rsidTr="00DD5B2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111142" w:rsidTr="00DD5B2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95% (85% UE + 10% budżetu państwa).</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85%</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111142" w:rsidRDefault="00E129E4" w:rsidP="00DD5B25">
            <w:pPr>
              <w:spacing w:before="120" w:after="40" w:line="240" w:lineRule="auto"/>
            </w:pPr>
            <w:r w:rsidRPr="00111142">
              <w:t>Typ projektu 1 i 3:</w:t>
            </w:r>
          </w:p>
          <w:p w:rsidR="00E129E4" w:rsidRPr="00111142" w:rsidRDefault="00E129E4" w:rsidP="00DD5B25">
            <w:pPr>
              <w:spacing w:before="120" w:after="40" w:line="240" w:lineRule="auto"/>
            </w:pPr>
            <w:r w:rsidRPr="00111142">
              <w:t>5%</w:t>
            </w:r>
          </w:p>
          <w:p w:rsidR="00E129E4" w:rsidRPr="00111142" w:rsidRDefault="00E129E4" w:rsidP="00DD5B25">
            <w:pPr>
              <w:spacing w:before="120" w:after="40" w:line="240" w:lineRule="auto"/>
            </w:pPr>
            <w:r w:rsidRPr="00111142">
              <w:t>Typ projektu 2:</w:t>
            </w:r>
          </w:p>
          <w:p w:rsidR="00E129E4" w:rsidRPr="000D5CDC" w:rsidRDefault="00E129E4" w:rsidP="00DD5B25">
            <w:pPr>
              <w:spacing w:before="120" w:after="40" w:line="240" w:lineRule="auto"/>
              <w:rPr>
                <w:rFonts w:eastAsia="Times New Roman" w:cs="Times New Roman"/>
                <w:color w:val="000000"/>
                <w:lang w:eastAsia="pl-PL"/>
              </w:rPr>
            </w:pPr>
            <w:r w:rsidRPr="00111142">
              <w:t xml:space="preserve">15% </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111142" w:rsidTr="00DD5B2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6"/>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111142"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E129E4" w:rsidRDefault="00E129E4"/>
    <w:p w:rsidR="004B7B31" w:rsidRDefault="004B7B31" w:rsidP="000D5CDC">
      <w:pPr>
        <w:spacing w:line="240" w:lineRule="auto"/>
        <w:rPr>
          <w:rFonts w:eastAsia="Times New Roman" w:cs="Times New Roman"/>
          <w:b/>
          <w:bCs/>
          <w:color w:val="000000"/>
          <w:lang w:eastAsia="pl-PL"/>
        </w:rPr>
        <w:sectPr w:rsidR="004B7B31" w:rsidSect="00E25DA1">
          <w:headerReference w:type="default" r:id="rId3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4B7B31" w:rsidRPr="00111142" w:rsidTr="00083A46">
        <w:trPr>
          <w:trHeight w:val="255"/>
        </w:trPr>
        <w:tc>
          <w:tcPr>
            <w:tcW w:w="14442" w:type="dxa"/>
            <w:gridSpan w:val="2"/>
            <w:tcBorders>
              <w:top w:val="nil"/>
              <w:left w:val="nil"/>
              <w:bottom w:val="nil"/>
              <w:right w:val="nil"/>
            </w:tcBorders>
            <w:shd w:val="clear" w:color="000000" w:fill="D9D9D9"/>
            <w:noWrap/>
            <w:hideMark/>
          </w:tcPr>
          <w:p w:rsidR="004B7B31" w:rsidRPr="00114716" w:rsidRDefault="004B7B31" w:rsidP="00083A46">
            <w:pPr>
              <w:keepNext/>
              <w:keepLines/>
              <w:spacing w:before="200"/>
              <w:outlineLvl w:val="2"/>
              <w:rPr>
                <w:rFonts w:eastAsia="Times New Roman" w:cs="Times New Roman"/>
                <w:color w:val="000000"/>
                <w:lang w:eastAsia="pl-PL"/>
              </w:rPr>
            </w:pPr>
            <w:bookmarkStart w:id="27" w:name="_Toc53388640"/>
            <w:r w:rsidRPr="00CF1CCD">
              <w:rPr>
                <w:rFonts w:eastAsia="Times New Roman" w:cs="Times New Roman"/>
                <w:bCs/>
                <w:color w:val="000000"/>
                <w:lang w:eastAsia="pl-PL"/>
              </w:rPr>
              <w:lastRenderedPageBreak/>
              <w:t xml:space="preserve">7.2 </w:t>
            </w:r>
            <w:r w:rsidRPr="000D5CDC">
              <w:rPr>
                <w:rFonts w:eastAsia="Times New Roman" w:cs="Times New Roman"/>
                <w:lang w:eastAsia="pl-PL"/>
              </w:rPr>
              <w:t>Wsparcie dla tworzenia podmiotó</w:t>
            </w:r>
            <w:r w:rsidRPr="00111142">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7"/>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111142" w:rsidTr="00083A46">
        <w:trPr>
          <w:trHeight w:val="51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111142">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6"/>
            </w:r>
          </w:p>
          <w:p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78"/>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w:t>
            </w:r>
            <w:r w:rsidR="00D97882">
              <w:rPr>
                <w:rFonts w:eastAsia="Times New Roman" w:cs="Times New Roman"/>
                <w:lang w:eastAsia="pl-PL"/>
              </w:rPr>
              <w:t xml:space="preserve"> lub nabyły kompetencje</w:t>
            </w:r>
            <w:r w:rsidRPr="000D5CDC">
              <w:rPr>
                <w:rFonts w:eastAsia="Times New Roman" w:cs="Times New Roman"/>
                <w:lang w:eastAsia="pl-PL"/>
              </w:rPr>
              <w:t xml:space="preserve"> po opuszczeniu programu [osoby],</w:t>
            </w:r>
          </w:p>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4B7B31" w:rsidRDefault="004B7B31" w:rsidP="00900051">
            <w:pPr>
              <w:numPr>
                <w:ilvl w:val="0"/>
                <w:numId w:val="34"/>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rsidR="004B7B31" w:rsidRPr="000E3884" w:rsidRDefault="004B7B31" w:rsidP="00900051">
            <w:pPr>
              <w:numPr>
                <w:ilvl w:val="0"/>
                <w:numId w:val="34"/>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B7B31" w:rsidRDefault="004B7B31" w:rsidP="00900051">
            <w:pPr>
              <w:numPr>
                <w:ilvl w:val="0"/>
                <w:numId w:val="35"/>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r w:rsidR="00D04222">
              <w:rPr>
                <w:rFonts w:eastAsia="Times New Roman" w:cs="Times New Roman"/>
                <w:color w:val="000000"/>
                <w:lang w:eastAsia="pl-PL"/>
              </w:rPr>
              <w:t>.</w:t>
            </w:r>
          </w:p>
          <w:p w:rsidR="004B7B31" w:rsidRDefault="004B7B31" w:rsidP="00900051">
            <w:pPr>
              <w:numPr>
                <w:ilvl w:val="0"/>
                <w:numId w:val="35"/>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 xml:space="preserve"> [osoby].</w:t>
            </w:r>
          </w:p>
          <w:p w:rsidR="00D04222"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Pr>
                <w:rFonts w:eastAsia="Times New Roman" w:cs="Times New Roman"/>
                <w:color w:val="000000"/>
                <w:lang w:eastAsia="pl-PL"/>
              </w:rPr>
              <w:t xml:space="preserve"> –CV31</w:t>
            </w:r>
          </w:p>
          <w:p w:rsidR="004B7B31" w:rsidRDefault="00D04222" w:rsidP="00900051">
            <w:pPr>
              <w:numPr>
                <w:ilvl w:val="0"/>
                <w:numId w:val="35"/>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36"/>
              </w:numPr>
              <w:autoSpaceDE w:val="0"/>
              <w:autoSpaceDN w:val="0"/>
              <w:adjustRightInd w:val="0"/>
              <w:spacing w:before="120" w:after="40" w:line="240" w:lineRule="auto"/>
              <w:ind w:left="357" w:hanging="1"/>
              <w:rPr>
                <w:rFonts w:eastAsia="Times New Roman" w:cs="Times New Roman"/>
                <w:lang w:eastAsia="pl-PL"/>
              </w:rPr>
            </w:pPr>
            <w:r w:rsidRPr="00111142">
              <w:t>Aktywna integracja (społeczna,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111142">
              <w:t xml:space="preserve">, Warsztatów Terapii Zajęciowej oraz podmiotów działających na rzecz aktywizacji społeczno-zawodowej (których podstawowym zadaniem </w:t>
            </w:r>
            <w:r w:rsidR="00544E1B" w:rsidRPr="00111142">
              <w:t xml:space="preserve">nie </w:t>
            </w:r>
            <w:r w:rsidRPr="00111142">
              <w:t>jest działalność gospodarcza) .</w:t>
            </w:r>
          </w:p>
        </w:tc>
      </w:tr>
      <w:tr w:rsidR="004B7B31" w:rsidRPr="00111142" w:rsidTr="00083A46">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rsidR="004B7B31" w:rsidRPr="002915AF"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111142">
              <w:rPr>
                <w:rFonts w:ascii="Arial" w:hAnsi="Arial"/>
              </w:rPr>
              <w:t>.</w:t>
            </w:r>
            <w:r w:rsidRPr="00E14481">
              <w:rPr>
                <w:rFonts w:eastAsia="Times New Roman" w:cs="Times New Roman"/>
                <w:i/>
                <w:lang w:eastAsia="pl-PL"/>
              </w:rPr>
              <w:t xml:space="preserve"> </w:t>
            </w:r>
          </w:p>
          <w:p w:rsidR="004B7B31" w:rsidRPr="00111142"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lastRenderedPageBreak/>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111142" w:rsidTr="00083A46">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E46543" w:rsidRDefault="004B7B31" w:rsidP="00083A46">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4B7B31" w:rsidRPr="00111142" w:rsidTr="00083A46">
        <w:trPr>
          <w:trHeight w:val="255"/>
        </w:trPr>
        <w:tc>
          <w:tcPr>
            <w:tcW w:w="851" w:type="dxa"/>
            <w:vMerge/>
            <w:tcBorders>
              <w:top w:val="nil"/>
              <w:left w:val="nil"/>
              <w:bottom w:val="nil"/>
              <w:right w:val="nil"/>
            </w:tcBorders>
            <w:hideMark/>
          </w:tcPr>
          <w:p w:rsidR="004B7B31" w:rsidRPr="00E46543"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E46543" w:rsidRDefault="00A32B84" w:rsidP="00C3789C">
            <w:pPr>
              <w:autoSpaceDE w:val="0"/>
              <w:autoSpaceDN w:val="0"/>
              <w:adjustRightInd w:val="0"/>
              <w:spacing w:before="120" w:after="40" w:line="240" w:lineRule="auto"/>
              <w:rPr>
                <w:rFonts w:eastAsia="Times New Roman" w:cs="Times New Roman"/>
                <w:color w:val="000000"/>
                <w:lang w:eastAsia="pl-PL"/>
              </w:rPr>
            </w:pPr>
            <w:r w:rsidRPr="00E46543">
              <w:rPr>
                <w:rFonts w:eastAsia="Times New Roman" w:cs="Times New Roman"/>
                <w:lang w:eastAsia="pl-PL"/>
              </w:rPr>
              <w:t xml:space="preserve"> </w:t>
            </w:r>
            <w:r w:rsidR="00C3789C">
              <w:rPr>
                <w:rFonts w:eastAsia="Times New Roman" w:cs="Times New Roman"/>
                <w:lang w:eastAsia="pl-PL"/>
              </w:rPr>
              <w:t xml:space="preserve"> 12 200 000</w:t>
            </w:r>
            <w:r w:rsidR="004B7B31" w:rsidRPr="00E46543">
              <w:rPr>
                <w:rFonts w:eastAsia="Times New Roman" w:cs="Times New Roman"/>
                <w:lang w:eastAsia="pl-PL"/>
              </w:rPr>
              <w:t>EUR</w:t>
            </w:r>
          </w:p>
        </w:tc>
      </w:tr>
      <w:tr w:rsidR="004B7B31" w:rsidRPr="00111142" w:rsidTr="00083A46">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spacing w:line="240" w:lineRule="auto"/>
              <w:jc w:val="both"/>
              <w:rPr>
                <w:szCs w:val="22"/>
              </w:rPr>
            </w:pPr>
          </w:p>
          <w:p w:rsidR="009F03CA" w:rsidRPr="000D5CDC" w:rsidRDefault="009F03CA" w:rsidP="00083A46">
            <w:pPr>
              <w:spacing w:line="240" w:lineRule="auto"/>
              <w:jc w:val="both"/>
              <w:rPr>
                <w:rFonts w:eastAsia="Times New Roman" w:cs="Times New Roman"/>
                <w:color w:val="000000"/>
                <w:lang w:eastAsia="pl-PL"/>
              </w:rPr>
            </w:pPr>
            <w:r w:rsidRPr="00111142">
              <w:rPr>
                <w:szCs w:val="22"/>
              </w:rPr>
              <w:t>Nie dotyczy.</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111142"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rsidR="004B7B31" w:rsidRPr="00111142" w:rsidRDefault="004B7B31" w:rsidP="00083A46">
            <w:pPr>
              <w:spacing w:before="120" w:line="240" w:lineRule="auto"/>
              <w:rPr>
                <w:szCs w:val="22"/>
              </w:rPr>
            </w:pPr>
            <w:r w:rsidRPr="00111142">
              <w:rPr>
                <w:szCs w:val="22"/>
              </w:rPr>
              <w:t>Limity i ograniczenia w realizacji projektów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F03CA" w:rsidRPr="00111142" w:rsidRDefault="009F03CA" w:rsidP="00083A46">
            <w:pPr>
              <w:spacing w:line="240" w:lineRule="auto"/>
              <w:jc w:val="both"/>
              <w:rPr>
                <w:szCs w:val="22"/>
              </w:rPr>
            </w:pPr>
          </w:p>
          <w:p w:rsidR="000B3BDA" w:rsidRPr="00111142" w:rsidRDefault="000B3BDA" w:rsidP="00083A46">
            <w:pPr>
              <w:spacing w:line="240" w:lineRule="auto"/>
              <w:jc w:val="both"/>
              <w:rPr>
                <w:szCs w:val="22"/>
              </w:rPr>
            </w:pPr>
            <w:r w:rsidRPr="00111142">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111142">
              <w:rPr>
                <w:rFonts w:cs="Calibri"/>
              </w:rPr>
              <w:t>Do 20% całkowitych wydatków kwalifikowanych projektu.</w:t>
            </w:r>
            <w:r>
              <w:rPr>
                <w:rFonts w:eastAsia="Times New Roman" w:cs="Times New Roman"/>
                <w:color w:val="000000"/>
                <w:lang w:eastAsia="pl-PL"/>
              </w:rPr>
              <w:t xml:space="preserve">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4B7B31" w:rsidRPr="00111142" w:rsidRDefault="004B7B31" w:rsidP="00083A46">
            <w:pPr>
              <w:spacing w:before="120" w:after="200"/>
              <w:rPr>
                <w:rFonts w:cs="Times New Roman"/>
              </w:rPr>
            </w:pPr>
            <w:r w:rsidRPr="00111142">
              <w:rPr>
                <w:rFonts w:cs="Times New Roman"/>
              </w:rPr>
              <w:t>Warunki stosowania uproszczonych form rozliczania wydatków i planowany zakres systemu zaliczek (jeśli dotyczy)</w:t>
            </w:r>
          </w:p>
        </w:tc>
      </w:tr>
      <w:tr w:rsidR="004B7B31" w:rsidRPr="00111142" w:rsidTr="00083A46">
        <w:trPr>
          <w:trHeight w:val="390"/>
        </w:trPr>
        <w:tc>
          <w:tcPr>
            <w:tcW w:w="851" w:type="dxa"/>
            <w:vMerge/>
            <w:tcBorders>
              <w:top w:val="nil"/>
              <w:left w:val="nil"/>
              <w:bottom w:val="nil"/>
              <w:right w:val="nil"/>
            </w:tcBorders>
            <w:hideMark/>
          </w:tcPr>
          <w:p w:rsidR="004B7B31" w:rsidRPr="00111142"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111142" w:rsidRDefault="004B7B31" w:rsidP="00083A46">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4B7B31" w:rsidRPr="00111142" w:rsidRDefault="004B7B31" w:rsidP="00D10A92">
            <w:pPr>
              <w:spacing w:before="60" w:after="60"/>
              <w:rPr>
                <w:rFonts w:cs="Times New Roman"/>
              </w:rPr>
            </w:pPr>
            <w:r w:rsidRPr="00111142">
              <w:rPr>
                <w:rFonts w:cs="Times New Roman"/>
              </w:rPr>
              <w:t>Finansowanie zaliczkowe planowane, odbywa się na zasadach określonych w ustawie z dnia 27 sierpnia 2009 r. o finansach publicznych.</w:t>
            </w:r>
          </w:p>
        </w:tc>
      </w:tr>
      <w:tr w:rsidR="004B7B31" w:rsidRPr="00111142" w:rsidTr="00083A46">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111142" w:rsidTr="00083A46">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111142" w:rsidTr="00083A46">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111142"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4B7B31" w:rsidRDefault="004B7B31" w:rsidP="00083A46">
      <w:pPr>
        <w:spacing w:before="40" w:after="40" w:line="240" w:lineRule="auto"/>
        <w:rPr>
          <w:rFonts w:ascii="Calibri" w:hAnsi="Calibri" w:cs="Times New Roman"/>
          <w:sz w:val="22"/>
          <w:szCs w:val="22"/>
        </w:rPr>
        <w:sectPr w:rsidR="004B7B31" w:rsidSect="00083A46">
          <w:headerReference w:type="default" r:id="rId33"/>
          <w:pgSz w:w="16838" w:h="11906" w:orient="landscape"/>
          <w:pgMar w:top="1417" w:right="1417" w:bottom="1417" w:left="1417" w:header="708" w:footer="708" w:gutter="0"/>
          <w:cols w:space="708"/>
          <w:docGrid w:linePitch="360"/>
        </w:sectPr>
      </w:pPr>
    </w:p>
    <w:p w:rsidR="004B7B31" w:rsidRDefault="004B7B31"/>
    <w:p w:rsidR="00711081" w:rsidRDefault="00711081"/>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28" w:name="_Toc424549045"/>
            <w:bookmarkStart w:id="29" w:name="_Toc424797357"/>
            <w:bookmarkStart w:id="30" w:name="_Toc53388641"/>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8"/>
            <w:bookmarkEnd w:id="29"/>
            <w:bookmarkEnd w:id="30"/>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7"/>
            </w:r>
          </w:p>
          <w:p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9"/>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37"/>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lastRenderedPageBreak/>
              <w:t>[osoby],</w:t>
            </w:r>
          </w:p>
          <w:p w:rsidR="001052F9" w:rsidRDefault="001052F9" w:rsidP="00900051">
            <w:pPr>
              <w:numPr>
                <w:ilvl w:val="0"/>
                <w:numId w:val="37"/>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r w:rsidR="003C75B6">
              <w:rPr>
                <w:rFonts w:eastAsia="Times New Roman" w:cs="Times New Roman"/>
                <w:color w:val="000000"/>
                <w:lang w:eastAsia="pl-PL"/>
              </w:rPr>
              <w:t>.</w:t>
            </w:r>
          </w:p>
          <w:p w:rsidR="001052F9" w:rsidRDefault="001052F9" w:rsidP="00900051">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p w:rsidR="003C75B6"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 [podmioty]</w:t>
            </w:r>
            <w:r>
              <w:rPr>
                <w:rFonts w:eastAsia="Times New Roman" w:cs="Times New Roman"/>
                <w:color w:val="000000"/>
                <w:lang w:eastAsia="pl-PL"/>
              </w:rPr>
              <w:t xml:space="preserve"> –CV33.</w:t>
            </w:r>
          </w:p>
          <w:p w:rsidR="001052F9" w:rsidRDefault="003C75B6" w:rsidP="00900051">
            <w:pPr>
              <w:numPr>
                <w:ilvl w:val="0"/>
                <w:numId w:val="38"/>
              </w:numPr>
              <w:spacing w:before="60" w:after="60" w:line="240" w:lineRule="auto"/>
              <w:ind w:left="357" w:firstLine="0"/>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Pr>
                <w:rFonts w:eastAsia="Times New Roman" w:cs="Times New Roman"/>
                <w:color w:val="000000"/>
                <w:lang w:eastAsia="pl-PL"/>
              </w:rPr>
              <w:t xml:space="preserve">pandemią </w:t>
            </w:r>
            <w:r w:rsidRPr="00A462B3">
              <w:rPr>
                <w:rFonts w:eastAsia="Times New Roman" w:cs="Times New Roman"/>
                <w:color w:val="000000"/>
                <w:lang w:eastAsia="pl-PL"/>
              </w:rPr>
              <w:t>COVID-19 [PLN]</w:t>
            </w:r>
            <w:r>
              <w:rPr>
                <w:rFonts w:eastAsia="Times New Roman" w:cs="Times New Roman"/>
                <w:color w:val="000000"/>
                <w:lang w:eastAsia="pl-PL"/>
              </w:rPr>
              <w:t xml:space="preserve"> –CV30.</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39"/>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rsidR="001052F9" w:rsidRPr="00C94DE9" w:rsidRDefault="001052F9" w:rsidP="00900051">
            <w:pPr>
              <w:numPr>
                <w:ilvl w:val="0"/>
                <w:numId w:val="40"/>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111142">
              <w:rPr>
                <w:rFonts w:cs="Calibri"/>
              </w:rPr>
              <w:t>W ramach usług możliwe jest przyznawanie dodatkowego wsparcia związanego z wdrażaniem innowacji lub planów rozwoju.</w:t>
            </w:r>
          </w:p>
          <w:p w:rsidR="00C94DE9" w:rsidRPr="00111142" w:rsidRDefault="00C94DE9" w:rsidP="006A5F87">
            <w:pPr>
              <w:pStyle w:val="Akapitzlist"/>
              <w:numPr>
                <w:ilvl w:val="0"/>
                <w:numId w:val="230"/>
              </w:numPr>
              <w:spacing w:before="60" w:after="60" w:line="240" w:lineRule="auto"/>
              <w:rPr>
                <w:rFonts w:eastAsia="Times New Roman"/>
                <w:lang w:val="pl-PL" w:eastAsia="pl-PL"/>
              </w:rPr>
            </w:pPr>
            <w:r w:rsidRPr="00111142">
              <w:rPr>
                <w:rFonts w:eastAsia="Times New Roman"/>
                <w:lang w:val="pl-PL" w:eastAsia="pl-PL"/>
              </w:rPr>
              <w:t xml:space="preserve">Tworzenie miejsc pracy w sektorze ekonomii społecznej m.in. poprzez wsparcie na tworzenie przedsiębiorstw społecznych </w:t>
            </w:r>
          </w:p>
          <w:p w:rsidR="00C94DE9" w:rsidRPr="00111142" w:rsidRDefault="007B4DDB" w:rsidP="006A5F87">
            <w:pPr>
              <w:pStyle w:val="Akapitzlist"/>
              <w:numPr>
                <w:ilvl w:val="0"/>
                <w:numId w:val="251"/>
              </w:numPr>
              <w:spacing w:before="60" w:after="60" w:line="240" w:lineRule="auto"/>
              <w:rPr>
                <w:rFonts w:eastAsia="Times New Roman"/>
                <w:lang w:val="pl-PL" w:eastAsia="pl-PL"/>
              </w:rPr>
            </w:pPr>
            <w:r w:rsidRPr="00111142">
              <w:rPr>
                <w:rFonts w:eastAsia="Times New Roman"/>
                <w:lang w:val="pl-PL" w:eastAsia="pl-PL"/>
              </w:rPr>
              <w:t>s</w:t>
            </w:r>
            <w:r w:rsidR="00C94DE9" w:rsidRPr="00111142">
              <w:rPr>
                <w:rFonts w:eastAsia="Times New Roman"/>
                <w:lang w:val="pl-PL" w:eastAsia="pl-PL"/>
              </w:rPr>
              <w:t xml:space="preserve">zkolenia, warsztaty, doradztwo, </w:t>
            </w:r>
            <w:proofErr w:type="spellStart"/>
            <w:r w:rsidR="00C94DE9" w:rsidRPr="00111142">
              <w:rPr>
                <w:rFonts w:eastAsia="Times New Roman"/>
                <w:lang w:val="pl-PL" w:eastAsia="pl-PL"/>
              </w:rPr>
              <w:t>mentoring</w:t>
            </w:r>
            <w:proofErr w:type="spellEnd"/>
            <w:r w:rsidR="00C94DE9" w:rsidRPr="00111142">
              <w:rPr>
                <w:rFonts w:eastAsia="Times New Roman"/>
                <w:lang w:val="pl-PL" w:eastAsia="pl-PL"/>
              </w:rPr>
              <w:t xml:space="preserve">, </w:t>
            </w:r>
            <w:proofErr w:type="spellStart"/>
            <w:r w:rsidR="00C94DE9" w:rsidRPr="00111142">
              <w:rPr>
                <w:rFonts w:eastAsia="Times New Roman"/>
                <w:lang w:val="pl-PL" w:eastAsia="pl-PL"/>
              </w:rPr>
              <w:t>coaching</w:t>
            </w:r>
            <w:proofErr w:type="spellEnd"/>
            <w:r w:rsidR="00C94DE9" w:rsidRPr="00111142">
              <w:rPr>
                <w:rFonts w:eastAsia="Times New Roman"/>
                <w:lang w:val="pl-PL" w:eastAsia="pl-PL"/>
              </w:rPr>
              <w:t xml:space="preserve">, </w:t>
            </w:r>
            <w:proofErr w:type="spellStart"/>
            <w:r w:rsidR="00C94DE9" w:rsidRPr="00111142">
              <w:rPr>
                <w:rFonts w:eastAsia="Times New Roman"/>
                <w:lang w:val="pl-PL" w:eastAsia="pl-PL"/>
              </w:rPr>
              <w:t>tutoring</w:t>
            </w:r>
            <w:proofErr w:type="spellEnd"/>
            <w:r w:rsidR="00C94DE9" w:rsidRPr="00111142">
              <w:rPr>
                <w:rFonts w:eastAsia="Times New Roman"/>
                <w:lang w:val="pl-PL" w:eastAsia="pl-PL"/>
              </w:rPr>
              <w:t>, współpraca, wizyty studyjne umożliwiające podnoszenie wiedzy i umiejętności potrzebnych do założenia i/lub prowadzenia i/lub rozwijania</w:t>
            </w:r>
            <w:r w:rsidR="00C94DE9" w:rsidRPr="00111142" w:rsidDel="00240413">
              <w:rPr>
                <w:rFonts w:eastAsia="Times New Roman"/>
                <w:lang w:val="pl-PL" w:eastAsia="pl-PL"/>
              </w:rPr>
              <w:t xml:space="preserve"> </w:t>
            </w:r>
            <w:r w:rsidR="00C94DE9" w:rsidRPr="00111142">
              <w:rPr>
                <w:rFonts w:eastAsia="Times New Roman"/>
                <w:lang w:val="pl-PL" w:eastAsia="pl-PL"/>
              </w:rPr>
              <w:t>przedsiębiorstwa społecznego (w tym nabycie i rozwijanie kompetencji i kwalifikacji zawodowych potrzebnych do pracy w przedsiębiorstwie społeczny</w:t>
            </w:r>
            <w:r w:rsidR="002915EA" w:rsidRPr="00111142">
              <w:rPr>
                <w:rFonts w:eastAsia="Times New Roman"/>
                <w:lang w:val="pl-PL" w:eastAsia="pl-PL"/>
              </w:rPr>
              <w:t>m</w:t>
            </w:r>
            <w:r w:rsidR="00C94DE9" w:rsidRPr="00111142">
              <w:rPr>
                <w:rFonts w:eastAsia="Times New Roman"/>
                <w:lang w:val="pl-PL" w:eastAsia="pl-PL"/>
              </w:rPr>
              <w:t>, adekwatnie do potrzeb i roli danej osoby w przedsiębiorstwie społecznym),</w:t>
            </w:r>
          </w:p>
          <w:p w:rsidR="00C94DE9" w:rsidRPr="00111142" w:rsidRDefault="00C94DE9" w:rsidP="006A5F87">
            <w:pPr>
              <w:pStyle w:val="Akapitzlist"/>
              <w:numPr>
                <w:ilvl w:val="0"/>
                <w:numId w:val="251"/>
              </w:numPr>
              <w:spacing w:before="60" w:after="60" w:line="240" w:lineRule="auto"/>
              <w:rPr>
                <w:rFonts w:eastAsia="Times New Roman"/>
                <w:lang w:val="pl-PL" w:eastAsia="pl-PL"/>
              </w:rPr>
            </w:pPr>
            <w:r w:rsidRPr="00111142">
              <w:rPr>
                <w:rFonts w:eastAsia="Times New Roman"/>
                <w:lang w:val="pl-PL" w:eastAsia="pl-PL"/>
              </w:rPr>
              <w:t>Przyznanie środków finansowych przedsiębiorstwa społecznego na stworzenie miejsca pracy,</w:t>
            </w:r>
          </w:p>
          <w:p w:rsidR="00C94DE9" w:rsidRPr="00111142" w:rsidRDefault="00C94DE9" w:rsidP="006A5F87">
            <w:pPr>
              <w:pStyle w:val="Akapitzlist"/>
              <w:numPr>
                <w:ilvl w:val="0"/>
                <w:numId w:val="251"/>
              </w:numPr>
              <w:spacing w:before="60" w:after="60" w:line="240" w:lineRule="auto"/>
              <w:rPr>
                <w:rFonts w:eastAsia="Times New Roman"/>
                <w:lang w:val="pl-PL" w:eastAsia="pl-PL"/>
              </w:rPr>
            </w:pPr>
            <w:r w:rsidRPr="00111142">
              <w:rPr>
                <w:rFonts w:eastAsia="Times New Roman"/>
                <w:lang w:val="pl-PL" w:eastAsia="pl-PL"/>
              </w:rPr>
              <w:t>Wsparcie pomostowe</w:t>
            </w:r>
            <w:r w:rsidR="000E74C9">
              <w:rPr>
                <w:rFonts w:eastAsia="Times New Roman"/>
                <w:lang w:val="pl-PL" w:eastAsia="pl-PL"/>
              </w:rPr>
              <w:t>.</w:t>
            </w:r>
          </w:p>
          <w:p w:rsidR="00C94DE9" w:rsidRPr="008F6442" w:rsidRDefault="00C94DE9" w:rsidP="007B4DDB">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rsidR="001052F9" w:rsidRPr="000D5CDC" w:rsidRDefault="001052F9" w:rsidP="007063D5">
            <w:pPr>
              <w:spacing w:before="120" w:after="40" w:line="240" w:lineRule="auto"/>
              <w:rPr>
                <w:rFonts w:eastAsia="Times New Roman" w:cs="Times New Roman"/>
                <w:color w:val="000000"/>
                <w:lang w:eastAsia="pl-PL"/>
              </w:rPr>
            </w:pPr>
            <w:r w:rsidRPr="00111142">
              <w:lastRenderedPageBreak/>
              <w:t>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Instytucji Organizującej Konkurs przed podpisaniem umowy o dofinansowanie</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rsidR="001052F9" w:rsidRPr="00AF7D59" w:rsidRDefault="001052F9" w:rsidP="00BD5C24">
            <w:pPr>
              <w:numPr>
                <w:ilvl w:val="0"/>
                <w:numId w:val="41"/>
              </w:numPr>
              <w:spacing w:before="120" w:after="120" w:line="240" w:lineRule="auto"/>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w:t>
            </w:r>
            <w:r w:rsidR="00BD5C24" w:rsidRPr="00BD5C24">
              <w:rPr>
                <w:rFonts w:eastAsia="Times New Roman" w:cs="Times New Roman"/>
                <w:lang w:eastAsia="pl-PL"/>
              </w:rPr>
              <w:t>podmiotu ekonomii społecznej, w szczególności przedsiębiorstwa społecznego</w:t>
            </w:r>
            <w:r w:rsidRPr="00AF7D59">
              <w:rPr>
                <w:rFonts w:eastAsia="Times New Roman" w:cs="Times New Roman"/>
                <w:lang w:eastAsia="pl-PL"/>
              </w:rPr>
              <w:t>,</w:t>
            </w:r>
          </w:p>
          <w:p w:rsidR="00C0221F" w:rsidRPr="007F3AB6" w:rsidRDefault="001052F9"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rsidR="007F3AB6" w:rsidRPr="00BD5C24" w:rsidRDefault="007F3AB6" w:rsidP="00BD5C24">
            <w:pPr>
              <w:numPr>
                <w:ilvl w:val="0"/>
                <w:numId w:val="41"/>
              </w:numPr>
              <w:spacing w:before="120" w:after="120" w:line="240" w:lineRule="auto"/>
              <w:rPr>
                <w:rFonts w:eastAsia="Times New Roman" w:cs="Times New Roman"/>
                <w:color w:val="000000"/>
                <w:lang w:eastAsia="pl-PL"/>
              </w:rPr>
            </w:pPr>
            <w:r>
              <w:rPr>
                <w:rFonts w:eastAsia="Times New Roman" w:cs="Times New Roman"/>
                <w:lang w:eastAsia="pl-PL"/>
              </w:rPr>
              <w:t xml:space="preserve">osoby </w:t>
            </w:r>
            <w:r w:rsidRPr="00111142">
              <w:t>fizyczne, w zakresie doradztwa i szkoleń umożliwiających uzyskanie wiedzy i umiejętności potrzebnych do założenia i/lub prowadzenia działalności w sektorze ekonomii społecznej</w:t>
            </w:r>
          </w:p>
          <w:p w:rsidR="00BD5C24" w:rsidRPr="00A70763" w:rsidRDefault="00BD5C24" w:rsidP="00BD5C24">
            <w:pPr>
              <w:numPr>
                <w:ilvl w:val="0"/>
                <w:numId w:val="41"/>
              </w:numPr>
              <w:spacing w:before="120" w:after="120"/>
              <w:jc w:val="both"/>
              <w:rPr>
                <w:rFonts w:cs="Times New Roman"/>
                <w:sz w:val="24"/>
                <w:szCs w:val="24"/>
              </w:rPr>
            </w:pPr>
            <w:r w:rsidRPr="00C83AA3">
              <w:rPr>
                <w:rFonts w:eastAsia="Times New Roman"/>
                <w:bCs/>
              </w:rPr>
              <w:t xml:space="preserve">jednostki samorządu terytorialnego </w:t>
            </w:r>
          </w:p>
          <w:p w:rsidR="00BD5C24" w:rsidRDefault="00BD5C24" w:rsidP="00BD5C24">
            <w:pPr>
              <w:numPr>
                <w:ilvl w:val="0"/>
                <w:numId w:val="41"/>
              </w:numPr>
              <w:spacing w:before="120" w:after="120"/>
              <w:jc w:val="both"/>
              <w:rPr>
                <w:rFonts w:cs="Times New Roman"/>
                <w:sz w:val="24"/>
                <w:szCs w:val="24"/>
              </w:rPr>
            </w:pPr>
            <w:r w:rsidRPr="00C83AA3">
              <w:rPr>
                <w:rFonts w:eastAsia="Times New Roman"/>
                <w:bCs/>
              </w:rPr>
              <w:t>partner</w:t>
            </w:r>
            <w:r>
              <w:rPr>
                <w:rFonts w:eastAsia="Times New Roman"/>
                <w:bCs/>
              </w:rPr>
              <w:t>zy</w:t>
            </w:r>
            <w:r w:rsidRPr="00C83AA3">
              <w:rPr>
                <w:rFonts w:eastAsia="Times New Roman"/>
                <w:bCs/>
              </w:rPr>
              <w:t xml:space="preserve"> publiczno - społeczn</w:t>
            </w:r>
            <w:r>
              <w:rPr>
                <w:rFonts w:eastAsia="Times New Roman"/>
                <w:bCs/>
              </w:rPr>
              <w:t>i</w:t>
            </w:r>
          </w:p>
          <w:p w:rsidR="00BD5C24" w:rsidRPr="00BD5C24" w:rsidRDefault="00BD5C24" w:rsidP="00BD5C24">
            <w:pPr>
              <w:numPr>
                <w:ilvl w:val="0"/>
                <w:numId w:val="41"/>
              </w:numPr>
              <w:spacing w:before="120" w:after="120"/>
              <w:jc w:val="both"/>
            </w:pPr>
            <w:r w:rsidRPr="00BD5C24">
              <w:t>osoby zatrudnione na nowotworzonych w przedsiębiorstwach społecznych miejscach pracy, w zakresie wsparcia reintegracyjnego, nabycia i rozwijania kompetencji i kwalifikacji zawodowych potrzebnych do pracy w przedsiębiorstwie społecznym</w:t>
            </w:r>
          </w:p>
          <w:p w:rsidR="00BD5C24" w:rsidRPr="00C0221F" w:rsidRDefault="00BD5C24" w:rsidP="00BD5C24">
            <w:pPr>
              <w:spacing w:before="120" w:after="120" w:line="240" w:lineRule="auto"/>
              <w:rPr>
                <w:rFonts w:eastAsia="Times New Roman" w:cs="Times New Roman"/>
                <w:color w:val="000000"/>
                <w:lang w:eastAsia="pl-PL"/>
              </w:rPr>
            </w:pPr>
          </w:p>
          <w:p w:rsidR="001052F9" w:rsidRPr="00AF7D59" w:rsidRDefault="001052F9" w:rsidP="00C0221F">
            <w:pPr>
              <w:spacing w:before="120" w:after="120" w:line="240" w:lineRule="auto"/>
              <w:ind w:left="357"/>
              <w:rPr>
                <w:rFonts w:eastAsia="Times New Roman" w:cs="Times New Roman"/>
                <w:color w:val="000000"/>
                <w:lang w:eastAsia="pl-PL"/>
              </w:rPr>
            </w:pPr>
          </w:p>
          <w:p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rsidR="00A7588D" w:rsidRPr="00AF7D59" w:rsidRDefault="00A7588D" w:rsidP="00B93DAE">
            <w:pPr>
              <w:spacing w:before="120" w:after="120" w:line="240" w:lineRule="auto"/>
              <w:rPr>
                <w:rFonts w:eastAsia="Times New Roman" w:cs="Times New Roman"/>
                <w:i/>
                <w:lang w:eastAsia="pl-PL"/>
              </w:rPr>
            </w:pPr>
          </w:p>
          <w:p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111142">
              <w:t>.</w:t>
            </w:r>
            <w:r w:rsidRPr="00AF7D59">
              <w:rPr>
                <w:rFonts w:eastAsia="Times New Roman" w:cs="Times New Roman"/>
                <w:i/>
                <w:lang w:eastAsia="pl-PL"/>
              </w:rPr>
              <w:t xml:space="preserve"> </w:t>
            </w:r>
          </w:p>
          <w:p w:rsidR="001052F9" w:rsidRPr="00111142" w:rsidRDefault="001052F9" w:rsidP="00B93DAE">
            <w:pPr>
              <w:autoSpaceDE w:val="0"/>
              <w:autoSpaceDN w:val="0"/>
              <w:adjustRightInd w:val="0"/>
              <w:spacing w:before="120" w:after="120" w:line="240" w:lineRule="auto"/>
            </w:pPr>
            <w:r w:rsidRPr="00AF7D59">
              <w:rPr>
                <w:rFonts w:eastAsia="Times New Roman" w:cs="Times New Roman"/>
                <w:lang w:eastAsia="pl-PL"/>
              </w:rPr>
              <w:t xml:space="preserve">Preferowane do objęcia wsparciem są osoby o znacznym lub umiarkowanym stopniu niepełnosprawności oraz osoby z niepełnosprawnościami sprzężonymi, z </w:t>
            </w:r>
            <w:r w:rsidRPr="00AF7D59">
              <w:rPr>
                <w:rFonts w:eastAsia="Times New Roman" w:cs="Times New Roman"/>
                <w:lang w:eastAsia="pl-PL"/>
              </w:rPr>
              <w:lastRenderedPageBreak/>
              <w:t>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rsidR="001D7A5D" w:rsidRPr="00AF7D59" w:rsidRDefault="001D7A5D" w:rsidP="00E05DCD">
            <w:pPr>
              <w:spacing w:before="120" w:after="120" w:line="240" w:lineRule="auto"/>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E46543"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C3789C" w:rsidP="00B3714E">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14 330 281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E0966" w:rsidRPr="000D5CDC" w:rsidRDefault="00C138B4" w:rsidP="00717485">
            <w:pPr>
              <w:spacing w:line="240" w:lineRule="auto"/>
              <w:rPr>
                <w:rFonts w:eastAsia="Times New Roman" w:cs="Times New Roman"/>
                <w:color w:val="000000"/>
                <w:lang w:eastAsia="pl-PL"/>
              </w:rPr>
            </w:pPr>
            <w:r>
              <w:rPr>
                <w:rFonts w:eastAsia="Times New Roman" w:cs="Times New Roman"/>
                <w:color w:val="000000"/>
                <w:lang w:eastAsia="pl-PL"/>
              </w:rPr>
              <w:t xml:space="preserve">W przypadku naborów </w:t>
            </w:r>
            <w:r w:rsidRPr="009746A1">
              <w:rPr>
                <w:rFonts w:eastAsia="Times New Roman" w:cs="Times New Roman"/>
                <w:color w:val="000000"/>
                <w:lang w:eastAsia="pl-PL"/>
              </w:rPr>
              <w:t xml:space="preserve">ogłaszanych od 2019 r. bezzwrotne wsparcie finansowe na </w:t>
            </w:r>
            <w:r w:rsidR="00717485">
              <w:rPr>
                <w:rFonts w:eastAsia="Times New Roman" w:cs="Times New Roman"/>
                <w:color w:val="000000"/>
                <w:lang w:eastAsia="pl-PL"/>
              </w:rPr>
              <w:t xml:space="preserve">utworzenie miejsca pracy w przedsiębiorstwie społecznym </w:t>
            </w:r>
            <w:r w:rsidRPr="009746A1">
              <w:rPr>
                <w:rFonts w:eastAsia="Times New Roman" w:cs="Times New Roman"/>
                <w:color w:val="000000"/>
                <w:lang w:eastAsia="pl-PL"/>
              </w:rPr>
              <w:t xml:space="preserve">będzie rozliczane wyłącznie uproszczoną metodą rozliczania wydatków – </w:t>
            </w:r>
            <w:r w:rsidR="00B0787C" w:rsidRPr="009746A1">
              <w:rPr>
                <w:rFonts w:eastAsia="Times New Roman" w:cs="Calibri"/>
                <w:lang w:eastAsia="pl-PL"/>
              </w:rPr>
              <w:t>stawką jednostkową, stosowaną w wysokości i na warunkach określonych w Raporcie z analizy kosztów dotacji na rozpoczęcie działalności gospodarczej oraz kosztów dotacji na utworzenie miejsca pracy w przedsiębiorstwie społecznym w projektach PO WER 2014-</w:t>
            </w:r>
            <w:r w:rsidR="00B0787C" w:rsidRPr="009746A1">
              <w:rPr>
                <w:rFonts w:eastAsia="Times New Roman" w:cs="Calibri"/>
                <w:lang w:eastAsia="pl-PL"/>
              </w:rPr>
              <w:lastRenderedPageBreak/>
              <w:t>2020 oraz RPO 2014-2020 w celu opracowania stawki jednostkowej na samozatrudnienie oraz stawki jednostkowej utworzenia miejsca pracy w przedsiębiorstwie społecznym oraz w Wytycznych w zakresie realizacji przedsięwzięć w obszarze włączenia społecznego i zwalczania ubóstwa z wykorzystaniem środków Europejskiego Funduszu Społecznego i Europejskiego Funduszu Rozwoju Regionalnego na lata 2014-2020.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C801EF">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C801EF">
              <w:rPr>
                <w:rFonts w:eastAsia="Times New Roman" w:cs="Times New Roman"/>
                <w:lang w:eastAsia="pl-PL"/>
              </w:rPr>
              <w:t>Do</w:t>
            </w:r>
            <w:r w:rsidR="00C801EF" w:rsidRPr="00672D99">
              <w:rPr>
                <w:rFonts w:eastAsia="Times New Roman" w:cs="Times New Roman"/>
                <w:lang w:eastAsia="pl-PL"/>
              </w:rPr>
              <w:t xml:space="preserve"> </w:t>
            </w:r>
            <w:r w:rsidRPr="00672D99">
              <w:rPr>
                <w:rFonts w:eastAsia="Times New Roman" w:cs="Times New Roman"/>
                <w:lang w:eastAsia="pl-PL"/>
              </w:rPr>
              <w:t>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D5F70" w:rsidRDefault="001052F9" w:rsidP="000D5CDC">
            <w:pPr>
              <w:spacing w:before="120" w:after="40" w:line="240" w:lineRule="auto"/>
              <w:rPr>
                <w:rFonts w:eastAsia="Times New Roman" w:cs="Times New Roman"/>
                <w:color w:val="000000"/>
                <w:lang w:eastAsia="pl-PL"/>
              </w:rPr>
            </w:pPr>
            <w:r w:rsidRPr="00111142">
              <w:rPr>
                <w:rFonts w:cs="Calibri"/>
              </w:rPr>
              <w:t>Nie więcej niż 10%</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E05DCD">
            <w:pPr>
              <w:spacing w:before="120" w:after="40" w:line="240" w:lineRule="auto"/>
              <w:rPr>
                <w:rFonts w:eastAsia="Times New Roman" w:cs="Times New Roman"/>
                <w:color w:val="000000"/>
                <w:lang w:eastAsia="pl-PL"/>
              </w:rPr>
            </w:pPr>
            <w:r w:rsidRPr="00111142">
              <w:rPr>
                <w:rFonts w:cs="Times New Roman"/>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rsidP="00C138B4">
            <w:pPr>
              <w:spacing w:before="60" w:after="60"/>
              <w:rPr>
                <w:rFonts w:cs="Times New Roman"/>
              </w:rPr>
            </w:pPr>
            <w:r w:rsidRPr="00111142">
              <w:rPr>
                <w:rFonts w:cs="Times New Roman"/>
              </w:rPr>
              <w:t>Finansowanie zaliczkowe planowane, odbywa się na zasadach określonych w ustawie z dnia 27 sierpnia 2009 r. o finansach publicznych. (Dz. U. z 201</w:t>
            </w:r>
            <w:r w:rsidR="00C138B4" w:rsidRPr="00111142">
              <w:rPr>
                <w:rFonts w:cs="Times New Roman"/>
              </w:rPr>
              <w:t>7</w:t>
            </w:r>
            <w:r w:rsidRPr="00111142">
              <w:rPr>
                <w:rFonts w:cs="Times New Roman"/>
              </w:rPr>
              <w:t xml:space="preserve"> r. poz. </w:t>
            </w:r>
            <w:r w:rsidR="00C138B4" w:rsidRPr="00111142">
              <w:rPr>
                <w:rFonts w:cs="Times New Roman"/>
              </w:rPr>
              <w:t xml:space="preserve"> 2077 </w:t>
            </w:r>
            <w:proofErr w:type="spellStart"/>
            <w:r w:rsidR="00C138B4" w:rsidRPr="00111142">
              <w:rPr>
                <w:rFonts w:cs="Times New Roman"/>
              </w:rPr>
              <w:t>t.j</w:t>
            </w:r>
            <w:proofErr w:type="spellEnd"/>
            <w:r w:rsidR="00C138B4" w:rsidRPr="00111142">
              <w:rPr>
                <w:rFonts w:cs="Times New Roman"/>
              </w:rPr>
              <w:t xml:space="preserve">. </w:t>
            </w:r>
            <w:r w:rsidRPr="00111142">
              <w:rPr>
                <w:rFonts w:cs="Times New Roman"/>
              </w:rPr>
              <w:t xml:space="preserve"> z </w:t>
            </w:r>
            <w:proofErr w:type="spellStart"/>
            <w:r w:rsidRPr="00111142">
              <w:rPr>
                <w:rFonts w:cs="Times New Roman"/>
              </w:rPr>
              <w:t>późn</w:t>
            </w:r>
            <w:proofErr w:type="spellEnd"/>
            <w:r w:rsidRPr="00111142">
              <w:rPr>
                <w:rFonts w:cs="Times New Roman"/>
              </w:rPr>
              <w:t xml:space="preserve">. </w:t>
            </w:r>
            <w:proofErr w:type="spellStart"/>
            <w:r w:rsidRPr="00111142">
              <w:rPr>
                <w:rFonts w:cs="Times New Roman"/>
              </w:rPr>
              <w:t>zm</w:t>
            </w:r>
            <w:proofErr w:type="spellEnd"/>
            <w:r w:rsidRPr="00111142">
              <w:rPr>
                <w:rFonts w:cs="Times New Roman"/>
              </w:rPr>
              <w: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31" w:name="_Toc424549046"/>
            <w:bookmarkStart w:id="32" w:name="_Toc424797358"/>
            <w:bookmarkStart w:id="33" w:name="_Toc53388642"/>
            <w:r w:rsidRPr="00CF1CCD">
              <w:rPr>
                <w:rFonts w:eastAsia="Times New Roman" w:cs="Times New Roman"/>
                <w:bCs/>
                <w:color w:val="000000"/>
                <w:lang w:eastAsia="pl-PL"/>
              </w:rPr>
              <w:lastRenderedPageBreak/>
              <w:t>7.4 Tworzenie miejsc pracy w sektorze ekonomii społecznej m.in. poprzez wsparcie na tworzenie przedsiębiorstw społecznych (w szczególności spółdzielni socjalnych)</w:t>
            </w:r>
            <w:bookmarkEnd w:id="31"/>
            <w:bookmarkEnd w:id="32"/>
            <w:bookmarkEnd w:id="33"/>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0"/>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111142" w:rsidTr="00356904">
        <w:trPr>
          <w:trHeight w:val="255"/>
        </w:trPr>
        <w:tc>
          <w:tcPr>
            <w:tcW w:w="851" w:type="dxa"/>
            <w:tcBorders>
              <w:top w:val="nil"/>
              <w:left w:val="nil"/>
              <w:bottom w:val="nil"/>
              <w:right w:val="nil"/>
            </w:tcBorders>
            <w:shd w:val="clear" w:color="auto" w:fill="auto"/>
            <w:noWrap/>
          </w:tcPr>
          <w:p w:rsidR="00356904" w:rsidRPr="000D5CDC" w:rsidRDefault="00356904"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2"/>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rsidR="001052F9" w:rsidRDefault="001052F9" w:rsidP="00900051">
            <w:pPr>
              <w:numPr>
                <w:ilvl w:val="0"/>
                <w:numId w:val="4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rsidR="001052F9" w:rsidRDefault="001052F9" w:rsidP="00900051">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2665"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w:t>
            </w:r>
            <w:proofErr w:type="spellStart"/>
            <w:r w:rsidRPr="000D5CDC">
              <w:rPr>
                <w:rFonts w:eastAsia="Times New Roman" w:cs="Times New Roman"/>
                <w:lang w:eastAsia="pl-PL"/>
              </w:rPr>
              <w:t>mentoring</w:t>
            </w:r>
            <w:proofErr w:type="spellEnd"/>
            <w:r w:rsidRPr="000D5CDC">
              <w:rPr>
                <w:rFonts w:eastAsia="Times New Roman" w:cs="Times New Roman"/>
                <w:lang w:eastAsia="pl-PL"/>
              </w:rPr>
              <w:t xml:space="preserve">, </w:t>
            </w:r>
            <w:proofErr w:type="spellStart"/>
            <w:r w:rsidRPr="000D5CDC">
              <w:rPr>
                <w:rFonts w:eastAsia="Times New Roman" w:cs="Times New Roman"/>
                <w:lang w:eastAsia="pl-PL"/>
              </w:rPr>
              <w:t>coaching</w:t>
            </w:r>
            <w:proofErr w:type="spellEnd"/>
            <w:r w:rsidRPr="000D5CDC">
              <w:rPr>
                <w:rFonts w:eastAsia="Times New Roman" w:cs="Times New Roman"/>
                <w:lang w:eastAsia="pl-PL"/>
              </w:rPr>
              <w:t xml:space="preserve">, </w:t>
            </w:r>
            <w:proofErr w:type="spellStart"/>
            <w:r w:rsidRPr="000D5CDC">
              <w:rPr>
                <w:rFonts w:eastAsia="Times New Roman" w:cs="Times New Roman"/>
                <w:lang w:eastAsia="pl-PL"/>
              </w:rPr>
              <w:t>tutoring</w:t>
            </w:r>
            <w:proofErr w:type="spellEnd"/>
            <w:r w:rsidRPr="000D5CDC">
              <w:rPr>
                <w:rFonts w:eastAsia="Times New Roman" w:cs="Times New Roman"/>
                <w:lang w:eastAsia="pl-PL"/>
              </w:rPr>
              <w:t xml:space="preserve">,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rsidR="001052F9" w:rsidRPr="00A22665" w:rsidRDefault="001052F9" w:rsidP="006A5F87">
            <w:pPr>
              <w:numPr>
                <w:ilvl w:val="0"/>
                <w:numId w:val="231"/>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rsidR="001052F9" w:rsidRDefault="001052F9" w:rsidP="006A5F87">
            <w:pPr>
              <w:numPr>
                <w:ilvl w:val="0"/>
                <w:numId w:val="231"/>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108E8" w:rsidP="000D5CDC">
            <w:pPr>
              <w:spacing w:before="120" w:after="40" w:line="240" w:lineRule="auto"/>
              <w:rPr>
                <w:rFonts w:eastAsia="Times New Roman" w:cs="Times New Roman"/>
                <w:color w:val="000000"/>
                <w:lang w:eastAsia="pl-PL"/>
              </w:rPr>
            </w:pPr>
            <w:r w:rsidRPr="00111142">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111142">
              <w:t>.</w:t>
            </w:r>
            <w:r w:rsidRPr="009C4180">
              <w:rPr>
                <w:rFonts w:eastAsia="Times New Roman" w:cs="Times New Roman"/>
                <w:i/>
                <w:lang w:eastAsia="pl-PL"/>
              </w:rPr>
              <w:t xml:space="preserve"> </w:t>
            </w:r>
          </w:p>
          <w:p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w:t>
            </w:r>
            <w:r w:rsidRPr="009C4180">
              <w:rPr>
                <w:rFonts w:eastAsia="Times New Roman" w:cs="Times New Roman"/>
                <w:lang w:eastAsia="pl-PL"/>
              </w:rPr>
              <w:lastRenderedPageBreak/>
              <w:t xml:space="preserve">niepełnosprawnością intelektualną oraz osoby z zaburzeniami psychicznymi. </w:t>
            </w:r>
          </w:p>
          <w:p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rsidR="001052F9" w:rsidRPr="009C4180" w:rsidRDefault="001052F9" w:rsidP="00B93DAE">
            <w:pPr>
              <w:spacing w:before="120" w:after="120" w:line="240" w:lineRule="auto"/>
              <w:jc w:val="both"/>
              <w:rPr>
                <w:rFonts w:eastAsia="Times New Roman" w:cs="Times New Roman"/>
                <w:color w:val="000000"/>
                <w:lang w:eastAsia="pl-PL"/>
              </w:rPr>
            </w:pPr>
            <w:r w:rsidRPr="00111142">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8817EF" w:rsidP="000D5CDC">
            <w:pPr>
              <w:spacing w:before="120" w:after="40" w:line="240" w:lineRule="auto"/>
              <w:rPr>
                <w:rFonts w:eastAsia="Times New Roman" w:cs="Times New Roman"/>
                <w:color w:val="000000"/>
                <w:lang w:eastAsia="pl-PL"/>
              </w:rPr>
            </w:pPr>
            <w:r w:rsidRPr="00E46543">
              <w:rPr>
                <w:rFonts w:eastAsia="Times New Roman" w:cs="Times New Roman"/>
                <w:color w:val="000000"/>
                <w:lang w:eastAsia="pl-PL"/>
              </w:rPr>
              <w:t>850 000</w:t>
            </w:r>
            <w:r w:rsidR="00D834E8" w:rsidRPr="00E46543">
              <w:rPr>
                <w:rFonts w:eastAsia="Times New Roman" w:cs="Times New Roman"/>
                <w:color w:val="000000"/>
                <w:lang w:eastAsia="pl-PL"/>
              </w:rPr>
              <w:t xml:space="preserve"> </w:t>
            </w:r>
            <w:r w:rsidR="001052F9" w:rsidRPr="00E46543">
              <w:rPr>
                <w:rFonts w:eastAsia="Times New Roman" w:cs="Times New Roman"/>
                <w:color w:val="000000"/>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jc w:val="both"/>
              <w:rPr>
                <w:rFonts w:eastAsia="Times New Roman" w:cs="Times New Roman"/>
                <w:color w:val="000000"/>
                <w:lang w:eastAsia="pl-PL"/>
              </w:rPr>
            </w:pPr>
            <w:r w:rsidRPr="00111142">
              <w:t xml:space="preserve">Preferowane jest tworzenie miejsc pracy i przedsiębiorstw społecznych w kluczowych sferach rozwojowych wskazanych w Działaniu I.4 KPRES, tj. zrównoważony </w:t>
            </w:r>
            <w:r w:rsidRPr="00111142">
              <w:lastRenderedPageBreak/>
              <w:t>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111142" w:rsidRDefault="001052F9" w:rsidP="006A5F87">
            <w:pPr>
              <w:numPr>
                <w:ilvl w:val="0"/>
                <w:numId w:val="24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pPr>
              <w:spacing w:before="60" w:after="60"/>
              <w:rPr>
                <w:rFonts w:cs="Times New Roman"/>
              </w:rPr>
            </w:pPr>
            <w:r w:rsidRPr="00111142">
              <w:rPr>
                <w:rFonts w:cs="Times New Roman"/>
              </w:rPr>
              <w:t xml:space="preserve">Uproszczone formy rozliczania wydatków mają zastosowanie zgodnie z </w:t>
            </w:r>
            <w:r w:rsidRPr="00111142">
              <w:rPr>
                <w:rFonts w:cs="Times New Roman"/>
                <w:i/>
                <w:iCs/>
              </w:rPr>
              <w:t>Wytycznymi w zakresie kwalifikowalności wydatków w ramach Europejskiego Funduszu Rozwoju Regionalnego, Europejskiego Funduszu Społecznego oraz Funduszu Spójności na lata 2014-2020</w:t>
            </w:r>
            <w:r w:rsidRPr="00111142">
              <w:rPr>
                <w:rFonts w:cs="Times New Roman"/>
              </w:rPr>
              <w:t>.</w:t>
            </w:r>
          </w:p>
          <w:p w:rsidR="001052F9" w:rsidRPr="00111142" w:rsidRDefault="001052F9">
            <w:pPr>
              <w:spacing w:before="60" w:after="60"/>
              <w:rPr>
                <w:rFonts w:cs="Times New Roman"/>
              </w:rPr>
            </w:pPr>
            <w:r w:rsidRPr="00111142">
              <w:rPr>
                <w:rFonts w:cs="Times New Roman"/>
              </w:rPr>
              <w:t xml:space="preserve">Finansowanie zaliczkowe planowane, odbywa się na zasadach określonych w ustawie z dnia 27 sierpnia 2009 r. o finansach publicznych (Dz. U. z 2013 r. poz. 885, z </w:t>
            </w:r>
            <w:proofErr w:type="spellStart"/>
            <w:r w:rsidRPr="00111142">
              <w:rPr>
                <w:rFonts w:cs="Times New Roman"/>
              </w:rPr>
              <w:t>późn</w:t>
            </w:r>
            <w:proofErr w:type="spellEnd"/>
            <w:r w:rsidRPr="00111142">
              <w:rPr>
                <w:rFonts w:cs="Times New Roman"/>
              </w:rPr>
              <w:t xml:space="preserve">. </w:t>
            </w:r>
            <w:proofErr w:type="spellStart"/>
            <w:r w:rsidRPr="00111142">
              <w:rPr>
                <w:rFonts w:cs="Times New Roman"/>
              </w:rPr>
              <w:t>zm</w:t>
            </w:r>
            <w:proofErr w:type="spellEnd"/>
            <w:r w:rsidRPr="00111142">
              <w:rPr>
                <w:rFonts w:cs="Times New Roman"/>
              </w:rPr>
              <w: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6A5F87">
            <w:pPr>
              <w:numPr>
                <w:ilvl w:val="0"/>
                <w:numId w:val="24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pPr>
        <w:keepNext/>
        <w:keepLines/>
        <w:spacing w:before="480"/>
        <w:outlineLvl w:val="0"/>
      </w:pPr>
    </w:p>
    <w:p w:rsidR="001052F9" w:rsidRDefault="001052F9" w:rsidP="000D5CDC">
      <w:pPr>
        <w:spacing w:before="40" w:after="40" w:line="240" w:lineRule="auto"/>
        <w:rPr>
          <w:rFonts w:ascii="Calibri" w:hAnsi="Calibri" w:cs="Times New Roman"/>
          <w:sz w:val="22"/>
          <w:szCs w:val="22"/>
        </w:rPr>
      </w:pPr>
    </w:p>
    <w:p w:rsidR="001052F9" w:rsidRDefault="001052F9" w:rsidP="000D5CDC">
      <w:pPr>
        <w:spacing w:before="40" w:after="40" w:line="240" w:lineRule="auto"/>
        <w:rPr>
          <w:rFonts w:ascii="Calibri" w:hAnsi="Calibri" w:cs="Times New Roman"/>
          <w:sz w:val="22"/>
          <w:szCs w:val="22"/>
        </w:rPr>
      </w:pPr>
    </w:p>
    <w:p w:rsidR="001052F9" w:rsidRPr="000D5CDC" w:rsidRDefault="001052F9" w:rsidP="000D5CDC">
      <w:pPr>
        <w:spacing w:before="40" w:after="40" w:line="240" w:lineRule="auto"/>
        <w:rPr>
          <w:rFonts w:ascii="Calibri" w:hAnsi="Calibri" w:cs="Times New Roman"/>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63456B">
            <w:pPr>
              <w:keepNext/>
              <w:keepLines/>
              <w:spacing w:before="200"/>
              <w:outlineLvl w:val="2"/>
              <w:rPr>
                <w:rFonts w:eastAsia="Times New Roman" w:cs="Times New Roman"/>
                <w:color w:val="000000"/>
                <w:lang w:eastAsia="pl-PL"/>
              </w:rPr>
            </w:pPr>
            <w:bookmarkStart w:id="34" w:name="_Toc424549047"/>
            <w:bookmarkStart w:id="35" w:name="_Toc53388643"/>
            <w:r w:rsidRPr="00CF1CCD">
              <w:rPr>
                <w:rFonts w:eastAsia="Times New Roman" w:cs="Times New Roman"/>
                <w:bCs/>
                <w:lang w:eastAsia="pl-PL"/>
              </w:rPr>
              <w:lastRenderedPageBreak/>
              <w:t>7.5 Koordynacja rozwoju sektora ekonomii społecznej oraz wsparcie rozwoju sieci kooperacji i partnerstw ekonomii społecznej w województwie</w:t>
            </w:r>
            <w:bookmarkEnd w:id="34"/>
            <w:bookmarkEnd w:id="35"/>
          </w:p>
        </w:tc>
      </w:tr>
      <w:tr w:rsidR="001052F9" w:rsidRPr="00111142" w:rsidTr="00CB2F14">
        <w:trPr>
          <w:trHeight w:val="255"/>
        </w:trPr>
        <w:tc>
          <w:tcPr>
            <w:tcW w:w="851" w:type="dxa"/>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36"/>
            </w:tblGrid>
            <w:tr w:rsidR="001052F9" w:rsidRPr="00111142" w:rsidTr="00111142">
              <w:tc>
                <w:tcPr>
                  <w:tcW w:w="13436" w:type="dxa"/>
                  <w:shd w:val="clear" w:color="auto" w:fill="EAF1DD"/>
                </w:tcPr>
                <w:p w:rsidR="001052F9" w:rsidRPr="00111142" w:rsidRDefault="001052F9" w:rsidP="00111142">
                  <w:pPr>
                    <w:spacing w:before="120" w:line="240" w:lineRule="auto"/>
                    <w:rPr>
                      <w:rFonts w:eastAsia="Times New Roman" w:cs="Times New Roman"/>
                      <w:b/>
                      <w:color w:val="000000"/>
                      <w:lang w:eastAsia="pl-PL"/>
                    </w:rPr>
                  </w:pPr>
                  <w:r w:rsidRPr="00111142">
                    <w:rPr>
                      <w:rFonts w:eastAsia="Times New Roman" w:cs="Times New Roman"/>
                      <w:b/>
                      <w:color w:val="000000"/>
                      <w:lang w:eastAsia="pl-PL"/>
                    </w:rPr>
                    <w:t>7.5 Koordynacja rozwoju sektora ekonomii społecznej oraz wsparcie rozwoju sieci kooperacji i partnerstw ekonomii społecznej w województwie</w:t>
                  </w:r>
                  <w:r w:rsidR="003A09B5" w:rsidRPr="00111142">
                    <w:rPr>
                      <w:rStyle w:val="Odwoanieprzypisudolnego"/>
                      <w:rFonts w:eastAsia="Times New Roman" w:cs="Times New Roman"/>
                      <w:b/>
                      <w:color w:val="000000"/>
                      <w:lang w:eastAsia="pl-PL"/>
                    </w:rPr>
                    <w:footnoteReference w:id="18"/>
                  </w:r>
                </w:p>
                <w:p w:rsidR="001052F9" w:rsidRPr="00111142" w:rsidRDefault="001052F9" w:rsidP="00111142">
                  <w:pPr>
                    <w:spacing w:before="120" w:line="240" w:lineRule="auto"/>
                    <w:rPr>
                      <w:rFonts w:eastAsia="Times New Roman" w:cs="Times New Roman"/>
                      <w:color w:val="000000"/>
                      <w:sz w:val="22"/>
                      <w:szCs w:val="22"/>
                      <w:lang w:eastAsia="pl-PL"/>
                    </w:rPr>
                  </w:pPr>
                  <w:r w:rsidRPr="00111142">
                    <w:rPr>
                      <w:rFonts w:eastAsia="Times New Roman" w:cs="Times New Roman"/>
                      <w:color w:val="000000"/>
                      <w:lang w:eastAsia="pl-PL"/>
                    </w:rPr>
                    <w:t xml:space="preserve">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w:t>
                  </w:r>
                  <w:proofErr w:type="spellStart"/>
                  <w:r w:rsidRPr="00111142">
                    <w:rPr>
                      <w:rFonts w:eastAsia="Times New Roman" w:cs="Times New Roman"/>
                      <w:color w:val="000000"/>
                      <w:lang w:eastAsia="pl-PL"/>
                    </w:rPr>
                    <w:t>deinstytucjonalizację</w:t>
                  </w:r>
                  <w:proofErr w:type="spellEnd"/>
                  <w:r w:rsidRPr="00111142">
                    <w:rPr>
                      <w:rFonts w:eastAsia="Times New Roman" w:cs="Times New Roman"/>
                      <w:color w:val="000000"/>
                      <w:lang w:eastAsia="pl-PL"/>
                    </w:rPr>
                    <w:t xml:space="preserve"> usług społecznych, sieciowanie PES, OWES, oraz działania edukacyjne. W ramach danego typu projektu przewiduje się wsparcie na tworzenie i wspieranie regionalnych i lokalnych partnerstw na rzecz rozwoju ekonomii społecznej.</w:t>
                  </w:r>
                </w:p>
              </w:tc>
            </w:tr>
          </w:tbl>
          <w:p w:rsidR="001052F9" w:rsidRPr="000D5CDC" w:rsidRDefault="001052F9" w:rsidP="000D5CDC">
            <w:pPr>
              <w:spacing w:before="120" w:line="240" w:lineRule="auto"/>
              <w:rPr>
                <w:rFonts w:eastAsia="Times New Roman" w:cs="Times New Roman"/>
                <w:color w:val="000000"/>
                <w:lang w:eastAsia="pl-PL"/>
              </w:rPr>
            </w:pP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rsidR="001052F9"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rsidR="001052F9" w:rsidRPr="001C3A9F" w:rsidRDefault="001052F9" w:rsidP="006A5F87">
            <w:pPr>
              <w:numPr>
                <w:ilvl w:val="1"/>
                <w:numId w:val="219"/>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6A5F87">
            <w:pPr>
              <w:pStyle w:val="Akapitzlist"/>
              <w:numPr>
                <w:ilvl w:val="0"/>
                <w:numId w:val="218"/>
              </w:numPr>
              <w:rPr>
                <w:lang w:val="pl-PL" w:eastAsia="pl-PL"/>
              </w:rPr>
            </w:pPr>
            <w:r w:rsidRPr="00111142">
              <w:rPr>
                <w:lang w:val="pl-PL" w:eastAsia="pl-PL"/>
              </w:rPr>
              <w:t>Liczba regionalnych spotkań sieciujących dla OWES, umożliwiających m.in. wymianę informacji pomiędzy ośrodkami na temat podejmowanych działań, postępów i problemów w realizacji wsparcia, stosowanych rozwiązaniach i metodach pracy [szt.],</w:t>
            </w:r>
          </w:p>
          <w:p w:rsidR="001052F9" w:rsidRPr="00111142" w:rsidRDefault="001052F9" w:rsidP="006A5F87">
            <w:pPr>
              <w:pStyle w:val="Akapitzlist"/>
              <w:numPr>
                <w:ilvl w:val="0"/>
                <w:numId w:val="218"/>
              </w:numPr>
              <w:rPr>
                <w:lang w:val="pl-PL" w:eastAsia="pl-PL"/>
              </w:rPr>
            </w:pPr>
            <w:r w:rsidRPr="00111142">
              <w:rPr>
                <w:rFonts w:eastAsia="Times New Roman"/>
                <w:lang w:val="pl-PL"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rsidR="001052F9" w:rsidRPr="00111142" w:rsidRDefault="001052F9" w:rsidP="00E34546">
            <w:pPr>
              <w:pStyle w:val="Akapitzlist"/>
              <w:spacing w:before="60" w:after="60"/>
              <w:ind w:left="782" w:hanging="425"/>
              <w:contextualSpacing w:val="0"/>
              <w:rPr>
                <w:lang w:val="pl-PL" w:eastAsia="pl-PL"/>
              </w:rPr>
            </w:pPr>
            <w:r w:rsidRPr="00111142">
              <w:rPr>
                <w:rFonts w:eastAsia="Times New Roman"/>
                <w:bCs/>
                <w:iCs/>
                <w:lang w:val="pl-PL" w:eastAsia="pl-PL"/>
              </w:rPr>
              <w:t>Liczba podmiotów ekonomii społecznej objętych wsparciem [szt.].</w:t>
            </w:r>
          </w:p>
          <w:p w:rsidR="007F7607" w:rsidRPr="00111142" w:rsidRDefault="007F7607" w:rsidP="004A0601">
            <w:pPr>
              <w:pStyle w:val="Akapitzlist"/>
              <w:rPr>
                <w:lang w:val="pl-PL" w:eastAsia="pl-PL"/>
              </w:rPr>
            </w:pPr>
            <w:r w:rsidRPr="00111142">
              <w:rPr>
                <w:lang w:val="pl-PL" w:eastAsia="pl-PL"/>
              </w:rPr>
              <w:t>Liczba inicjatyw dotyczących rozwoju ekonomii społecznej sfinansowanych ze środków EFS [</w:t>
            </w:r>
            <w:proofErr w:type="spellStart"/>
            <w:r w:rsidRPr="00111142">
              <w:rPr>
                <w:lang w:val="pl-PL" w:eastAsia="pl-PL"/>
              </w:rPr>
              <w:t>szt</w:t>
            </w:r>
            <w:proofErr w:type="spellEnd"/>
            <w:r w:rsidRPr="00111142">
              <w:rPr>
                <w:lang w:val="pl-PL"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E40298">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5"/>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rsidR="001052F9" w:rsidRPr="00111142" w:rsidRDefault="001052F9" w:rsidP="00900051">
            <w:pPr>
              <w:pStyle w:val="Akapitzlist"/>
              <w:numPr>
                <w:ilvl w:val="0"/>
                <w:numId w:val="134"/>
              </w:numPr>
              <w:spacing w:before="60" w:after="60" w:line="240" w:lineRule="auto"/>
              <w:rPr>
                <w:rFonts w:eastAsia="Times New Roman"/>
                <w:lang w:val="pl-PL" w:eastAsia="pl-PL"/>
              </w:rPr>
            </w:pPr>
            <w:r w:rsidRPr="00111142">
              <w:rPr>
                <w:rFonts w:eastAsia="Times New Roman"/>
                <w:lang w:val="pl-PL" w:eastAsia="pl-PL"/>
              </w:rPr>
              <w:t xml:space="preserve">tworzenie regionalnych sieci współpracy OWES działających w regionie, w tym w szczególności poprzez organizowanie regionalnych spotkań sieciujących dla OWES, umożliwiających wymianę informacji pomiędzy ośrodkami na temat podejmowanych działań, postępów i problemów w realizacji wsparcia, stosowanych rozwiązaniach i metodach pracy itp., a także agregowanie informacji na temat działalności OWES i wyników ich pracy na poziomie całego regionu oraz </w:t>
            </w:r>
            <w:proofErr w:type="spellStart"/>
            <w:r w:rsidRPr="00111142">
              <w:rPr>
                <w:rFonts w:eastAsia="Times New Roman"/>
                <w:lang w:val="pl-PL" w:eastAsia="pl-PL"/>
              </w:rPr>
              <w:t>uspójnianie</w:t>
            </w:r>
            <w:proofErr w:type="spellEnd"/>
            <w:r w:rsidRPr="00111142">
              <w:rPr>
                <w:rFonts w:eastAsia="Times New Roman"/>
                <w:lang w:val="pl-PL" w:eastAsia="pl-PL"/>
              </w:rPr>
              <w:t xml:space="preserve"> i synchronizowanie tych działań w regionie,</w:t>
            </w:r>
          </w:p>
          <w:p w:rsidR="001052F9" w:rsidRPr="00111142" w:rsidRDefault="001052F9" w:rsidP="00900051">
            <w:pPr>
              <w:pStyle w:val="Akapitzlist"/>
              <w:numPr>
                <w:ilvl w:val="0"/>
                <w:numId w:val="134"/>
              </w:numPr>
              <w:spacing w:before="60" w:after="60" w:line="240" w:lineRule="auto"/>
              <w:rPr>
                <w:rFonts w:eastAsia="Times New Roman"/>
                <w:lang w:val="pl-PL" w:eastAsia="pl-PL"/>
              </w:rPr>
            </w:pPr>
            <w:r w:rsidRPr="00111142">
              <w:rPr>
                <w:rFonts w:eastAsia="Times New Roman"/>
                <w:lang w:val="pl-PL" w:eastAsia="pl-PL"/>
              </w:rPr>
              <w:t>tworzenie</w:t>
            </w:r>
            <w:r w:rsidR="00717485" w:rsidRPr="00111142">
              <w:rPr>
                <w:rFonts w:eastAsia="Times New Roman"/>
                <w:lang w:val="pl-PL" w:eastAsia="pl-PL"/>
              </w:rPr>
              <w:t xml:space="preserve">, </w:t>
            </w:r>
            <w:r w:rsidR="00717485" w:rsidRPr="00111142">
              <w:rPr>
                <w:rFonts w:cs="Arial"/>
                <w:lang w:val="pl-PL" w:eastAsia="en-US"/>
              </w:rPr>
              <w:t>wspieranie lub dofinansowanie wspólnych przedsięwzięć</w:t>
            </w:r>
            <w:r w:rsidR="00717485" w:rsidRPr="00111142">
              <w:rPr>
                <w:rFonts w:eastAsia="Times New Roman"/>
                <w:lang w:val="pl-PL" w:eastAsia="pl-PL"/>
              </w:rPr>
              <w:t xml:space="preserve"> </w:t>
            </w:r>
            <w:r w:rsidRPr="00111142">
              <w:rPr>
                <w:rFonts w:eastAsia="Times New Roman"/>
                <w:lang w:val="pl-PL" w:eastAsia="pl-PL"/>
              </w:rPr>
              <w:t>regionalnych sieci podmiotów ekonomii społecznej (klastry, franczyzy) oraz włączanie podmiotów ekonomii społecznej do istniejących na poziomie regionalnym organizacji branżowych (sieci, klastry),</w:t>
            </w:r>
          </w:p>
          <w:p w:rsidR="001052F9" w:rsidRDefault="001052F9" w:rsidP="00900051">
            <w:pPr>
              <w:numPr>
                <w:ilvl w:val="0"/>
                <w:numId w:val="134"/>
              </w:numPr>
              <w:spacing w:before="60" w:after="60" w:line="240" w:lineRule="auto"/>
              <w:ind w:left="499" w:hanging="357"/>
              <w:rPr>
                <w:rFonts w:eastAsia="Times New Roman" w:cs="Times New Roman"/>
                <w:lang w:eastAsia="pl-PL"/>
              </w:rPr>
            </w:pPr>
            <w:r w:rsidRPr="00952AC0">
              <w:rPr>
                <w:rFonts w:eastAsia="Times New Roman" w:cs="Times New Roman"/>
                <w:lang w:eastAsia="pl-PL"/>
              </w:rPr>
              <w:t>tworzenie</w:t>
            </w:r>
            <w:r w:rsidR="00A05E74" w:rsidRPr="00952AC0">
              <w:rPr>
                <w:rFonts w:eastAsia="Times New Roman" w:cs="Times New Roman"/>
                <w:lang w:eastAsia="pl-PL"/>
              </w:rPr>
              <w:t xml:space="preserve"> regionalnych  </w:t>
            </w:r>
            <w:r w:rsidRPr="00952AC0">
              <w:rPr>
                <w:rFonts w:eastAsia="Times New Roman" w:cs="Times New Roman"/>
                <w:lang w:eastAsia="pl-PL"/>
              </w:rPr>
              <w:t>sieci kooperacji</w:t>
            </w:r>
            <w:r w:rsidRPr="000D5CDC">
              <w:rPr>
                <w:rFonts w:eastAsia="Times New Roman" w:cs="Times New Roman"/>
                <w:lang w:eastAsia="pl-PL"/>
              </w:rPr>
              <w:t xml:space="preserve"> </w:t>
            </w:r>
            <w:r w:rsidR="00B0787C">
              <w:rPr>
                <w:rFonts w:eastAsia="Times New Roman" w:cs="Times New Roman"/>
                <w:lang w:eastAsia="pl-PL"/>
              </w:rPr>
              <w:t>oraz współpracy</w:t>
            </w:r>
            <w:r w:rsidR="00B0787C" w:rsidRPr="000D5CDC">
              <w:rPr>
                <w:rFonts w:eastAsia="Times New Roman" w:cs="Times New Roman"/>
                <w:lang w:eastAsia="pl-PL"/>
              </w:rPr>
              <w:t xml:space="preserve"> </w:t>
            </w:r>
            <w:r w:rsidRPr="000D5CDC">
              <w:rPr>
                <w:rFonts w:eastAsia="Times New Roman" w:cs="Times New Roman"/>
                <w:lang w:eastAsia="pl-PL"/>
              </w:rPr>
              <w:t>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rsidR="001052F9" w:rsidRPr="00111142" w:rsidRDefault="001052F9" w:rsidP="00900051">
            <w:pPr>
              <w:pStyle w:val="Akapitzlist"/>
              <w:numPr>
                <w:ilvl w:val="0"/>
                <w:numId w:val="134"/>
              </w:numPr>
              <w:spacing w:before="60" w:after="60" w:line="240" w:lineRule="auto"/>
              <w:ind w:left="499" w:hanging="357"/>
              <w:rPr>
                <w:rFonts w:eastAsia="Times New Roman"/>
                <w:lang w:val="pl-PL" w:eastAsia="pl-PL"/>
              </w:rPr>
            </w:pPr>
            <w:r w:rsidRPr="00111142">
              <w:rPr>
                <w:rFonts w:eastAsia="Times New Roman"/>
                <w:lang w:val="pl-PL" w:eastAsia="pl-P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w:t>
            </w:r>
            <w:r w:rsidR="00B0787C" w:rsidRPr="00111142">
              <w:rPr>
                <w:rFonts w:eastAsia="Times New Roman"/>
                <w:lang w:val="pl-PL" w:eastAsia="pl-PL"/>
              </w:rPr>
              <w:t>:</w:t>
            </w:r>
            <w:r w:rsidRPr="00111142">
              <w:rPr>
                <w:rFonts w:eastAsia="Times New Roman"/>
                <w:lang w:val="pl-PL" w:eastAsia="pl-PL"/>
              </w:rPr>
              <w:t xml:space="preserve"> </w:t>
            </w:r>
            <w:r w:rsidR="00B0787C" w:rsidRPr="00111142">
              <w:rPr>
                <w:rFonts w:eastAsia="Times New Roman"/>
                <w:lang w:val="pl-PL" w:eastAsia="pl-PL"/>
              </w:rPr>
              <w:br/>
              <w:t xml:space="preserve">- </w:t>
            </w:r>
            <w:r w:rsidRPr="00111142">
              <w:rPr>
                <w:rFonts w:eastAsia="Times New Roman"/>
                <w:lang w:val="pl-PL" w:eastAsia="pl-PL"/>
              </w:rPr>
              <w:t xml:space="preserve">wzrostu zatrudnienia w sektorze ekonomii społecznej m.in. w celu zapewnienia ciągłości procesu reintegracyjnego, </w:t>
            </w:r>
            <w:r w:rsidR="00B0787C" w:rsidRPr="00111142">
              <w:rPr>
                <w:rFonts w:eastAsia="Times New Roman"/>
                <w:lang w:val="pl-PL" w:eastAsia="pl-PL"/>
              </w:rPr>
              <w:t xml:space="preserve">np. poprzez inicjowanie staży   i praktyk kandydatów  do założenia i pracy w PES/ u przedsiębiorców/ przedsiębiorców społecznych, </w:t>
            </w:r>
            <w:r w:rsidRPr="00111142">
              <w:rPr>
                <w:rFonts w:eastAsia="Times New Roman"/>
                <w:lang w:val="pl-PL" w:eastAsia="pl-PL"/>
              </w:rPr>
              <w:t>a także współpracy ww. podmiotów z innymi podmiotami takimi jak szkoły, uczelnie wyższe, instytucje rynku pracy, przedsiębiorstwa m.in. w celu zwiększenia liczby staży i praktyk w podmiotach ekonomii społecznej czy też w przedsiębiorstwach,</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w:t>
            </w:r>
            <w:r w:rsidR="00B0787C">
              <w:rPr>
                <w:rFonts w:eastAsia="Times New Roman" w:cs="Times New Roman"/>
                <w:lang w:eastAsia="pl-PL"/>
              </w:rPr>
              <w:t xml:space="preserve"> branżowe </w:t>
            </w:r>
            <w:r w:rsidRPr="000D5CDC">
              <w:rPr>
                <w:rFonts w:eastAsia="Times New Roman" w:cs="Times New Roman"/>
                <w:lang w:eastAsia="pl-PL"/>
              </w:rPr>
              <w:t>spotkania, warsztaty</w:t>
            </w:r>
            <w:r w:rsidR="00B0787C">
              <w:rPr>
                <w:rFonts w:eastAsia="Times New Roman" w:cs="Times New Roman"/>
                <w:lang w:eastAsia="pl-PL"/>
              </w:rPr>
              <w:t xml:space="preserve"> szkolenia,</w:t>
            </w:r>
            <w:r w:rsidRPr="000D5CDC">
              <w:rPr>
                <w:rFonts w:eastAsia="Times New Roman" w:cs="Times New Roman"/>
                <w:lang w:eastAsia="pl-PL"/>
              </w:rPr>
              <w:t>, doradztwo, wymiana informacji) w celu nawiązania stałej współpracy</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rganizacja przedsięwzięć służących zwiększaniu rozpoznawalności podmiotów ekonomii społecznej jako dostawców produktów i usług oraz wspieranie sprzedaży produktów i usług świadczonych przez podmioty ekonomii społecznej na </w:t>
            </w:r>
            <w:r w:rsidRPr="00952AC0">
              <w:rPr>
                <w:rFonts w:eastAsia="Times New Roman" w:cs="Times New Roman"/>
                <w:lang w:eastAsia="pl-PL"/>
              </w:rPr>
              <w:t xml:space="preserve">poziomie regionalnym </w:t>
            </w:r>
            <w:r w:rsidR="00B0787C" w:rsidRPr="00952AC0">
              <w:rPr>
                <w:rFonts w:eastAsia="Times New Roman" w:cs="Times New Roman"/>
                <w:lang w:eastAsia="pl-PL"/>
              </w:rPr>
              <w:t>(np. targi</w:t>
            </w:r>
            <w:r w:rsidR="00B0787C" w:rsidRPr="000D5CDC">
              <w:rPr>
                <w:rFonts w:eastAsia="Times New Roman" w:cs="Times New Roman"/>
                <w:lang w:eastAsia="pl-PL"/>
              </w:rPr>
              <w:t xml:space="preserve"> ekonomii społecznej</w:t>
            </w:r>
            <w:r w:rsidRPr="000D5CDC">
              <w:rPr>
                <w:rFonts w:eastAsia="Times New Roman" w:cs="Times New Roman"/>
                <w:lang w:eastAsia="pl-PL"/>
              </w:rPr>
              <w:t>, sprzedaż produktów i usług podmiotów ekonomii społecznej za pomocą jednego regionalnego portalu)</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lastRenderedPageBreak/>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rsidRPr="00111142">
              <w:t xml:space="preserve"> </w:t>
            </w:r>
            <w:r w:rsidR="008F70D5" w:rsidRPr="008F70D5">
              <w:rPr>
                <w:rFonts w:eastAsia="Times New Roman" w:cs="Times New Roman"/>
                <w:lang w:eastAsia="pl-PL"/>
              </w:rPr>
              <w:t>lub lokalnych planów udziału podmiotów ekonomii społecz</w:t>
            </w:r>
            <w:r w:rsidR="00B038EC">
              <w:rPr>
                <w:rFonts w:eastAsia="Times New Roman" w:cs="Times New Roman"/>
                <w:lang w:eastAsia="pl-PL"/>
              </w:rPr>
              <w:t>nej w rozwoju usług społecznych</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o którym mowa w KPRES i organizowanie jego prac oraz tworzenie możliwości współpracy kluczowych interesariuszy w zakresie kreowania rozwoju ekonomii społecznej w regionie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yznaczanie kierunków rozwoju ekonomii społecznej, aktualizacja</w:t>
            </w:r>
            <w:r w:rsidR="00717485">
              <w:rPr>
                <w:rFonts w:eastAsia="Times New Roman" w:cs="Times New Roman"/>
                <w:lang w:eastAsia="pl-PL"/>
              </w:rPr>
              <w:t xml:space="preserve"> lub opracowanie nowego</w:t>
            </w:r>
            <w:r w:rsidRPr="000D5CDC">
              <w:rPr>
                <w:rFonts w:eastAsia="Times New Roman" w:cs="Times New Roman"/>
                <w:lang w:eastAsia="pl-PL"/>
              </w:rPr>
              <w:t xml:space="preserve"> regionalnego </w:t>
            </w:r>
            <w:r>
              <w:rPr>
                <w:rFonts w:eastAsia="Times New Roman" w:cs="Times New Roman"/>
                <w:lang w:eastAsia="pl-PL"/>
              </w:rPr>
              <w:t>programu rozwoju ekonomii społecznej,</w:t>
            </w:r>
          </w:p>
          <w:p w:rsidR="001052F9" w:rsidRPr="008F70D5" w:rsidRDefault="001052F9" w:rsidP="00900051">
            <w:pPr>
              <w:numPr>
                <w:ilvl w:val="0"/>
                <w:numId w:val="134"/>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rsidR="008053D7" w:rsidRDefault="008F70D5" w:rsidP="00900051">
            <w:pPr>
              <w:numPr>
                <w:ilvl w:val="0"/>
                <w:numId w:val="134"/>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rsidR="00E40298" w:rsidRDefault="008053D7" w:rsidP="00900051">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w:t>
            </w:r>
            <w:r w:rsidRPr="00367182">
              <w:rPr>
                <w:rFonts w:eastAsia="Times New Roman" w:cs="Times New Roman"/>
                <w:color w:val="000000"/>
                <w:lang w:eastAsia="pl-PL"/>
              </w:rPr>
              <w:t>u</w:t>
            </w:r>
            <w:r w:rsidR="00E40298">
              <w:rPr>
                <w:rFonts w:eastAsia="Times New Roman" w:cs="Times New Roman"/>
                <w:color w:val="000000"/>
                <w:lang w:eastAsia="pl-PL"/>
              </w:rPr>
              <w:t>;</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 xml:space="preserve">dofinansowanie udziału w  regionalnych i krajowych targach branżowych, </w:t>
            </w:r>
            <w:r w:rsidRPr="007254D2">
              <w:rPr>
                <w:rFonts w:eastAsia="Times New Roman" w:cs="Times New Roman"/>
                <w:color w:val="000000"/>
                <w:lang w:eastAsia="pl-PL"/>
              </w:rPr>
              <w:t>a także innych wydarzeniach promocyjnych służących zwiększaniu potencjału biznesowego</w:t>
            </w:r>
            <w:r>
              <w:rPr>
                <w:rFonts w:eastAsia="Times New Roman" w:cs="Times New Roman"/>
                <w:color w:val="000000"/>
                <w:lang w:eastAsia="pl-PL"/>
              </w:rPr>
              <w:t xml:space="preserve"> podmiotów ekonomii społecznej,</w:t>
            </w:r>
          </w:p>
          <w:p w:rsidR="00E40298" w:rsidRDefault="00E40298" w:rsidP="00E40298">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diagnoza usług społecznych w regionie oraz monitoring danych dotyczących podmiotów realizujących usługi społeczne</w:t>
            </w:r>
            <w:r w:rsidRPr="00367182">
              <w:rPr>
                <w:rFonts w:eastAsia="Times New Roman" w:cs="Times New Roman"/>
                <w:color w:val="000000"/>
                <w:lang w:eastAsia="pl-PL"/>
              </w:rPr>
              <w:t>.</w:t>
            </w:r>
          </w:p>
          <w:p w:rsidR="008F70D5" w:rsidRDefault="008F70D5" w:rsidP="00E40298">
            <w:pPr>
              <w:spacing w:before="60" w:after="60" w:line="240" w:lineRule="auto"/>
              <w:contextualSpacing/>
              <w:rPr>
                <w:rFonts w:eastAsia="Times New Roman" w:cs="Times New Roman"/>
                <w:color w:val="000000"/>
                <w:lang w:eastAsia="pl-PL"/>
              </w:rPr>
            </w:pPr>
          </w:p>
          <w:p w:rsidR="00B0787C" w:rsidRPr="00165BBB" w:rsidRDefault="00B0787C" w:rsidP="00165BBB">
            <w:pPr>
              <w:spacing w:before="60" w:after="60" w:line="240" w:lineRule="auto"/>
              <w:ind w:left="501"/>
              <w:contextualSpacing/>
              <w:rPr>
                <w:rFonts w:eastAsia="Times New Roman" w:cs="Times New Roman"/>
                <w:color w:val="000000"/>
                <w:highlight w:val="green"/>
                <w:lang w:eastAsia="pl-PL"/>
              </w:rPr>
            </w:pPr>
          </w:p>
          <w:p w:rsidR="00B0787C" w:rsidRPr="008F70D5" w:rsidRDefault="00B0787C" w:rsidP="00281AAF">
            <w:pPr>
              <w:spacing w:before="60" w:after="60" w:line="240" w:lineRule="auto"/>
              <w:contextualSpacing/>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rsidR="001052F9" w:rsidRDefault="001052F9" w:rsidP="00900051">
            <w:pPr>
              <w:numPr>
                <w:ilvl w:val="0"/>
                <w:numId w:val="46"/>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0D5CDC">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E46543"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BF6BDF" w:rsidP="000D5CDC">
            <w:pPr>
              <w:spacing w:before="120" w:after="40" w:line="240" w:lineRule="auto"/>
              <w:rPr>
                <w:rFonts w:eastAsia="Times New Roman" w:cs="Times New Roman"/>
                <w:color w:val="000000"/>
                <w:lang w:eastAsia="pl-PL"/>
              </w:rPr>
            </w:pPr>
            <w:r>
              <w:rPr>
                <w:rFonts w:eastAsia="Times New Roman" w:cs="Times New Roman"/>
                <w:lang w:eastAsia="pl-PL"/>
              </w:rPr>
              <w:t xml:space="preserve"> 989 719 </w:t>
            </w:r>
            <w:r w:rsidR="001052F9" w:rsidRPr="00E46543">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111142">
              <w:rPr>
                <w:rFonts w:cs="Calibri"/>
              </w:rPr>
              <w:t>Nie więcej niż 10%</w:t>
            </w:r>
            <w:r>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60" w:after="6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8"/>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9E19B5" w:rsidRDefault="009E19B5" w:rsidP="000D5CDC">
      <w:pPr>
        <w:spacing w:before="40" w:after="40" w:line="240" w:lineRule="auto"/>
        <w:rPr>
          <w:rFonts w:ascii="Calibri" w:hAnsi="Calibri" w:cs="Times New Roman"/>
          <w:sz w:val="22"/>
          <w:szCs w:val="22"/>
        </w:rPr>
        <w:sectPr w:rsidR="009E19B5"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9E19B5" w:rsidRPr="00111142" w:rsidTr="00C21A02">
        <w:trPr>
          <w:trHeight w:val="255"/>
        </w:trPr>
        <w:tc>
          <w:tcPr>
            <w:tcW w:w="14442" w:type="dxa"/>
            <w:gridSpan w:val="2"/>
            <w:tcBorders>
              <w:top w:val="nil"/>
              <w:left w:val="nil"/>
              <w:bottom w:val="nil"/>
              <w:right w:val="nil"/>
            </w:tcBorders>
            <w:shd w:val="clear" w:color="000000" w:fill="D9D9D9"/>
            <w:noWrap/>
            <w:hideMark/>
          </w:tcPr>
          <w:p w:rsidR="009E19B5" w:rsidRPr="00114716" w:rsidRDefault="009E19B5" w:rsidP="00C21A02">
            <w:pPr>
              <w:keepNext/>
              <w:keepLines/>
              <w:spacing w:before="200"/>
              <w:outlineLvl w:val="2"/>
              <w:rPr>
                <w:rFonts w:eastAsia="Times New Roman" w:cs="Times New Roman"/>
                <w:color w:val="000000"/>
                <w:lang w:eastAsia="pl-PL"/>
              </w:rPr>
            </w:pPr>
            <w:bookmarkStart w:id="36" w:name="_Toc437598446"/>
            <w:bookmarkStart w:id="37" w:name="_Toc53388644"/>
            <w:r w:rsidRPr="00CF1CCD">
              <w:rPr>
                <w:rFonts w:eastAsia="Times New Roman" w:cs="Times New Roman"/>
                <w:bCs/>
                <w:color w:val="000000"/>
                <w:lang w:eastAsia="pl-PL"/>
              </w:rPr>
              <w:lastRenderedPageBreak/>
              <w:t>7.6 Wsparcie rozwoju usług społecznych świadczonych w interesie ogólnym</w:t>
            </w:r>
            <w:bookmarkEnd w:id="36"/>
            <w:bookmarkEnd w:id="37"/>
          </w:p>
        </w:tc>
      </w:tr>
      <w:tr w:rsidR="009E19B5" w:rsidRPr="00111142" w:rsidTr="00C21A02">
        <w:trPr>
          <w:trHeight w:val="255"/>
        </w:trPr>
        <w:tc>
          <w:tcPr>
            <w:tcW w:w="851" w:type="dxa"/>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36"/>
            </w:tblGrid>
            <w:tr w:rsidR="009E19B5" w:rsidRPr="00111142" w:rsidTr="00C21A02">
              <w:tc>
                <w:tcPr>
                  <w:tcW w:w="13436" w:type="dxa"/>
                  <w:shd w:val="clear" w:color="auto" w:fill="EAF1DD"/>
                </w:tcPr>
                <w:p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9"/>
                  </w:r>
                </w:p>
                <w:p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w:t>
                  </w:r>
                  <w:proofErr w:type="spellStart"/>
                  <w:r w:rsidRPr="00604103">
                    <w:rPr>
                      <w:rFonts w:eastAsia="Times New Roman" w:cs="Times New Roman"/>
                      <w:color w:val="000000"/>
                      <w:lang w:eastAsia="pl-PL"/>
                    </w:rPr>
                    <w:t>deinstytucjonalizacji</w:t>
                  </w:r>
                  <w:proofErr w:type="spellEnd"/>
                  <w:r w:rsidRPr="00604103">
                    <w:rPr>
                      <w:rFonts w:eastAsia="Times New Roman" w:cs="Times New Roman"/>
                      <w:color w:val="000000"/>
                      <w:lang w:eastAsia="pl-PL"/>
                    </w:rPr>
                    <w:t xml:space="preserve"> usług lub element kompleksowego procesu aktywnej integracji rodzin zagrożonych ubóstwem i wykluczeniem społecznym). W celu </w:t>
                  </w:r>
                  <w:proofErr w:type="spellStart"/>
                  <w:r w:rsidRPr="00604103">
                    <w:rPr>
                      <w:rFonts w:eastAsia="Times New Roman" w:cs="Times New Roman"/>
                      <w:color w:val="000000"/>
                      <w:lang w:eastAsia="pl-PL"/>
                    </w:rPr>
                    <w:t>deinstytucjonalizacji</w:t>
                  </w:r>
                  <w:proofErr w:type="spellEnd"/>
                  <w:r w:rsidRPr="00604103">
                    <w:rPr>
                      <w:rFonts w:eastAsia="Times New Roman" w:cs="Times New Roman"/>
                      <w:color w:val="000000"/>
                      <w:lang w:eastAsia="pl-PL"/>
                    </w:rPr>
                    <w:t xml:space="preserve">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9E19B5" w:rsidRDefault="009E19B5" w:rsidP="004D7433">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w:t>
                  </w:r>
                  <w:r w:rsidR="004D7433">
                    <w:rPr>
                      <w:rFonts w:eastAsia="Times New Roman" w:cs="Times New Roman"/>
                      <w:color w:val="000000"/>
                      <w:lang w:eastAsia="pl-PL"/>
                    </w:rPr>
                    <w:t xml:space="preserve"> potrzebujących wsparcia w codziennym funkcjonowaniu</w:t>
                  </w:r>
                  <w:r w:rsidRPr="00604103">
                    <w:rPr>
                      <w:rFonts w:eastAsia="Times New Roman" w:cs="Times New Roman"/>
                      <w:color w:val="000000"/>
                      <w:lang w:eastAsia="pl-PL"/>
                    </w:rPr>
                    <w:t xml:space="preserve">) . Wsparcie opieki nad osobami </w:t>
                  </w:r>
                  <w:r w:rsidR="004D7433">
                    <w:rPr>
                      <w:rFonts w:eastAsia="Times New Roman" w:cs="Times New Roman"/>
                      <w:color w:val="000000"/>
                      <w:lang w:eastAsia="pl-PL"/>
                    </w:rPr>
                    <w:t xml:space="preserve"> potrzebującymi wsparcia w codziennym funkcjonowaniu </w:t>
                  </w:r>
                  <w:r w:rsidRPr="00604103">
                    <w:rPr>
                      <w:rFonts w:eastAsia="Times New Roman" w:cs="Times New Roman"/>
                      <w:color w:val="000000"/>
                      <w:lang w:eastAsia="pl-PL"/>
                    </w:rPr>
                    <w:t>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p w:rsidR="000F2B7A" w:rsidRPr="00604103" w:rsidRDefault="000F2B7A" w:rsidP="000926D0">
                  <w:pPr>
                    <w:spacing w:before="120" w:line="240" w:lineRule="auto"/>
                    <w:rPr>
                      <w:rFonts w:eastAsia="Times New Roman" w:cs="Times New Roman"/>
                      <w:color w:val="000000"/>
                      <w:lang w:eastAsia="pl-PL"/>
                    </w:rPr>
                  </w:pPr>
                  <w:r>
                    <w:rPr>
                      <w:rFonts w:eastAsia="Times New Roman" w:cs="Times New Roman"/>
                      <w:color w:val="000000"/>
                      <w:lang w:eastAsia="pl-PL"/>
                    </w:rPr>
                    <w:t>W ramach działania realizowane będzie również wsparcie o ch</w:t>
                  </w:r>
                  <w:r w:rsidR="0040503B">
                    <w:rPr>
                      <w:rFonts w:eastAsia="Times New Roman" w:cs="Times New Roman"/>
                      <w:color w:val="000000"/>
                      <w:lang w:eastAsia="pl-PL"/>
                    </w:rPr>
                    <w:t>a</w:t>
                  </w:r>
                  <w:r>
                    <w:rPr>
                      <w:rFonts w:eastAsia="Times New Roman" w:cs="Times New Roman"/>
                      <w:color w:val="000000"/>
                      <w:lang w:eastAsia="pl-PL"/>
                    </w:rPr>
                    <w:t>rakterze społecznym</w:t>
                  </w:r>
                  <w:r w:rsidR="000926D0">
                    <w:rPr>
                      <w:rFonts w:eastAsia="Times New Roman" w:cs="Times New Roman"/>
                      <w:color w:val="000000"/>
                      <w:lang w:eastAsia="pl-PL"/>
                    </w:rPr>
                    <w:t xml:space="preserve"> w odpowiedzi na skutki COVID-19</w:t>
                  </w:r>
                  <w:r w:rsidR="004D099A">
                    <w:rPr>
                      <w:rFonts w:eastAsia="Times New Roman" w:cs="Times New Roman"/>
                      <w:color w:val="000000"/>
                      <w:lang w:eastAsia="pl-PL"/>
                    </w:rPr>
                    <w:t xml:space="preserve"> oraz wykluczenie transportowe</w:t>
                  </w:r>
                  <w:r w:rsidR="000926D0">
                    <w:rPr>
                      <w:rFonts w:eastAsia="Times New Roman" w:cs="Times New Roman"/>
                      <w:color w:val="000000"/>
                      <w:lang w:eastAsia="pl-PL"/>
                    </w:rPr>
                    <w:t xml:space="preserve">. </w:t>
                  </w:r>
                  <w:r>
                    <w:rPr>
                      <w:rFonts w:eastAsia="Times New Roman" w:cs="Times New Roman"/>
                      <w:color w:val="000000"/>
                      <w:lang w:eastAsia="pl-PL"/>
                    </w:rPr>
                    <w:t xml:space="preserve"> </w:t>
                  </w:r>
                </w:p>
              </w:tc>
            </w:tr>
          </w:tbl>
          <w:p w:rsidR="009E19B5" w:rsidRPr="000D5CDC" w:rsidRDefault="009E19B5" w:rsidP="00C21A02">
            <w:pPr>
              <w:spacing w:before="120" w:line="240" w:lineRule="auto"/>
              <w:rPr>
                <w:rFonts w:eastAsia="Times New Roman" w:cs="Times New Roman"/>
                <w:color w:val="000000"/>
                <w:lang w:eastAsia="pl-PL"/>
              </w:rPr>
            </w:pP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900051">
            <w:pPr>
              <w:numPr>
                <w:ilvl w:val="0"/>
                <w:numId w:val="84"/>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111142" w:rsidTr="00B83063">
        <w:trPr>
          <w:trHeight w:val="255"/>
        </w:trPr>
        <w:tc>
          <w:tcPr>
            <w:tcW w:w="851" w:type="dxa"/>
            <w:tcBorders>
              <w:top w:val="nil"/>
              <w:left w:val="nil"/>
              <w:bottom w:val="nil"/>
              <w:right w:val="nil"/>
            </w:tcBorders>
            <w:shd w:val="clear" w:color="auto" w:fill="auto"/>
            <w:noWrap/>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111142"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D6AF0" w:rsidRPr="00DF5AC8" w:rsidRDefault="009E19B5" w:rsidP="00900051">
            <w:pPr>
              <w:numPr>
                <w:ilvl w:val="0"/>
                <w:numId w:val="85"/>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p w:rsidR="00AA76A0" w:rsidRPr="000D5CDC" w:rsidRDefault="00AA76A0" w:rsidP="00AA76A0">
            <w:pPr>
              <w:numPr>
                <w:ilvl w:val="0"/>
                <w:numId w:val="85"/>
              </w:numPr>
              <w:spacing w:before="120" w:after="40" w:line="240" w:lineRule="auto"/>
              <w:rPr>
                <w:rFonts w:eastAsia="Times New Roman" w:cs="Times New Roman"/>
                <w:color w:val="000000"/>
                <w:lang w:eastAsia="pl-PL"/>
              </w:rPr>
            </w:pPr>
            <w:r w:rsidRPr="00AA76A0">
              <w:rPr>
                <w:rFonts w:eastAsia="Times New Roman" w:cs="Times New Roman"/>
                <w:color w:val="000000"/>
                <w:lang w:eastAsia="pl-PL"/>
              </w:rPr>
              <w:t>Liczba gmin objętych wsparciem w zakresie testowania poprawiania dostępności transportowej dla osób zagrożonych wykluczenie</w:t>
            </w:r>
            <w:r>
              <w:rPr>
                <w:rFonts w:eastAsia="Times New Roman" w:cs="Times New Roman"/>
                <w:color w:val="000000"/>
                <w:lang w:eastAsia="pl-PL"/>
              </w:rPr>
              <w:t>m</w:t>
            </w:r>
            <w:r w:rsidRPr="00AA76A0">
              <w:rPr>
                <w:rFonts w:eastAsia="Times New Roman" w:cs="Times New Roman"/>
                <w:color w:val="000000"/>
                <w:lang w:eastAsia="pl-PL"/>
              </w:rPr>
              <w:t xml:space="preserve"> transportowym</w:t>
            </w:r>
            <w:r w:rsidR="000449C7">
              <w:rPr>
                <w:rFonts w:eastAsia="Times New Roman" w:cs="Times New Roman"/>
                <w:color w:val="000000"/>
                <w:lang w:eastAsia="pl-PL"/>
              </w:rPr>
              <w:t>.</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A462B3" w:rsidRDefault="009E19B5" w:rsidP="00C21A02">
            <w:pPr>
              <w:spacing w:before="120" w:line="240" w:lineRule="auto"/>
              <w:rPr>
                <w:rFonts w:eastAsia="Times New Roman" w:cs="Times New Roman"/>
                <w:color w:val="000000"/>
                <w:lang w:eastAsia="pl-PL"/>
              </w:rPr>
            </w:pPr>
            <w:r w:rsidRPr="00A462B3">
              <w:rPr>
                <w:rFonts w:eastAsia="Times New Roman" w:cs="Times New Roman"/>
                <w:color w:val="000000"/>
                <w:lang w:eastAsia="pl-PL"/>
              </w:rPr>
              <w:t>Lista wskaźników produktu</w:t>
            </w:r>
          </w:p>
        </w:tc>
      </w:tr>
      <w:tr w:rsidR="009E19B5" w:rsidRPr="00111142" w:rsidTr="00C21A02">
        <w:trPr>
          <w:trHeight w:val="255"/>
        </w:trPr>
        <w:tc>
          <w:tcPr>
            <w:tcW w:w="851" w:type="dxa"/>
            <w:vMerge/>
            <w:tcBorders>
              <w:top w:val="nil"/>
              <w:left w:val="nil"/>
              <w:bottom w:val="nil"/>
              <w:right w:val="nil"/>
            </w:tcBorders>
            <w:hideMark/>
          </w:tcPr>
          <w:p w:rsidR="009E19B5" w:rsidRPr="00A462B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517D7" w:rsidRDefault="009E19B5">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lang w:eastAsia="pl-PL"/>
              </w:rPr>
              <w:t>Liczba osób zagrożonych ubóstwem lub wykluczeniem społecznym objętych usługami społecznymi świadczonymi w interesie ogólnym w programie</w:t>
            </w:r>
            <w:r w:rsidRPr="00A462B3">
              <w:rPr>
                <w:rFonts w:eastAsia="Times New Roman" w:cs="Times New Roman"/>
                <w:color w:val="000000"/>
                <w:lang w:eastAsia="pl-PL"/>
              </w:rPr>
              <w:t xml:space="preserve"> [osoby]</w:t>
            </w:r>
            <w:r w:rsidR="00C81FAF">
              <w:rPr>
                <w:rFonts w:eastAsia="Times New Roman" w:cs="Times New Roman"/>
                <w:color w:val="000000"/>
                <w:lang w:eastAsia="pl-PL"/>
              </w:rPr>
              <w:t>.</w:t>
            </w:r>
          </w:p>
          <w:p w:rsidR="008517D7" w:rsidRDefault="002C0B54">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wsparciem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asystenckimi i opiekuńczymi</w:t>
            </w:r>
            <w:r w:rsidR="00C61A5B" w:rsidRPr="00A462B3">
              <w:rPr>
                <w:rFonts w:eastAsia="Times New Roman" w:cs="Times New Roman"/>
                <w:color w:val="000000"/>
                <w:lang w:eastAsia="pl-PL"/>
              </w:rPr>
              <w:t xml:space="preserve"> świadczony</w:t>
            </w:r>
            <w:r w:rsidR="00454026" w:rsidRPr="00A462B3">
              <w:rPr>
                <w:rFonts w:eastAsia="Times New Roman" w:cs="Times New Roman"/>
                <w:color w:val="000000"/>
                <w:lang w:eastAsia="pl-PL"/>
              </w:rPr>
              <w:t>mi</w:t>
            </w:r>
            <w:r w:rsidRPr="00A462B3">
              <w:rPr>
                <w:rFonts w:eastAsia="Times New Roman" w:cs="Times New Roman"/>
                <w:color w:val="000000"/>
                <w:lang w:eastAsia="pl-PL"/>
              </w:rPr>
              <w:t xml:space="preserve"> w społeczności lokalnej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zagrożonych ubóstwem lub wykluczeniem społecznym objętych usługami w postaci mieszkań chronionych i wspomaganych w programie [osoby]</w:t>
            </w:r>
            <w:r w:rsidR="00C81FAF">
              <w:rPr>
                <w:rFonts w:eastAsia="Times New Roman" w:cs="Times New Roman"/>
                <w:color w:val="000000"/>
                <w:lang w:eastAsia="pl-PL"/>
              </w:rPr>
              <w:t>.</w:t>
            </w:r>
          </w:p>
          <w:p w:rsidR="008517D7" w:rsidRDefault="00F3692C">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Liczba osób zagrożonych ubóstwem lub wykluczeniem społecznym objętych usługami wspierania </w:t>
            </w:r>
            <w:r w:rsidR="00C61A5B" w:rsidRPr="00A462B3">
              <w:rPr>
                <w:rFonts w:eastAsia="Times New Roman" w:cs="Times New Roman"/>
                <w:color w:val="000000"/>
                <w:lang w:eastAsia="pl-PL"/>
              </w:rPr>
              <w:t xml:space="preserve">rodziny i pieczy zastępczej </w:t>
            </w:r>
            <w:r w:rsidRPr="00A462B3">
              <w:rPr>
                <w:rFonts w:eastAsia="Times New Roman" w:cs="Times New Roman"/>
                <w:color w:val="000000"/>
                <w:lang w:eastAsia="pl-PL"/>
              </w:rPr>
              <w:t>w programie [osoby]</w:t>
            </w:r>
            <w:r w:rsidR="00C81FAF">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osób objętych wsparciem w zakresie zwalczania lub przeciwdziałania skutkom pandemii COVID-19 [osoby]</w:t>
            </w:r>
            <w:r w:rsidR="00C81FAF">
              <w:rPr>
                <w:rFonts w:eastAsia="Times New Roman" w:cs="Times New Roman"/>
                <w:color w:val="000000"/>
                <w:lang w:eastAsia="pl-PL"/>
              </w:rPr>
              <w:t xml:space="preserve"> –CV31</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 xml:space="preserve">Wartość wydatków kwalifikowalnych przeznaczonych na działania związane z </w:t>
            </w:r>
            <w:r w:rsidR="00C81FAF">
              <w:rPr>
                <w:rFonts w:eastAsia="Times New Roman" w:cs="Times New Roman"/>
                <w:color w:val="000000"/>
                <w:lang w:eastAsia="pl-PL"/>
              </w:rPr>
              <w:t xml:space="preserve">pandemią </w:t>
            </w:r>
            <w:r w:rsidRPr="00A462B3">
              <w:rPr>
                <w:rFonts w:eastAsia="Times New Roman" w:cs="Times New Roman"/>
                <w:color w:val="000000"/>
                <w:lang w:eastAsia="pl-PL"/>
              </w:rPr>
              <w:t>COVID-19</w:t>
            </w:r>
            <w:r w:rsidR="00824E39" w:rsidRPr="00A462B3">
              <w:rPr>
                <w:rFonts w:eastAsia="Times New Roman" w:cs="Times New Roman"/>
                <w:color w:val="000000"/>
                <w:lang w:eastAsia="pl-PL"/>
              </w:rPr>
              <w:t xml:space="preserve"> [PLN]</w:t>
            </w:r>
            <w:r w:rsidR="00C81FAF">
              <w:rPr>
                <w:rFonts w:eastAsia="Times New Roman" w:cs="Times New Roman"/>
                <w:color w:val="000000"/>
                <w:lang w:eastAsia="pl-PL"/>
              </w:rPr>
              <w:t xml:space="preserve"> –CV30</w:t>
            </w:r>
            <w:r w:rsidRPr="00A462B3">
              <w:rPr>
                <w:rFonts w:eastAsia="Times New Roman" w:cs="Times New Roman"/>
                <w:color w:val="000000"/>
                <w:lang w:eastAsia="pl-PL"/>
              </w:rPr>
              <w:t>.</w:t>
            </w:r>
          </w:p>
          <w:p w:rsidR="008517D7" w:rsidRDefault="00BB6C3F">
            <w:pPr>
              <w:numPr>
                <w:ilvl w:val="0"/>
                <w:numId w:val="282"/>
              </w:numPr>
              <w:spacing w:before="120" w:after="40" w:line="240" w:lineRule="auto"/>
              <w:rPr>
                <w:rFonts w:eastAsia="Times New Roman" w:cs="Times New Roman"/>
                <w:color w:val="000000"/>
                <w:lang w:eastAsia="pl-PL"/>
              </w:rPr>
            </w:pPr>
            <w:r w:rsidRPr="00A462B3">
              <w:rPr>
                <w:rFonts w:eastAsia="Times New Roman" w:cs="Times New Roman"/>
                <w:color w:val="000000"/>
                <w:lang w:eastAsia="pl-PL"/>
              </w:rPr>
              <w:t>Liczba podmiotów objętych wsparciem w zakresie zwalczania lub przeciwdziałania skutkom pandemii COVID-19</w:t>
            </w:r>
            <w:r w:rsidR="00824E39" w:rsidRPr="00A462B3">
              <w:rPr>
                <w:rFonts w:eastAsia="Times New Roman" w:cs="Times New Roman"/>
                <w:color w:val="000000"/>
                <w:lang w:eastAsia="pl-PL"/>
              </w:rPr>
              <w:t xml:space="preserve"> [podmioty]</w:t>
            </w:r>
            <w:r w:rsidR="00C81FAF">
              <w:rPr>
                <w:rFonts w:eastAsia="Times New Roman" w:cs="Times New Roman"/>
                <w:color w:val="000000"/>
                <w:lang w:eastAsia="pl-PL"/>
              </w:rPr>
              <w:t xml:space="preserve"> –CV33</w:t>
            </w:r>
            <w:r w:rsidRPr="00A462B3">
              <w:rPr>
                <w:rFonts w:eastAsia="Times New Roman" w:cs="Times New Roman"/>
                <w:color w:val="000000"/>
                <w:lang w:eastAsia="pl-PL"/>
              </w:rPr>
              <w:t>.</w:t>
            </w:r>
          </w:p>
          <w:p w:rsidR="008517D7" w:rsidRDefault="004D099A">
            <w:pPr>
              <w:numPr>
                <w:ilvl w:val="0"/>
                <w:numId w:val="282"/>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pochodzących z obszarów wiejskich (C) [osoby]</w:t>
            </w:r>
            <w:r w:rsidR="00C81FAF">
              <w:rPr>
                <w:rFonts w:eastAsia="Times New Roman" w:cs="Times New Roman"/>
                <w:color w:val="000000"/>
                <w:lang w:eastAsia="pl-PL"/>
              </w:rPr>
              <w:t>.</w:t>
            </w:r>
          </w:p>
          <w:p w:rsidR="008517D7" w:rsidRDefault="008517D7">
            <w:pPr>
              <w:spacing w:before="120" w:after="40" w:line="240" w:lineRule="auto"/>
              <w:ind w:left="720"/>
              <w:rPr>
                <w:rFonts w:eastAsia="Times New Roman" w:cs="Times New Roman"/>
                <w:color w:val="000000"/>
                <w:lang w:eastAsia="pl-PL"/>
              </w:rPr>
            </w:pP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w:t>
            </w:r>
            <w:r w:rsidR="000926D0">
              <w:rPr>
                <w:rFonts w:eastAsia="Times New Roman" w:cs="Times New Roman"/>
                <w:lang w:eastAsia="pl-PL"/>
              </w:rPr>
              <w:t>, a także związanych z przeciwdziałaniem i zwalczaniem skutków COVID-19</w:t>
            </w:r>
            <w:r w:rsidR="0040503B">
              <w:rPr>
                <w:rFonts w:eastAsia="Times New Roman" w:cs="Times New Roman"/>
                <w:lang w:eastAsia="pl-PL"/>
              </w:rPr>
              <w:t xml:space="preserve"> oraz wykluczenia transportowego</w:t>
            </w:r>
            <w:r w:rsidR="000926D0">
              <w:rPr>
                <w:rFonts w:eastAsia="Times New Roman" w:cs="Times New Roman"/>
                <w:lang w:eastAsia="pl-PL"/>
              </w:rPr>
              <w:t>,</w:t>
            </w:r>
            <w:r w:rsidRPr="000D5CDC">
              <w:rPr>
                <w:rFonts w:eastAsia="Times New Roman" w:cs="Times New Roman"/>
                <w:lang w:eastAsia="pl-PL"/>
              </w:rPr>
              <w:t xml:space="preserve"> w tym:</w:t>
            </w:r>
          </w:p>
          <w:p w:rsidR="009E19B5" w:rsidRPr="00A462B3"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A462B3">
              <w:rPr>
                <w:rFonts w:eastAsia="Times New Roman" w:cs="Times New Roman"/>
                <w:lang w:eastAsia="pl-PL"/>
              </w:rPr>
              <w:t>Rozwój usług asystenckich</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xml:space="preserve"> </w:t>
            </w:r>
            <w:r w:rsidRPr="00A462B3">
              <w:rPr>
                <w:rFonts w:eastAsia="Times New Roman" w:cs="Times New Roman"/>
                <w:vertAlign w:val="superscript"/>
                <w:lang w:eastAsia="pl-PL"/>
              </w:rPr>
              <w:t xml:space="preserve"> </w:t>
            </w:r>
            <w:r w:rsidRPr="00A462B3">
              <w:rPr>
                <w:rFonts w:eastAsia="Times New Roman" w:cs="Times New Roman"/>
                <w:lang w:eastAsia="pl-PL"/>
              </w:rPr>
              <w:t>(skierowanych do osób z niepełnosprawnościami) i opiekuńczych</w:t>
            </w:r>
            <w:r w:rsidR="004D7433" w:rsidRPr="00A462B3">
              <w:rPr>
                <w:rFonts w:eastAsia="Times New Roman" w:cs="Times New Roman"/>
                <w:lang w:eastAsia="pl-PL"/>
              </w:rPr>
              <w:t xml:space="preserve"> </w:t>
            </w:r>
            <w:r w:rsidRPr="00A462B3">
              <w:rPr>
                <w:rFonts w:eastAsia="Times New Roman" w:cs="Times New Roman"/>
                <w:lang w:eastAsia="pl-PL"/>
              </w:rPr>
              <w:t>(skierowanych do osób</w:t>
            </w:r>
            <w:r w:rsidR="004D7433" w:rsidRPr="00A462B3">
              <w:rPr>
                <w:rFonts w:eastAsia="Times New Roman" w:cs="Times New Roman"/>
                <w:lang w:eastAsia="pl-PL"/>
              </w:rPr>
              <w:t xml:space="preserve"> potrzebujących wsparcia w codziennym funkcjonowaniu</w:t>
            </w:r>
            <w:r w:rsidRPr="00A462B3">
              <w:rPr>
                <w:rFonts w:eastAsia="Times New Roman" w:cs="Times New Roman"/>
                <w:lang w:eastAsia="pl-PL"/>
              </w:rPr>
              <w:t xml:space="preserve">), w tym: </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działalności lub tworzenie nowych miejsc opieki w formach </w:t>
            </w:r>
            <w:proofErr w:type="spellStart"/>
            <w:r w:rsidRPr="00A462B3">
              <w:rPr>
                <w:rFonts w:eastAsia="Times New Roman" w:cs="Times New Roman"/>
                <w:lang w:eastAsia="pl-PL"/>
              </w:rPr>
              <w:t>zdeinstytucjonalizowanych</w:t>
            </w:r>
            <w:proofErr w:type="spellEnd"/>
            <w:r w:rsidRPr="00A462B3">
              <w:rPr>
                <w:rFonts w:eastAsia="Times New Roman" w:cs="Times New Roman"/>
                <w:lang w:eastAsia="pl-PL"/>
              </w:rPr>
              <w:t xml:space="preserve"> poprzez wsparcie dla usług opiekuńczych i specjalistycznych usług opiekuńczych, o których mowa w ustawie z dnia 12 marca 2004 r. o pomocy społecznej </w:t>
            </w:r>
            <w:r w:rsidRPr="00A462B3">
              <w:t xml:space="preserve">oraz usług </w:t>
            </w:r>
            <w:r w:rsidRPr="00A462B3">
              <w:rPr>
                <w:rFonts w:eastAsia="Times New Roman" w:cs="Times New Roman"/>
                <w:lang w:eastAsia="pl-PL"/>
              </w:rPr>
              <w:t>asystenckich (wraz z działaniami mającymi na celu pozyskanie i szkolenie nowych opiekunów i asystentów);</w:t>
            </w:r>
          </w:p>
          <w:p w:rsidR="00586712" w:rsidRPr="00A462B3" w:rsidRDefault="009E19B5" w:rsidP="00586712">
            <w:pPr>
              <w:numPr>
                <w:ilvl w:val="0"/>
                <w:numId w:val="48"/>
              </w:numPr>
              <w:spacing w:before="60" w:after="60" w:line="240" w:lineRule="auto"/>
              <w:rPr>
                <w:rFonts w:eastAsia="Times New Roman" w:cs="Times New Roman"/>
                <w:lang w:eastAsia="pl-PL"/>
              </w:rPr>
            </w:pPr>
            <w:r w:rsidRPr="00A462B3">
              <w:rPr>
                <w:rFonts w:eastAsia="Times New Roman" w:cs="Times New Roman"/>
                <w:lang w:eastAsia="pl-PL"/>
              </w:rPr>
              <w:t xml:space="preserve">inne usługi zwiększające mobilność, autonomię i bezpieczeństwo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(np. likwidowanie barier architektonicznych w miejscu zamieszkania, dowożenie posiłków, </w:t>
            </w:r>
            <w:r w:rsidRPr="00A462B3">
              <w:t xml:space="preserve">przewóz osoby </w:t>
            </w:r>
            <w:r w:rsidR="004D7433" w:rsidRPr="00A462B3">
              <w:rPr>
                <w:rFonts w:eastAsia="Times New Roman" w:cs="Times New Roman"/>
                <w:lang w:eastAsia="pl-PL"/>
              </w:rPr>
              <w:t>potrzebującej wsparcia w codziennym funkcjonowaniu</w:t>
            </w:r>
            <w:r w:rsidR="004D7433" w:rsidRPr="00A462B3" w:rsidDel="004D7433">
              <w:t xml:space="preserve"> </w:t>
            </w:r>
            <w:r w:rsidR="004D7433" w:rsidRPr="00A462B3">
              <w:t xml:space="preserve">  </w:t>
            </w:r>
            <w:r w:rsidRPr="00A462B3">
              <w:t xml:space="preserve">lub personelu sprawującego opiekę związane bezpośrednio z usługami świadczonymi osobie </w:t>
            </w:r>
            <w:r w:rsidR="004D7433" w:rsidRPr="00A462B3">
              <w:t xml:space="preserve"> </w:t>
            </w:r>
            <w:r w:rsidR="004D7433" w:rsidRPr="00A462B3">
              <w:rPr>
                <w:rFonts w:eastAsia="Times New Roman" w:cs="Times New Roman"/>
                <w:lang w:eastAsia="pl-PL"/>
              </w:rPr>
              <w:t>potrzebujących wsparcia w codziennym funkcjonowaniu</w:t>
            </w:r>
            <w:r w:rsidR="004D7433" w:rsidRPr="00A462B3">
              <w:t xml:space="preserve"> </w:t>
            </w:r>
            <w:r w:rsidRPr="00A462B3">
              <w:t>w ramach projektu</w:t>
            </w:r>
            <w:r w:rsidR="00F144CD" w:rsidRPr="00A462B3">
              <w:t>, w tym finansowanie środków transportu</w:t>
            </w:r>
            <w:r w:rsidRPr="00A462B3">
              <w:rPr>
                <w:rFonts w:eastAsia="Times New Roman" w:cs="Times New Roman"/>
                <w:lang w:eastAsia="pl-PL"/>
              </w:rPr>
              <w:t>),</w:t>
            </w:r>
            <w:r w:rsidR="00586712" w:rsidRPr="00A462B3">
              <w:rPr>
                <w:rFonts w:eastAsia="Times New Roman" w:cs="Times New Roman"/>
                <w:lang w:eastAsia="pl-PL"/>
              </w:rPr>
              <w:t>wsparcie aktywizujące środowiska lokalne pod kątem rozwoju sąsiedzkich usług opiekuńczych</w:t>
            </w:r>
          </w:p>
          <w:p w:rsidR="009E19B5" w:rsidRPr="00A462B3" w:rsidRDefault="009E19B5" w:rsidP="00900051">
            <w:pPr>
              <w:numPr>
                <w:ilvl w:val="0"/>
                <w:numId w:val="48"/>
              </w:numPr>
              <w:spacing w:before="60" w:after="60" w:line="240" w:lineRule="auto"/>
              <w:ind w:left="714" w:hanging="357"/>
              <w:rPr>
                <w:rFonts w:eastAsia="Times New Roman" w:cs="Times New Roman"/>
                <w:lang w:eastAsia="pl-PL"/>
              </w:rPr>
            </w:pPr>
            <w:r w:rsidRPr="00A462B3">
              <w:t xml:space="preserve">wykorzystanie nowoczesnych technologii informacyjno-komunikacyjnych np. </w:t>
            </w:r>
            <w:proofErr w:type="spellStart"/>
            <w:r w:rsidRPr="00A462B3">
              <w:t>teleopieki</w:t>
            </w:r>
            <w:proofErr w:type="spellEnd"/>
            <w:r w:rsidRPr="00A462B3">
              <w:t xml:space="preserve">, systemów przywoławczych, </w:t>
            </w:r>
            <w:r w:rsidRPr="00A462B3">
              <w:rPr>
                <w:rFonts w:ascii="Arial" w:hAnsi="Arial"/>
                <w:sz w:val="18"/>
                <w:szCs w:val="18"/>
              </w:rPr>
              <w:t xml:space="preserve"> </w:t>
            </w:r>
            <w:r w:rsidRPr="00A462B3">
              <w:rPr>
                <w:rFonts w:eastAsia="Times New Roman" w:cs="Times New Roman"/>
                <w:lang w:eastAsia="pl-PL"/>
              </w:rPr>
              <w:t xml:space="preserve">systemów informacyjnych </w:t>
            </w:r>
            <w:r w:rsidR="00586712" w:rsidRPr="00A462B3">
              <w:rPr>
                <w:rFonts w:eastAsia="Times New Roman" w:cs="Times New Roman"/>
                <w:lang w:eastAsia="pl-PL"/>
              </w:rPr>
              <w:t xml:space="preserve">i kampanii </w:t>
            </w:r>
            <w:r w:rsidRPr="00A462B3">
              <w:rPr>
                <w:rFonts w:eastAsia="Times New Roman" w:cs="Times New Roman"/>
                <w:lang w:eastAsia="pl-PL"/>
              </w:rPr>
              <w:t xml:space="preserve">na temat dostępności usług </w:t>
            </w:r>
            <w:proofErr w:type="spellStart"/>
            <w:r w:rsidRPr="00A462B3">
              <w:rPr>
                <w:rFonts w:eastAsia="Times New Roman" w:cs="Times New Roman"/>
                <w:lang w:eastAsia="pl-PL"/>
              </w:rPr>
              <w:t>społecznych</w:t>
            </w:r>
            <w:r w:rsidRPr="00A462B3">
              <w:t>;sfinansowanie</w:t>
            </w:r>
            <w:proofErr w:type="spellEnd"/>
            <w:r w:rsidRPr="00A462B3">
              <w:t xml:space="preserve"> </w:t>
            </w:r>
            <w:r w:rsidRPr="00A462B3">
              <w:rPr>
                <w:szCs w:val="22"/>
              </w:rPr>
              <w:t xml:space="preserve">tworzenia </w:t>
            </w:r>
            <w:r w:rsidR="002F6A97" w:rsidRPr="00A462B3">
              <w:rPr>
                <w:szCs w:val="22"/>
              </w:rPr>
              <w:t xml:space="preserve">i prowadzenia </w:t>
            </w:r>
            <w:r w:rsidRPr="00A462B3">
              <w:rPr>
                <w:szCs w:val="22"/>
              </w:rPr>
              <w:t>wypożyczalni</w:t>
            </w:r>
            <w:r w:rsidRPr="00A462B3">
              <w:t xml:space="preserve"> sprzętu </w:t>
            </w:r>
            <w:r w:rsidRPr="00A462B3">
              <w:rPr>
                <w:szCs w:val="22"/>
              </w:rPr>
              <w:t>wspomagającego (zwiększającego samodzielność osób) i sprzętu pielęgnacyjnego (</w:t>
            </w:r>
            <w:r w:rsidRPr="00A462B3">
              <w:t>niezbędnego do opieki nad osobami</w:t>
            </w:r>
            <w:r w:rsidR="004D7433" w:rsidRPr="00A462B3">
              <w:t xml:space="preserve"> </w:t>
            </w:r>
            <w:r w:rsidR="004D7433" w:rsidRPr="00A462B3">
              <w:rPr>
                <w:rFonts w:eastAsia="Times New Roman" w:cs="Times New Roman"/>
                <w:lang w:eastAsia="pl-PL"/>
              </w:rPr>
              <w:t>potrzebujących wsparcia w codziennym funkcjonowaniu</w:t>
            </w:r>
            <w:r w:rsidRPr="00A462B3">
              <w:t>)</w:t>
            </w:r>
            <w:r w:rsidR="002F6A97" w:rsidRPr="00A462B3">
              <w:t xml:space="preserve"> oraz sprzętu rehabilitacyjnego</w:t>
            </w:r>
            <w:r w:rsidRPr="00A462B3">
              <w:t xml:space="preserve">, </w:t>
            </w:r>
            <w:r w:rsidRPr="00A462B3">
              <w:rPr>
                <w:szCs w:val="22"/>
              </w:rPr>
              <w:t>sfinansowanie wypożyczenia</w:t>
            </w:r>
            <w:r w:rsidRPr="00A462B3">
              <w:t xml:space="preserve"> lub </w:t>
            </w:r>
            <w:r w:rsidRPr="00A462B3">
              <w:rPr>
                <w:szCs w:val="22"/>
              </w:rPr>
              <w:t xml:space="preserve">zakupu tego </w:t>
            </w:r>
            <w:r w:rsidRPr="00A462B3">
              <w:t xml:space="preserve">sprzętu, </w:t>
            </w:r>
            <w:r w:rsidRPr="00A462B3">
              <w:rPr>
                <w:szCs w:val="22"/>
              </w:rPr>
              <w:t>usługi dowożenia posiłków, przewóz do miejsca pracy lub ośrodka wsparcia</w:t>
            </w:r>
            <w:r w:rsidR="007463CC" w:rsidRPr="00A462B3">
              <w:t>;</w:t>
            </w:r>
          </w:p>
          <w:p w:rsidR="00AE3BC0"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poradnictwo</w:t>
            </w:r>
            <w:r w:rsidR="00F144CD" w:rsidRPr="00A462B3">
              <w:rPr>
                <w:rFonts w:eastAsia="Times New Roman" w:cs="Times New Roman"/>
                <w:lang w:eastAsia="pl-PL"/>
              </w:rPr>
              <w:t xml:space="preserve"> (również zdalne)</w:t>
            </w:r>
            <w:r w:rsidRPr="00A462B3">
              <w:rPr>
                <w:rFonts w:eastAsia="Times New Roman" w:cs="Times New Roman"/>
                <w:lang w:eastAsia="pl-PL"/>
              </w:rPr>
              <w:t>, w tym psychologiczne i pedagogiczne oraz umożliwienie edukacji</w:t>
            </w:r>
            <w:r w:rsidR="00F144CD" w:rsidRPr="00A462B3">
              <w:rPr>
                <w:rFonts w:eastAsia="Times New Roman" w:cs="Times New Roman"/>
                <w:lang w:eastAsia="pl-PL"/>
              </w:rPr>
              <w:t xml:space="preserve"> (również zdalnej)</w:t>
            </w:r>
            <w:r w:rsidRPr="00A462B3">
              <w:rPr>
                <w:rFonts w:eastAsia="Times New Roman" w:cs="Times New Roman"/>
                <w:lang w:eastAsia="pl-PL"/>
              </w:rPr>
              <w:t>, w tym szkoleń, praktyk i wymiany doświadczeń dla opiekunów faktycznych (w tym pomoc w uzyskaniu informacji umożliwiających poruszanie się po różnych</w:t>
            </w:r>
            <w:r w:rsidRPr="000926D0">
              <w:rPr>
                <w:rFonts w:eastAsia="Times New Roman" w:cs="Times New Roman"/>
                <w:lang w:eastAsia="pl-PL"/>
              </w:rPr>
              <w:t xml:space="preserve"> systemach wsparcia, z których korzystanie jest niezbędne dla sprawowania wysokiej jakości opieki i odciążenia opiekunów faktycznych)</w:t>
            </w:r>
            <w:r w:rsidR="007463CC" w:rsidRPr="000926D0">
              <w:rPr>
                <w:rFonts w:eastAsia="Times New Roman" w:cs="Times New Roman"/>
                <w:lang w:eastAsia="pl-PL"/>
              </w:rPr>
              <w:t>;</w:t>
            </w:r>
          </w:p>
          <w:p w:rsidR="00AE3BC0" w:rsidRPr="00A462B3" w:rsidRDefault="009E19B5"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w:t>
            </w:r>
            <w:r w:rsidR="00F144CD" w:rsidRPr="00A462B3">
              <w:rPr>
                <w:rFonts w:eastAsia="Times New Roman" w:cs="Times New Roman"/>
                <w:lang w:eastAsia="pl-PL"/>
              </w:rPr>
              <w:t xml:space="preserve">(również zdalne) </w:t>
            </w:r>
            <w:r w:rsidRPr="00A462B3">
              <w:rPr>
                <w:rFonts w:eastAsia="Times New Roman" w:cs="Times New Roman"/>
                <w:lang w:eastAsia="pl-PL"/>
              </w:rPr>
              <w:t xml:space="preserve">faktycznych opiekunów osób </w:t>
            </w:r>
            <w:r w:rsidR="004D7433" w:rsidRPr="00A462B3">
              <w:rPr>
                <w:rFonts w:eastAsia="Times New Roman" w:cs="Times New Roman"/>
                <w:lang w:eastAsia="pl-PL"/>
              </w:rPr>
              <w:t xml:space="preserve"> potrzebujących wsparcia w codziennym funkcjonowaniu </w:t>
            </w:r>
            <w:r w:rsidRPr="00A462B3">
              <w:rPr>
                <w:rFonts w:eastAsia="Times New Roman" w:cs="Times New Roman"/>
                <w:lang w:eastAsia="pl-PL"/>
              </w:rPr>
              <w:t xml:space="preserve">(w tym pomocników domowych, szkolenia, doradztwo, </w:t>
            </w:r>
            <w:r w:rsidR="00586712" w:rsidRPr="00A462B3">
              <w:rPr>
                <w:rFonts w:eastAsia="Times New Roman" w:cs="Times New Roman"/>
                <w:lang w:eastAsia="pl-PL"/>
              </w:rPr>
              <w:t xml:space="preserve">doradztwo grupowe, </w:t>
            </w:r>
            <w:r w:rsidRPr="00A462B3">
              <w:rPr>
                <w:rFonts w:eastAsia="Times New Roman" w:cs="Times New Roman"/>
                <w:lang w:eastAsia="pl-PL"/>
              </w:rPr>
              <w:t xml:space="preserve">pomoc psychologiczna, opieka </w:t>
            </w:r>
            <w:proofErr w:type="spellStart"/>
            <w:r w:rsidRPr="00A462B3">
              <w:rPr>
                <w:rFonts w:eastAsia="Times New Roman" w:cs="Times New Roman"/>
                <w:lang w:eastAsia="pl-PL"/>
              </w:rPr>
              <w:t>wytchnieniowa</w:t>
            </w:r>
            <w:proofErr w:type="spellEnd"/>
            <w:r w:rsidRPr="00A462B3">
              <w:rPr>
                <w:rFonts w:eastAsia="Times New Roman" w:cs="Times New Roman"/>
                <w:lang w:eastAsia="pl-PL"/>
              </w:rPr>
              <w:t>, grupy samopomocowe, wsparcie za pośrednictwem instytucji w zakresie zdiagnozowanych potrzeb opiekunów)</w:t>
            </w:r>
            <w:r w:rsidR="00586712" w:rsidRPr="00A462B3">
              <w:rPr>
                <w:rFonts w:eastAsia="Times New Roman" w:cs="Times New Roman"/>
                <w:lang w:eastAsia="pl-PL"/>
              </w:rPr>
              <w:t xml:space="preserve"> działania profilaktyczne mające na </w:t>
            </w:r>
            <w:proofErr w:type="spellStart"/>
            <w:r w:rsidR="00586712" w:rsidRPr="00A462B3">
              <w:rPr>
                <w:rFonts w:eastAsia="Times New Roman" w:cs="Times New Roman"/>
                <w:lang w:eastAsia="pl-PL"/>
              </w:rPr>
              <w:t>cely</w:t>
            </w:r>
            <w:proofErr w:type="spellEnd"/>
            <w:r w:rsidR="00586712" w:rsidRPr="00A462B3">
              <w:rPr>
                <w:rFonts w:eastAsia="Times New Roman" w:cs="Times New Roman"/>
                <w:lang w:eastAsia="pl-PL"/>
              </w:rPr>
              <w:t xml:space="preserve"> utrzymanie dobrostanu psychicznego i fizycznego</w:t>
            </w:r>
          </w:p>
          <w:p w:rsidR="00586712" w:rsidRPr="00A462B3" w:rsidRDefault="00586712" w:rsidP="007463CC">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doradczo-informacyjno- edukacyjne  w ramach współpracy międzysektorowej dotyczące  opieki  nad osobami wymagającymi wsparcia  w  codziennym  funkcjonowaniu oraz ich otoczenia (szczególnie jednostki pomocy i </w:t>
            </w:r>
            <w:proofErr w:type="spellStart"/>
            <w:r w:rsidRPr="00A462B3">
              <w:rPr>
                <w:rFonts w:eastAsia="Times New Roman" w:cs="Times New Roman"/>
                <w:lang w:eastAsia="pl-PL"/>
              </w:rPr>
              <w:t>ntegracji</w:t>
            </w:r>
            <w:proofErr w:type="spellEnd"/>
            <w:r w:rsidRPr="00A462B3">
              <w:rPr>
                <w:rFonts w:eastAsia="Times New Roman" w:cs="Times New Roman"/>
                <w:lang w:eastAsia="pl-PL"/>
              </w:rPr>
              <w:t xml:space="preserve"> społecznej, jednostki ochrony zdrowia);</w:t>
            </w:r>
          </w:p>
          <w:p w:rsidR="00075E29" w:rsidRPr="00A462B3" w:rsidRDefault="00075E29" w:rsidP="0090005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Wsparcie pracodawców </w:t>
            </w:r>
            <w:proofErr w:type="spellStart"/>
            <w:r w:rsidRPr="00A462B3">
              <w:rPr>
                <w:rFonts w:eastAsia="Times New Roman" w:cs="Times New Roman"/>
                <w:lang w:eastAsia="pl-PL"/>
              </w:rPr>
              <w:t>zarudniających</w:t>
            </w:r>
            <w:proofErr w:type="spellEnd"/>
            <w:r w:rsidRPr="00A462B3">
              <w:rPr>
                <w:rFonts w:eastAsia="Times New Roman" w:cs="Times New Roman"/>
                <w:lang w:eastAsia="pl-PL"/>
              </w:rPr>
              <w:t xml:space="preserve"> osoby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Pr="00A462B3">
              <w:rPr>
                <w:rFonts w:eastAsia="Times New Roman" w:cs="Times New Roman"/>
                <w:lang w:eastAsia="pl-PL"/>
              </w:rPr>
              <w:t xml:space="preserve"> (np. w formule </w:t>
            </w:r>
            <w:r w:rsidR="00586712" w:rsidRPr="00A462B3">
              <w:rPr>
                <w:rFonts w:eastAsia="Times New Roman" w:cs="Times New Roman"/>
                <w:lang w:eastAsia="pl-PL"/>
              </w:rPr>
              <w:t xml:space="preserve">asystenta </w:t>
            </w:r>
            <w:r w:rsidRPr="00A462B3">
              <w:rPr>
                <w:rFonts w:eastAsia="Times New Roman" w:cs="Times New Roman"/>
                <w:lang w:eastAsia="pl-PL"/>
              </w:rPr>
              <w:t>pracodawcy</w:t>
            </w:r>
            <w:r w:rsidR="00586712" w:rsidRPr="00A462B3">
              <w:rPr>
                <w:rFonts w:eastAsia="Times New Roman" w:cs="Times New Roman"/>
                <w:lang w:eastAsia="pl-PL"/>
              </w:rPr>
              <w:t>/trenera pracy</w:t>
            </w:r>
            <w:r w:rsidRPr="00A462B3">
              <w:rPr>
                <w:rFonts w:eastAsia="Times New Roman" w:cs="Times New Roman"/>
                <w:lang w:eastAsia="pl-PL"/>
              </w:rPr>
              <w:t xml:space="preserve">) –  uzupełniająco do działań nakierowanych na wsparcie osób z zaburzeniami psychicznymi i/lub </w:t>
            </w:r>
            <w:r w:rsidR="004D7433" w:rsidRPr="00A462B3">
              <w:rPr>
                <w:rFonts w:eastAsia="Times New Roman" w:cs="Times New Roman"/>
                <w:lang w:eastAsia="pl-PL"/>
              </w:rPr>
              <w:t xml:space="preserve">z </w:t>
            </w:r>
            <w:r w:rsidRPr="00A462B3">
              <w:rPr>
                <w:rFonts w:eastAsia="Times New Roman" w:cs="Times New Roman"/>
                <w:lang w:eastAsia="pl-PL"/>
              </w:rPr>
              <w:t>niepełnospraw</w:t>
            </w:r>
            <w:r w:rsidR="004D7433" w:rsidRPr="00A462B3">
              <w:rPr>
                <w:rFonts w:eastAsia="Times New Roman" w:cs="Times New Roman"/>
                <w:lang w:eastAsia="pl-PL"/>
              </w:rPr>
              <w:t>nościami</w:t>
            </w:r>
            <w:r w:rsidR="007463CC" w:rsidRPr="00A462B3">
              <w:rPr>
                <w:rFonts w:eastAsia="Times New Roman" w:cs="Times New Roman"/>
                <w:lang w:eastAsia="pl-PL"/>
              </w:rPr>
              <w:t>;</w:t>
            </w:r>
          </w:p>
          <w:p w:rsidR="00F144CD" w:rsidRPr="00A462B3" w:rsidRDefault="00075E29"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Pomoc specjalistyczna dla rodzin, w których funkcjonują osoby z zaburzeniami psychicznymi i </w:t>
            </w:r>
            <w:r w:rsidR="004D7433" w:rsidRPr="00A462B3">
              <w:rPr>
                <w:rFonts w:eastAsia="Times New Roman" w:cs="Times New Roman"/>
                <w:lang w:eastAsia="pl-PL"/>
              </w:rPr>
              <w:t xml:space="preserve">z </w:t>
            </w:r>
            <w:r w:rsidRPr="00A462B3">
              <w:rPr>
                <w:rFonts w:eastAsia="Times New Roman" w:cs="Times New Roman"/>
                <w:lang w:eastAsia="pl-PL"/>
              </w:rPr>
              <w:t>niepełnosprawn</w:t>
            </w:r>
            <w:r w:rsidR="004D7433" w:rsidRPr="00A462B3">
              <w:rPr>
                <w:rFonts w:eastAsia="Times New Roman" w:cs="Times New Roman"/>
                <w:lang w:eastAsia="pl-PL"/>
              </w:rPr>
              <w:t>ościami</w:t>
            </w:r>
            <w:r w:rsidR="009E19B5" w:rsidRPr="00A462B3">
              <w:rPr>
                <w:rFonts w:eastAsia="Times New Roman" w:cs="Times New Roman"/>
                <w:lang w:eastAsia="pl-PL"/>
              </w:rPr>
              <w:t xml:space="preserve"> </w:t>
            </w:r>
            <w:r w:rsidRPr="00A462B3">
              <w:rPr>
                <w:rFonts w:eastAsia="Times New Roman" w:cs="Times New Roman"/>
                <w:lang w:eastAsia="pl-PL"/>
              </w:rPr>
              <w:t xml:space="preserve">(w tym pomoc psychologiczna i oferta diagnostyczno – terapeutyczna dla ww. </w:t>
            </w:r>
            <w:r w:rsidR="00CD6AF0" w:rsidRPr="00A462B3">
              <w:rPr>
                <w:rFonts w:eastAsia="Times New Roman" w:cs="Times New Roman"/>
                <w:lang w:eastAsia="pl-PL"/>
              </w:rPr>
              <w:t>członków rodzin</w:t>
            </w:r>
            <w:r w:rsidRPr="00A462B3">
              <w:rPr>
                <w:rFonts w:eastAsia="Times New Roman" w:cs="Times New Roman"/>
                <w:lang w:eastAsia="pl-PL"/>
              </w:rPr>
              <w:t>) - uzupełniająco do działań nakierowanych na wsparcie osób z zaburzeniami psychicznymi i/lub</w:t>
            </w:r>
            <w:r w:rsidR="004D7433" w:rsidRPr="00A462B3">
              <w:rPr>
                <w:rFonts w:eastAsia="Times New Roman" w:cs="Times New Roman"/>
                <w:lang w:eastAsia="pl-PL"/>
              </w:rPr>
              <w:t xml:space="preserve"> z</w:t>
            </w:r>
            <w:r w:rsidRPr="00A462B3">
              <w:rPr>
                <w:rFonts w:eastAsia="Times New Roman" w:cs="Times New Roman"/>
                <w:lang w:eastAsia="pl-PL"/>
              </w:rPr>
              <w:t xml:space="preserve"> niepełnosprawn</w:t>
            </w:r>
            <w:r w:rsidR="00D3619D" w:rsidRPr="00A462B3">
              <w:rPr>
                <w:rFonts w:eastAsia="Times New Roman" w:cs="Times New Roman"/>
                <w:lang w:eastAsia="pl-PL"/>
              </w:rPr>
              <w:t>ościami</w:t>
            </w:r>
          </w:p>
          <w:p w:rsidR="00F144CD" w:rsidRPr="00A462B3" w:rsidRDefault="00F144CD" w:rsidP="003D24C1">
            <w:pPr>
              <w:numPr>
                <w:ilvl w:val="0"/>
                <w:numId w:val="48"/>
              </w:numPr>
              <w:spacing w:before="60" w:after="60" w:line="240" w:lineRule="auto"/>
              <w:ind w:left="714" w:hanging="357"/>
              <w:rPr>
                <w:rFonts w:eastAsia="Times New Roman" w:cs="Times New Roman"/>
                <w:lang w:eastAsia="pl-PL"/>
              </w:rPr>
            </w:pPr>
            <w:r w:rsidRPr="00A462B3">
              <w:rPr>
                <w:rFonts w:eastAsia="Times New Roman" w:cs="Times New Roman"/>
                <w:lang w:eastAsia="pl-PL"/>
              </w:rPr>
              <w:t xml:space="preserve">Organizacja usług opiekuńczych przez jednostki samorządu terytorialnego np. w formule </w:t>
            </w:r>
            <w:proofErr w:type="spellStart"/>
            <w:r w:rsidRPr="00A462B3">
              <w:rPr>
                <w:rFonts w:eastAsia="Times New Roman" w:cs="Times New Roman"/>
                <w:lang w:eastAsia="pl-PL"/>
              </w:rPr>
              <w:t>regrantingu</w:t>
            </w:r>
            <w:proofErr w:type="spellEnd"/>
            <w:r w:rsidRPr="00A462B3">
              <w:rPr>
                <w:rFonts w:eastAsia="Times New Roman" w:cs="Times New Roman"/>
                <w:lang w:eastAsia="pl-PL"/>
              </w:rPr>
              <w:t>;</w:t>
            </w:r>
          </w:p>
          <w:p w:rsidR="009E19B5" w:rsidRPr="00A462B3" w:rsidRDefault="00F144CD" w:rsidP="003D24C1">
            <w:pPr>
              <w:numPr>
                <w:ilvl w:val="0"/>
                <w:numId w:val="48"/>
              </w:numPr>
              <w:spacing w:before="60" w:after="60" w:line="240" w:lineRule="auto"/>
              <w:ind w:left="714" w:hanging="357"/>
              <w:rPr>
                <w:rFonts w:eastAsia="Times New Roman" w:cs="Times New Roman"/>
                <w:lang w:eastAsia="pl-PL"/>
              </w:rPr>
            </w:pPr>
            <w:proofErr w:type="spellStart"/>
            <w:r w:rsidRPr="00A462B3">
              <w:rPr>
                <w:rFonts w:eastAsia="Times New Roman" w:cs="Times New Roman"/>
                <w:lang w:eastAsia="pl-PL"/>
              </w:rPr>
              <w:lastRenderedPageBreak/>
              <w:t>Zzakup</w:t>
            </w:r>
            <w:proofErr w:type="spellEnd"/>
            <w:r w:rsidRPr="00A462B3">
              <w:rPr>
                <w:rFonts w:eastAsia="Times New Roman" w:cs="Times New Roman"/>
                <w:lang w:eastAsia="pl-PL"/>
              </w:rPr>
              <w:t>, zabezpieczenie oraz dystrybucja środków ochrony osobistej w związku z COVID-19 oraz inne niezbędne działania związane z zapobieganiem i przeciwdziałaniem COVID-19.</w:t>
            </w:r>
          </w:p>
          <w:p w:rsidR="00F144CD" w:rsidRPr="003D24C1" w:rsidRDefault="00F144CD" w:rsidP="003D24C1">
            <w:pPr>
              <w:numPr>
                <w:ilvl w:val="0"/>
                <w:numId w:val="48"/>
              </w:numPr>
              <w:spacing w:before="60" w:after="60" w:line="240" w:lineRule="auto"/>
              <w:ind w:left="714" w:hanging="357"/>
              <w:rPr>
                <w:rFonts w:eastAsia="Times New Roman" w:cs="Times New Roman"/>
                <w:lang w:eastAsia="pl-PL"/>
              </w:rPr>
            </w:pPr>
          </w:p>
          <w:p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rsidR="009E19B5" w:rsidRPr="00300F17"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rsidR="009E19B5"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rsidR="00075E29" w:rsidRPr="00300F17" w:rsidRDefault="00075E29" w:rsidP="00075E29">
            <w:pPr>
              <w:spacing w:before="60" w:after="60" w:line="240" w:lineRule="auto"/>
              <w:ind w:left="720"/>
              <w:jc w:val="both"/>
              <w:rPr>
                <w:rFonts w:eastAsia="Times New Roman" w:cs="Times New Roman"/>
                <w:szCs w:val="22"/>
                <w:lang w:eastAsia="pl-PL"/>
              </w:rPr>
            </w:pPr>
          </w:p>
          <w:p w:rsidR="009E19B5" w:rsidRPr="00300F17"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rsidR="009E19B5" w:rsidRDefault="009E19B5" w:rsidP="00900051">
            <w:pPr>
              <w:numPr>
                <w:ilvl w:val="0"/>
                <w:numId w:val="48"/>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rsidR="009E19B5" w:rsidRDefault="009E19B5" w:rsidP="00900051">
            <w:pPr>
              <w:numPr>
                <w:ilvl w:val="0"/>
                <w:numId w:val="48"/>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111142">
              <w:rPr>
                <w:szCs w:val="22"/>
              </w:rPr>
              <w:t>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w:t>
            </w:r>
            <w:r w:rsidR="00750832" w:rsidRPr="00111142">
              <w:rPr>
                <w:szCs w:val="22"/>
              </w:rPr>
              <w:t>, typu specjalistyczno-terapeutycznego</w:t>
            </w:r>
            <w:r w:rsidR="00C42072" w:rsidRPr="00111142">
              <w:rPr>
                <w:szCs w:val="22"/>
              </w:rPr>
              <w:t xml:space="preserve"> lub</w:t>
            </w:r>
            <w:r w:rsidRPr="00111142">
              <w:rPr>
                <w:szCs w:val="22"/>
              </w:rPr>
              <w:t xml:space="preserve"> interwencyjnego  do 14 osób; </w:t>
            </w:r>
          </w:p>
          <w:p w:rsidR="009E19B5" w:rsidRPr="000C0E87" w:rsidRDefault="009E19B5" w:rsidP="00900051">
            <w:pPr>
              <w:numPr>
                <w:ilvl w:val="0"/>
                <w:numId w:val="48"/>
              </w:numPr>
              <w:spacing w:before="120" w:after="40" w:line="240" w:lineRule="auto"/>
              <w:ind w:left="714" w:hanging="357"/>
              <w:rPr>
                <w:rFonts w:eastAsia="Times New Roman" w:cs="Times New Roman"/>
                <w:lang w:eastAsia="pl-PL"/>
              </w:rPr>
            </w:pPr>
            <w:r w:rsidRPr="000D5CDC">
              <w:rPr>
                <w:rFonts w:eastAsia="Times New Roman" w:cs="Times New Roman"/>
                <w:lang w:eastAsia="pl-PL"/>
              </w:rPr>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rsidR="00E83654" w:rsidRDefault="00E83654" w:rsidP="006A5F87">
            <w:pPr>
              <w:numPr>
                <w:ilvl w:val="0"/>
                <w:numId w:val="224"/>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rsidR="00E83654" w:rsidRPr="00111142" w:rsidRDefault="00E83654" w:rsidP="006A5F87">
            <w:pPr>
              <w:pStyle w:val="Akapitzlist"/>
              <w:numPr>
                <w:ilvl w:val="0"/>
                <w:numId w:val="229"/>
              </w:numPr>
              <w:spacing w:before="120" w:after="0" w:line="360" w:lineRule="auto"/>
              <w:jc w:val="both"/>
              <w:rPr>
                <w:rFonts w:cs="Arial"/>
                <w:szCs w:val="20"/>
                <w:lang w:val="pl-PL" w:eastAsia="en-US"/>
              </w:rPr>
            </w:pPr>
            <w:r w:rsidRPr="00111142">
              <w:rPr>
                <w:rFonts w:cs="Arial"/>
                <w:szCs w:val="20"/>
                <w:lang w:val="pl-PL" w:eastAsia="en-US"/>
              </w:rPr>
              <w:t>mieszkanie wspomagane – koszty utworzenia, wyposażenia/doposażania, opłaty i usługi dostarczane do mieszkań, opłaty stałe utrzymania mieszkania (m.in. media), usługi (np. opiekuńcze, wspierające, doradcze, treningowe);</w:t>
            </w:r>
          </w:p>
          <w:p w:rsidR="00E83654" w:rsidRPr="00111142" w:rsidRDefault="00E83654" w:rsidP="006A5F87">
            <w:pPr>
              <w:pStyle w:val="Akapitzlist"/>
              <w:numPr>
                <w:ilvl w:val="0"/>
                <w:numId w:val="229"/>
              </w:numPr>
              <w:spacing w:before="120" w:after="0" w:line="360" w:lineRule="auto"/>
              <w:jc w:val="both"/>
              <w:rPr>
                <w:rFonts w:cs="Arial"/>
                <w:szCs w:val="20"/>
                <w:lang w:val="pl-PL" w:eastAsia="en-US"/>
              </w:rPr>
            </w:pPr>
            <w:r w:rsidRPr="00111142">
              <w:rPr>
                <w:rFonts w:cs="Arial"/>
                <w:szCs w:val="20"/>
                <w:lang w:val="pl-PL" w:eastAsia="en-US"/>
              </w:rPr>
              <w:t xml:space="preserve">pomoc pieniężna przeznaczona na </w:t>
            </w:r>
            <w:r w:rsidRPr="00111142">
              <w:rPr>
                <w:rFonts w:cs="Arial"/>
                <w:szCs w:val="20"/>
                <w:lang w:val="pl-PL" w:eastAsia="pl-PL"/>
              </w:rPr>
              <w:t>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E83654" w:rsidRPr="00111142" w:rsidRDefault="00E83654" w:rsidP="006A5F87">
            <w:pPr>
              <w:pStyle w:val="Akapitzlist"/>
              <w:numPr>
                <w:ilvl w:val="0"/>
                <w:numId w:val="229"/>
              </w:numPr>
              <w:spacing w:before="120" w:after="0" w:line="360" w:lineRule="auto"/>
              <w:jc w:val="both"/>
              <w:rPr>
                <w:rFonts w:cs="Arial"/>
                <w:szCs w:val="20"/>
                <w:lang w:val="pl-PL" w:eastAsia="en-US"/>
              </w:rPr>
            </w:pPr>
            <w:r w:rsidRPr="00111142">
              <w:rPr>
                <w:rFonts w:cs="Arial"/>
                <w:szCs w:val="20"/>
                <w:lang w:val="pl-PL" w:eastAsia="pl-PL"/>
              </w:rPr>
              <w:t xml:space="preserve">usługi aktywnej integracji o charakterze zawodowym w systemie edukacji </w:t>
            </w:r>
            <w:proofErr w:type="spellStart"/>
            <w:r w:rsidRPr="00111142">
              <w:rPr>
                <w:rFonts w:cs="Arial"/>
                <w:szCs w:val="20"/>
                <w:lang w:val="pl-PL" w:eastAsia="pl-PL"/>
              </w:rPr>
              <w:t>pozaformalnej</w:t>
            </w:r>
            <w:proofErr w:type="spellEnd"/>
            <w:r w:rsidRPr="00111142">
              <w:rPr>
                <w:rFonts w:cs="Arial"/>
                <w:szCs w:val="20"/>
                <w:lang w:val="pl-PL" w:eastAsia="pl-PL"/>
              </w:rPr>
              <w:t xml:space="preserve"> i nieformalnej;</w:t>
            </w:r>
          </w:p>
          <w:p w:rsidR="00E83654" w:rsidRPr="00111142" w:rsidRDefault="00E83654" w:rsidP="006A5F87">
            <w:pPr>
              <w:pStyle w:val="Akapitzlist"/>
              <w:numPr>
                <w:ilvl w:val="0"/>
                <w:numId w:val="229"/>
              </w:numPr>
              <w:spacing w:before="120" w:after="0" w:line="360" w:lineRule="auto"/>
              <w:jc w:val="both"/>
              <w:rPr>
                <w:rFonts w:cs="Arial"/>
                <w:szCs w:val="20"/>
                <w:lang w:val="pl-PL" w:eastAsia="en-US"/>
              </w:rPr>
            </w:pPr>
            <w:r w:rsidRPr="00111142">
              <w:rPr>
                <w:rFonts w:cs="Arial"/>
                <w:szCs w:val="20"/>
                <w:lang w:val="pl-PL" w:eastAsia="pl-PL"/>
              </w:rPr>
              <w:t>budowanie kompetencji społeczno - kulturowych w naturalnym otwartym środowisku (udział w wydarzeniach kulturalnych, sportowych, edukacyjnych w formie stacjonarnej lub wyjazdowej);</w:t>
            </w:r>
          </w:p>
          <w:p w:rsidR="00E83654" w:rsidRPr="00111142" w:rsidRDefault="00E83654" w:rsidP="006A5F87">
            <w:pPr>
              <w:pStyle w:val="Akapitzlist"/>
              <w:numPr>
                <w:ilvl w:val="0"/>
                <w:numId w:val="229"/>
              </w:numPr>
              <w:spacing w:before="120" w:after="0" w:line="360" w:lineRule="auto"/>
              <w:jc w:val="both"/>
              <w:rPr>
                <w:rFonts w:cs="Arial"/>
                <w:szCs w:val="20"/>
                <w:lang w:val="pl-PL" w:eastAsia="en-US"/>
              </w:rPr>
            </w:pPr>
            <w:r w:rsidRPr="00111142">
              <w:rPr>
                <w:rFonts w:cs="Arial"/>
                <w:szCs w:val="20"/>
                <w:lang w:val="pl-PL" w:eastAsia="pl-PL"/>
              </w:rPr>
              <w:lastRenderedPageBreak/>
              <w:t xml:space="preserve">kursy, szkolenia, </w:t>
            </w:r>
            <w:proofErr w:type="spellStart"/>
            <w:r w:rsidRPr="00111142">
              <w:rPr>
                <w:rFonts w:cs="Arial"/>
                <w:szCs w:val="20"/>
                <w:lang w:val="pl-PL" w:eastAsia="pl-PL"/>
              </w:rPr>
              <w:t>superwizje</w:t>
            </w:r>
            <w:proofErr w:type="spellEnd"/>
            <w:r w:rsidRPr="00111142">
              <w:rPr>
                <w:rFonts w:cs="Arial"/>
                <w:szCs w:val="20"/>
                <w:lang w:val="pl-PL" w:eastAsia="pl-PL"/>
              </w:rPr>
              <w:t>, konsultacje, trening facylitacji, mediacje, coaching dla trenerów i opiekunów dla osób usamodzielnianych.</w:t>
            </w:r>
          </w:p>
          <w:p w:rsidR="009E19B5" w:rsidRPr="00111142" w:rsidRDefault="009E19B5" w:rsidP="00900051">
            <w:pPr>
              <w:numPr>
                <w:ilvl w:val="0"/>
                <w:numId w:val="48"/>
              </w:numPr>
              <w:spacing w:before="120" w:after="40" w:line="240" w:lineRule="auto"/>
              <w:ind w:left="714" w:hanging="357"/>
              <w:jc w:val="both"/>
              <w:rPr>
                <w:szCs w:val="22"/>
              </w:rPr>
            </w:pPr>
            <w:r w:rsidRPr="00111142">
              <w:rPr>
                <w:szCs w:val="22"/>
              </w:rPr>
              <w:t>kształcenie kandydatów na rodziny zastępcze, na prowadzących rodzinne domy dziecka i na dyrektorów placówek opiekuńczo-wychowawczych typu rodzinnego (wraz z działaniami mającymi na celu pozyskanie nowych kandydatów</w:t>
            </w:r>
            <w:r w:rsidR="00E83654" w:rsidRPr="00111142">
              <w:rPr>
                <w:szCs w:val="22"/>
              </w:rPr>
              <w:t xml:space="preserve">) oraz doskonalenie osób sprawujących </w:t>
            </w:r>
            <w:r w:rsidR="0031065B" w:rsidRPr="00111142">
              <w:rPr>
                <w:szCs w:val="22"/>
              </w:rPr>
              <w:t xml:space="preserve">rodzinną </w:t>
            </w:r>
            <w:r w:rsidR="00E83654" w:rsidRPr="00111142">
              <w:rPr>
                <w:szCs w:val="22"/>
              </w:rPr>
              <w:t>pieczę zastępczą,</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w:t>
            </w:r>
            <w:proofErr w:type="spellStart"/>
            <w:r w:rsidR="00E83654" w:rsidRPr="00E83654">
              <w:rPr>
                <w:rFonts w:eastAsia="Times New Roman" w:cs="Times New Roman"/>
                <w:lang w:eastAsia="pl-PL"/>
              </w:rPr>
              <w:t>superwizja</w:t>
            </w:r>
            <w:proofErr w:type="spellEnd"/>
            <w:r w:rsidR="00E83654" w:rsidRPr="00E83654">
              <w:rPr>
                <w:rFonts w:eastAsia="Times New Roman" w:cs="Times New Roman"/>
                <w:lang w:eastAsia="pl-PL"/>
              </w:rPr>
              <w:t xml:space="preserve">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rsidR="009E19B5" w:rsidRPr="000D5CDC"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rsidR="009E19B5" w:rsidRPr="00A462B3"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poradnictwo prawne, w szczególności z obszaru prawa rodzinnego i opiekuńczego,</w:t>
            </w:r>
          </w:p>
          <w:p w:rsidR="009E19B5" w:rsidRDefault="009E19B5" w:rsidP="00900051">
            <w:pPr>
              <w:numPr>
                <w:ilvl w:val="0"/>
                <w:numId w:val="171"/>
              </w:numPr>
              <w:spacing w:before="120" w:after="40" w:line="240" w:lineRule="auto"/>
              <w:rPr>
                <w:rFonts w:eastAsia="Times New Roman" w:cs="Times New Roman"/>
                <w:lang w:eastAsia="pl-PL"/>
              </w:rPr>
            </w:pPr>
            <w:r w:rsidRPr="00A462B3">
              <w:rPr>
                <w:rFonts w:eastAsia="Times New Roman" w:cs="Times New Roman"/>
                <w:lang w:eastAsia="pl-PL"/>
              </w:rPr>
              <w:t>działania, które zmierzają do zażegnania problemów, których źródło tkwi w sposobie funkcjonowania rodziny oraz rodzaju więzi rodzinnych.</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 xml:space="preserve">Działania profilaktyczne związane z </w:t>
            </w:r>
            <w:proofErr w:type="spellStart"/>
            <w:r>
              <w:rPr>
                <w:rFonts w:eastAsia="Times New Roman" w:cs="Times New Roman"/>
                <w:lang w:eastAsia="pl-PL"/>
              </w:rPr>
              <w:t>przeciwdziłaniem</w:t>
            </w:r>
            <w:proofErr w:type="spellEnd"/>
            <w:r>
              <w:rPr>
                <w:rFonts w:eastAsia="Times New Roman" w:cs="Times New Roman"/>
                <w:lang w:eastAsia="pl-PL"/>
              </w:rPr>
              <w:t xml:space="preserve"> skutkom COVID-19 dla dzieci przebywających w pieczy zastępczej poprzez tworzenie miejsc kwarantanny.</w:t>
            </w:r>
          </w:p>
          <w:p w:rsidR="00F42B03" w:rsidRDefault="00F42B03" w:rsidP="00F42B03">
            <w:pPr>
              <w:numPr>
                <w:ilvl w:val="0"/>
                <w:numId w:val="171"/>
              </w:numPr>
              <w:spacing w:before="120" w:after="40" w:line="240" w:lineRule="auto"/>
              <w:rPr>
                <w:rFonts w:eastAsia="Times New Roman" w:cs="Times New Roman"/>
                <w:lang w:eastAsia="pl-PL"/>
              </w:rPr>
            </w:pPr>
            <w:r>
              <w:rPr>
                <w:rFonts w:eastAsia="Times New Roman" w:cs="Times New Roman"/>
                <w:lang w:eastAsia="pl-PL"/>
              </w:rPr>
              <w:t xml:space="preserve">Działania związane z </w:t>
            </w:r>
            <w:proofErr w:type="spellStart"/>
            <w:r>
              <w:rPr>
                <w:rFonts w:eastAsia="Times New Roman" w:cs="Times New Roman"/>
                <w:lang w:eastAsia="pl-PL"/>
              </w:rPr>
              <w:t>przeciwdziłaniem</w:t>
            </w:r>
            <w:proofErr w:type="spellEnd"/>
            <w:r>
              <w:rPr>
                <w:rFonts w:eastAsia="Times New Roman" w:cs="Times New Roman"/>
                <w:lang w:eastAsia="pl-PL"/>
              </w:rPr>
              <w:t xml:space="preserve"> skutków COVID-19 skierowane do osób przebywających w pieczy zastępczej.</w:t>
            </w:r>
          </w:p>
          <w:p w:rsidR="00F42B03" w:rsidRPr="00A462B3" w:rsidRDefault="00F42B03" w:rsidP="00F42B03">
            <w:pPr>
              <w:spacing w:before="120" w:after="40" w:line="240" w:lineRule="auto"/>
              <w:ind w:left="765"/>
              <w:rPr>
                <w:rFonts w:eastAsia="Times New Roman" w:cs="Times New Roman"/>
                <w:lang w:eastAsia="pl-PL"/>
              </w:rPr>
            </w:pPr>
          </w:p>
          <w:p w:rsidR="009E19B5" w:rsidRPr="00A462B3" w:rsidRDefault="009E19B5" w:rsidP="00900051">
            <w:pPr>
              <w:numPr>
                <w:ilvl w:val="0"/>
                <w:numId w:val="47"/>
              </w:numPr>
              <w:tabs>
                <w:tab w:val="left" w:pos="284"/>
              </w:tabs>
              <w:spacing w:before="120" w:after="40" w:line="240" w:lineRule="auto"/>
              <w:ind w:left="0" w:firstLine="0"/>
              <w:rPr>
                <w:rFonts w:eastAsia="Times New Roman"/>
                <w:lang w:eastAsia="pl-PL"/>
              </w:rPr>
            </w:pPr>
            <w:r w:rsidRPr="00A462B3">
              <w:rPr>
                <w:rFonts w:eastAsia="Times New Roman" w:cs="Times New Roman"/>
                <w:lang w:eastAsia="pl-PL"/>
              </w:rPr>
              <w:t>Wsparcie dla świadczenia i rozwoju usług w mieszkaniach chronionych i wspomaganych polegające na tworzeniu miejsc pobytu w nowo tworzonych lub istniejących w mieszkaniach chronionych lub wspomaganych dla osób lub rodzin zagrożonych ubóstwem lub wykluczeniem społecznym</w:t>
            </w:r>
            <w:r w:rsidR="00C20D05" w:rsidRPr="00A462B3">
              <w:rPr>
                <w:rFonts w:eastAsia="Times New Roman" w:cs="Times New Roman"/>
                <w:lang w:eastAsia="pl-PL"/>
              </w:rPr>
              <w:t xml:space="preserve"> (również związanych z </w:t>
            </w:r>
            <w:proofErr w:type="spellStart"/>
            <w:r w:rsidR="00C20D05" w:rsidRPr="00A462B3">
              <w:rPr>
                <w:rFonts w:eastAsia="Times New Roman" w:cs="Times New Roman"/>
                <w:lang w:eastAsia="pl-PL"/>
              </w:rPr>
              <w:t>przewidziałaniem</w:t>
            </w:r>
            <w:proofErr w:type="spellEnd"/>
            <w:r w:rsidR="00C20D05" w:rsidRPr="00A462B3">
              <w:rPr>
                <w:rFonts w:eastAsia="Times New Roman" w:cs="Times New Roman"/>
                <w:lang w:eastAsia="pl-PL"/>
              </w:rPr>
              <w:t xml:space="preserve"> i zwalczaniem skutków COVID-19)</w:t>
            </w:r>
            <w:r w:rsidRPr="00A462B3">
              <w:rPr>
                <w:rFonts w:eastAsia="Times New Roman" w:cs="Times New Roman"/>
                <w:lang w:eastAsia="pl-PL"/>
              </w:rPr>
              <w:t xml:space="preserve">. </w:t>
            </w:r>
            <w:r w:rsidRPr="00A462B3">
              <w:t>W przypadku mieszkań wspomaganych w formie mieszkań wspieranych możliwe jest tworzenie miejsc krótkookresowego pobytu.</w:t>
            </w:r>
            <w:r w:rsidRPr="00A462B3" w:rsidDel="00D04C09">
              <w:rPr>
                <w:rFonts w:eastAsia="Times New Roman" w:cs="Times New Roman"/>
                <w:lang w:eastAsia="pl-PL"/>
              </w:rPr>
              <w:t xml:space="preserve"> </w:t>
            </w:r>
            <w:r w:rsidRPr="00A462B3">
              <w:rPr>
                <w:rFonts w:eastAsia="Times New Roman"/>
                <w:lang w:eastAsia="pl-PL"/>
              </w:rPr>
              <w:t>W mieszkaniach chronionych i mieszkaniach wspomaganych w ramach wsparcia zapewnia się m.in.:</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usługi wspierające pobyt osoby w mieszkaniu, w tym usługi opiekuńcze, usługi asystenckie;</w:t>
            </w:r>
          </w:p>
          <w:p w:rsidR="009E19B5" w:rsidRPr="00A462B3" w:rsidRDefault="009E19B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usługi wspierające aktywność osoby w mieszkaniu, w tym trening samodzielności, praca socjalna, poradnictwo specjalistyczne, integracja osoby ze społecznością lokalną</w:t>
            </w:r>
            <w:r w:rsidR="00C20D05" w:rsidRPr="00A462B3">
              <w:rPr>
                <w:rFonts w:eastAsia="Times New Roman" w:cs="Times New Roman"/>
                <w:lang w:eastAsia="pl-PL"/>
              </w:rPr>
              <w:t>;</w:t>
            </w:r>
          </w:p>
          <w:p w:rsidR="00C20D05" w:rsidRPr="00A462B3" w:rsidRDefault="00C20D05" w:rsidP="006A5F87">
            <w:pPr>
              <w:numPr>
                <w:ilvl w:val="0"/>
                <w:numId w:val="223"/>
              </w:numPr>
              <w:tabs>
                <w:tab w:val="left" w:pos="284"/>
              </w:tabs>
              <w:spacing w:before="120" w:after="40" w:line="240" w:lineRule="auto"/>
              <w:jc w:val="both"/>
              <w:rPr>
                <w:rFonts w:eastAsia="Times New Roman" w:cs="Times New Roman"/>
                <w:color w:val="000000"/>
                <w:lang w:eastAsia="pl-PL"/>
              </w:rPr>
            </w:pPr>
            <w:r w:rsidRPr="00A462B3">
              <w:rPr>
                <w:rFonts w:eastAsia="Times New Roman" w:cs="Times New Roman"/>
                <w:lang w:eastAsia="pl-PL"/>
              </w:rPr>
              <w:t>wykorzystanie mieszkań chronionych i wspomaganych w celu zapobiegania i minimalizowania skutków COVID-19.</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4. Wsparcie w zakresie wczesnej interwencji kryzysowej</w:t>
            </w:r>
            <w:r w:rsidR="00C20D05" w:rsidRPr="00A462B3">
              <w:rPr>
                <w:rFonts w:eastAsia="Times New Roman" w:cs="Times New Roman"/>
                <w:lang w:eastAsia="pl-PL"/>
              </w:rPr>
              <w:t>, również związanych z przeciwdziałaniem i zwalczaniem skutków COVID-19</w:t>
            </w:r>
            <w:r w:rsidRPr="00A462B3">
              <w:rPr>
                <w:rFonts w:eastAsia="Times New Roman" w:cs="Times New Roman"/>
                <w:lang w:eastAsia="pl-PL"/>
              </w:rPr>
              <w:t>, w tym:</w:t>
            </w:r>
          </w:p>
          <w:p w:rsidR="0036294D" w:rsidRPr="00A462B3" w:rsidRDefault="0036294D" w:rsidP="0036294D">
            <w:p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 utworzenie rozległej sieci szybkich kontaktów i działań międzyinstytucjonalnych na rzecz osób, które znalazły się w nagłych sytuacjach kryzysowych </w:t>
            </w:r>
            <w:r w:rsidR="00C20D05" w:rsidRPr="00A462B3">
              <w:rPr>
                <w:rFonts w:eastAsia="Times New Roman" w:cs="Times New Roman"/>
                <w:lang w:eastAsia="pl-PL"/>
              </w:rPr>
              <w:t xml:space="preserve">(w tym z uwagi na COVID-19) </w:t>
            </w:r>
            <w:r w:rsidRPr="00A462B3">
              <w:rPr>
                <w:rFonts w:eastAsia="Times New Roman" w:cs="Times New Roman"/>
                <w:lang w:eastAsia="pl-PL"/>
              </w:rPr>
              <w:t>m.in. poprzez:</w:t>
            </w:r>
          </w:p>
          <w:p w:rsidR="0036294D" w:rsidRPr="00A462B3"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t xml:space="preserve">sieciowanie służb z różnych dziedzin (m.in. społecznej, medycznej, psychologicznej, prawnej), </w:t>
            </w:r>
          </w:p>
          <w:p w:rsidR="0036294D" w:rsidRDefault="0036294D" w:rsidP="000C19A0">
            <w:pPr>
              <w:numPr>
                <w:ilvl w:val="0"/>
                <w:numId w:val="270"/>
              </w:numPr>
              <w:tabs>
                <w:tab w:val="left" w:pos="284"/>
              </w:tabs>
              <w:spacing w:before="120" w:after="40" w:line="240" w:lineRule="auto"/>
              <w:jc w:val="both"/>
              <w:rPr>
                <w:rFonts w:eastAsia="Times New Roman" w:cs="Times New Roman"/>
                <w:lang w:eastAsia="pl-PL"/>
              </w:rPr>
            </w:pPr>
            <w:r w:rsidRPr="00A462B3">
              <w:rPr>
                <w:rFonts w:eastAsia="Times New Roman" w:cs="Times New Roman"/>
                <w:lang w:eastAsia="pl-PL"/>
              </w:rPr>
              <w:lastRenderedPageBreak/>
              <w:t>wypracowanie zintegrowanego systemu powiadamiania i reagowania</w:t>
            </w:r>
            <w:r w:rsidRPr="003F2ECC">
              <w:rPr>
                <w:rFonts w:eastAsia="Times New Roman" w:cs="Times New Roman"/>
                <w:lang w:eastAsia="pl-PL"/>
              </w:rPr>
              <w:t xml:space="preserve"> w sytuacjach kryzysowych, </w:t>
            </w:r>
          </w:p>
          <w:p w:rsidR="00586712" w:rsidRPr="000926D0" w:rsidRDefault="00586712" w:rsidP="000C19A0">
            <w:pPr>
              <w:numPr>
                <w:ilvl w:val="0"/>
                <w:numId w:val="270"/>
              </w:numPr>
              <w:tabs>
                <w:tab w:val="left" w:pos="284"/>
              </w:tabs>
              <w:spacing w:before="120" w:after="40" w:line="240" w:lineRule="auto"/>
              <w:jc w:val="both"/>
              <w:rPr>
                <w:rFonts w:eastAsia="Times New Roman" w:cs="Times New Roman"/>
                <w:lang w:eastAsia="pl-PL"/>
              </w:rPr>
            </w:pPr>
            <w:r w:rsidRPr="003F2ECC">
              <w:rPr>
                <w:rFonts w:eastAsia="Times New Roman" w:cs="Times New Roman"/>
                <w:lang w:eastAsia="pl-PL"/>
              </w:rPr>
              <w:t>organizację miejsc wsparcia środowiskowego dla osób</w:t>
            </w:r>
            <w:r w:rsidRPr="000926D0">
              <w:rPr>
                <w:rFonts w:eastAsia="Times New Roman" w:cs="Times New Roman"/>
                <w:lang w:eastAsia="pl-PL"/>
              </w:rPr>
              <w:t>/rodzin w i po przebytym kryzysie psychicznym,</w:t>
            </w:r>
          </w:p>
          <w:p w:rsidR="004D099A" w:rsidRDefault="00586712" w:rsidP="004D099A">
            <w:pPr>
              <w:numPr>
                <w:ilvl w:val="0"/>
                <w:numId w:val="270"/>
              </w:numPr>
              <w:tabs>
                <w:tab w:val="left" w:pos="284"/>
              </w:tabs>
              <w:spacing w:before="120" w:after="40" w:line="240" w:lineRule="auto"/>
              <w:jc w:val="both"/>
              <w:rPr>
                <w:rFonts w:eastAsia="Times New Roman" w:cs="Times New Roman"/>
                <w:color w:val="000000"/>
                <w:lang w:eastAsia="pl-PL"/>
              </w:rPr>
            </w:pPr>
            <w:r w:rsidRPr="000926D0">
              <w:rPr>
                <w:rFonts w:eastAsia="Times New Roman" w:cs="Times New Roman"/>
                <w:lang w:eastAsia="pl-PL"/>
              </w:rPr>
              <w:t>organizację działań edukacyjnych i profilaktycznych skierowanych zarówno do przedstawicieli służb zaufania publicznego, jak i do środowiska lokalnego.</w:t>
            </w:r>
          </w:p>
          <w:p w:rsidR="000340AE" w:rsidRPr="000340AE" w:rsidRDefault="000340AE" w:rsidP="000340AE">
            <w:pPr>
              <w:pStyle w:val="Akapitzlist"/>
              <w:rPr>
                <w:rFonts w:eastAsia="Times New Roman"/>
                <w:color w:val="000000"/>
                <w:lang w:eastAsia="pl-PL"/>
              </w:rPr>
            </w:pPr>
            <w:r w:rsidRPr="000340AE">
              <w:t>Walka z wykluczeniem transportowym poprzez realizację projektu pilotażowego „Transport na życzenie” zakładającego finansowanie wydatków związanych ze świadczeniem usług transportowych  w zakresie</w:t>
            </w:r>
            <w:r w:rsidR="00794619" w:rsidRPr="00794619">
              <w:t xml:space="preserve"> </w:t>
            </w:r>
          </w:p>
          <w:p w:rsidR="004D0239" w:rsidRPr="004D0239" w:rsidRDefault="004D0239" w:rsidP="004D0239">
            <w:pPr>
              <w:pStyle w:val="Akapitzlist"/>
              <w:numPr>
                <w:ilvl w:val="0"/>
                <w:numId w:val="0"/>
              </w:numPr>
              <w:ind w:left="717"/>
              <w:rPr>
                <w:rFonts w:eastAsia="Times New Roman"/>
                <w:color w:val="000000"/>
                <w:lang w:eastAsia="pl-PL"/>
              </w:rPr>
            </w:pPr>
            <w:r w:rsidRPr="004D0239">
              <w:rPr>
                <w:rFonts w:eastAsia="Times New Roman"/>
                <w:color w:val="000000"/>
                <w:lang w:eastAsia="pl-PL"/>
              </w:rPr>
              <w:t>a)         wydatków związanych z wyłonieniem operatora oraz dostarczaniem usługi transportu na życzenie (w szczególności koszty przejazdów, koszty związane z postępowaniem przetargowym dotyczące wyłonienia operatora, w tym koszty doradztwa prawnego);</w:t>
            </w:r>
          </w:p>
          <w:p w:rsidR="008517D7" w:rsidRDefault="004D0239">
            <w:pPr>
              <w:pStyle w:val="Akapitzlist"/>
              <w:numPr>
                <w:ilvl w:val="0"/>
                <w:numId w:val="0"/>
              </w:numPr>
              <w:ind w:left="717"/>
              <w:rPr>
                <w:color w:val="000000"/>
              </w:rPr>
            </w:pPr>
            <w:r w:rsidRPr="004D0239">
              <w:rPr>
                <w:rFonts w:eastAsia="Times New Roman"/>
                <w:color w:val="000000"/>
                <w:lang w:eastAsia="pl-PL"/>
              </w:rPr>
              <w:t xml:space="preserve">b)         wydatki związane z uruchomieniem dyspozytorni (w szczególności zakup lub leasing sprzętu komputerowego, oprogramowania, </w:t>
            </w:r>
            <w:proofErr w:type="spellStart"/>
            <w:r w:rsidRPr="004D0239">
              <w:rPr>
                <w:rFonts w:eastAsia="Times New Roman"/>
                <w:color w:val="000000"/>
                <w:lang w:eastAsia="pl-PL"/>
              </w:rPr>
              <w:t>gps</w:t>
            </w:r>
            <w:proofErr w:type="spellEnd"/>
            <w:r w:rsidRPr="004D0239">
              <w:rPr>
                <w:rFonts w:eastAsia="Times New Roman"/>
                <w:color w:val="000000"/>
                <w:lang w:eastAsia="pl-PL"/>
              </w:rPr>
              <w:t>, remont/adaptacja  pomieszczenia przeznaczonego na dyspozytornię, koszty zatrudnienia dyspozytora oraz wyposażenia jego stanowiska pracy).</w:t>
            </w:r>
          </w:p>
        </w:tc>
      </w:tr>
      <w:tr w:rsidR="009E19B5" w:rsidRPr="00111142" w:rsidTr="00C21A02">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D24C1" w:rsidRDefault="003D24C1" w:rsidP="003D24C1">
            <w:pPr>
              <w:spacing w:before="60" w:after="60" w:line="240" w:lineRule="auto"/>
              <w:rPr>
                <w:rFonts w:eastAsia="Times New Roman" w:cs="Times New Roman"/>
                <w:lang w:eastAsia="pl-PL"/>
              </w:rPr>
            </w:pPr>
            <w:r>
              <w:rPr>
                <w:rFonts w:eastAsia="Times New Roman" w:cs="Times New Roman"/>
                <w:lang w:eastAsia="pl-PL"/>
              </w:rPr>
              <w:t>Typ projektu 1,2,3 – tryb konkursowy:</w:t>
            </w:r>
          </w:p>
          <w:p w:rsidR="009E19B5" w:rsidRDefault="009E19B5" w:rsidP="003D24C1">
            <w:pPr>
              <w:numPr>
                <w:ilvl w:val="1"/>
                <w:numId w:val="16"/>
              </w:numPr>
              <w:spacing w:before="60" w:after="60" w:line="240" w:lineRule="auto"/>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p w:rsidR="0036294D" w:rsidRDefault="0036294D" w:rsidP="0036294D">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1, 3 i 4 -  tryb pozakonkursowy:</w:t>
            </w:r>
          </w:p>
          <w:p w:rsidR="003D24C1" w:rsidRDefault="0036294D" w:rsidP="0036294D">
            <w:pPr>
              <w:spacing w:before="60" w:after="60" w:line="240" w:lineRule="auto"/>
              <w:ind w:left="357"/>
              <w:rPr>
                <w:rFonts w:eastAsia="Times New Roman" w:cs="Times New Roman"/>
                <w:color w:val="000000"/>
                <w:lang w:eastAsia="pl-PL"/>
              </w:rPr>
            </w:pPr>
            <w:r>
              <w:rPr>
                <w:rFonts w:eastAsia="Times New Roman" w:cs="Times New Roman"/>
                <w:color w:val="000000"/>
                <w:lang w:eastAsia="pl-PL"/>
              </w:rPr>
              <w:t xml:space="preserve">- </w:t>
            </w:r>
            <w:r w:rsidR="00054561">
              <w:rPr>
                <w:rFonts w:eastAsia="Times New Roman" w:cs="Times New Roman"/>
                <w:color w:val="000000"/>
                <w:lang w:eastAsia="pl-PL"/>
              </w:rPr>
              <w:t xml:space="preserve">Województwo Zachodniopomorskie - </w:t>
            </w:r>
            <w:r>
              <w:rPr>
                <w:rFonts w:eastAsia="Times New Roman" w:cs="Times New Roman"/>
                <w:color w:val="000000"/>
                <w:lang w:eastAsia="pl-PL"/>
              </w:rPr>
              <w:t>Regionalny Ośrodek Polityki Społecznej</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Typ projektów 5 - tryb pozakonkursowy:</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Kamieński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Łobeski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Drawski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Powiat Świdwiński</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Golczewo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Węgorzyno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Międzyzdroje</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Wolin</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lastRenderedPageBreak/>
              <w:t>- Gmina Wierzchowo</w:t>
            </w:r>
          </w:p>
          <w:p w:rsidR="004D099A" w:rsidRDefault="004D099A" w:rsidP="004D099A">
            <w:pPr>
              <w:spacing w:before="60" w:after="60" w:line="240" w:lineRule="auto"/>
              <w:rPr>
                <w:rFonts w:eastAsia="Times New Roman" w:cs="Times New Roman"/>
                <w:color w:val="000000"/>
                <w:lang w:eastAsia="pl-PL"/>
              </w:rPr>
            </w:pPr>
            <w:r>
              <w:rPr>
                <w:rFonts w:eastAsia="Times New Roman" w:cs="Times New Roman"/>
                <w:color w:val="000000"/>
                <w:lang w:eastAsia="pl-PL"/>
              </w:rPr>
              <w:t>- Gmina Sławoborze</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t>
            </w:r>
            <w:r w:rsidR="003D24C1">
              <w:rPr>
                <w:rFonts w:eastAsia="Times New Roman" w:cs="Times New Roman"/>
                <w:lang w:eastAsia="pl-PL"/>
              </w:rPr>
              <w:t xml:space="preserve">i osoby </w:t>
            </w:r>
            <w:r w:rsidRPr="008E2455">
              <w:rPr>
                <w:rFonts w:eastAsia="Times New Roman" w:cs="Times New Roman"/>
                <w:lang w:eastAsia="pl-PL"/>
              </w:rPr>
              <w:t xml:space="preserve">w zakresie systemu wspierania rodziny, osoby sprawujące pieczę zastępczą, kandydaci na rodziny wspierające, zastępcze, </w:t>
            </w:r>
          </w:p>
          <w:p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w:t>
            </w:r>
            <w:r w:rsidR="004D7433">
              <w:rPr>
                <w:rFonts w:eastAsia="Times New Roman" w:cs="Times New Roman"/>
                <w:lang w:eastAsia="pl-PL"/>
              </w:rPr>
              <w:t xml:space="preserve"> potrzebujących wsparcia w codziennym funkcjonowaniu</w:t>
            </w:r>
            <w:r w:rsidRPr="008E2455">
              <w:rPr>
                <w:rFonts w:eastAsia="Times New Roman" w:cs="Times New Roman"/>
                <w:lang w:eastAsia="pl-PL"/>
              </w:rPr>
              <w:t>,</w:t>
            </w:r>
          </w:p>
          <w:p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w:t>
            </w:r>
            <w:r w:rsidRPr="00A462B3">
              <w:rPr>
                <w:rFonts w:eastAsia="Times New Roman" w:cs="Times New Roman"/>
                <w:lang w:eastAsia="pl-PL"/>
              </w:rPr>
              <w:t>opuszczające pieczę zastępczą,</w:t>
            </w:r>
          </w:p>
          <w:p w:rsidR="00075E29" w:rsidRPr="00A462B3" w:rsidRDefault="00075E29" w:rsidP="00C21A0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rsidR="00FB54B2" w:rsidRPr="00A462B3" w:rsidRDefault="003D24C1" w:rsidP="003D24C1">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w:t>
            </w:r>
            <w:r w:rsidR="00586712" w:rsidRPr="00A462B3">
              <w:rPr>
                <w:rFonts w:eastAsia="Times New Roman" w:cs="Times New Roman"/>
                <w:lang w:eastAsia="pl-PL"/>
              </w:rPr>
              <w:t>o</w:t>
            </w:r>
            <w:r w:rsidRPr="00A462B3">
              <w:rPr>
                <w:rFonts w:eastAsia="Times New Roman" w:cs="Times New Roman"/>
                <w:lang w:eastAsia="pl-PL"/>
              </w:rPr>
              <w:t>by potrzebujące wsparcia w codziennym funkcjonowaniu</w:t>
            </w:r>
          </w:p>
          <w:p w:rsidR="000926D0" w:rsidRPr="00A462B3" w:rsidRDefault="00FB54B2"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-osoby i/lub rodziny przeżywające kryzys psychiczny lub po przebytym kryzysie</w:t>
            </w:r>
          </w:p>
          <w:p w:rsidR="00FB54B2" w:rsidRPr="00A462B3" w:rsidRDefault="000926D0"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osoby zagrożone lub dotknięte skutkami COVID-19</w:t>
            </w:r>
            <w:r w:rsidR="00C20D05" w:rsidRPr="00A462B3">
              <w:rPr>
                <w:rFonts w:eastAsia="Times New Roman" w:cs="Times New Roman"/>
                <w:lang w:eastAsia="pl-PL"/>
              </w:rPr>
              <w:t>;</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jednostki samorządu terytorialnego (szczególności w zakresie przeciwdziałania i zwalczania COVID-19);</w:t>
            </w:r>
          </w:p>
          <w:p w:rsidR="00C20D05" w:rsidRPr="00A462B3" w:rsidRDefault="00C20D05" w:rsidP="00FB54B2">
            <w:pPr>
              <w:autoSpaceDE w:val="0"/>
              <w:autoSpaceDN w:val="0"/>
              <w:adjustRightInd w:val="0"/>
              <w:spacing w:before="120" w:after="120" w:line="240" w:lineRule="auto"/>
              <w:jc w:val="both"/>
              <w:rPr>
                <w:rFonts w:eastAsia="Times New Roman" w:cs="Times New Roman"/>
                <w:lang w:eastAsia="pl-PL"/>
              </w:rPr>
            </w:pPr>
            <w:r w:rsidRPr="00A462B3">
              <w:rPr>
                <w:rFonts w:eastAsia="Times New Roman" w:cs="Times New Roman"/>
                <w:lang w:eastAsia="pl-PL"/>
              </w:rPr>
              <w:t>- wolontariusze, opiekunowie sąsiedzcy, NGO, podmioty społeczne, jednostki opieki społecznej  oraz inne osoby lub podmioty związane z działaniami w zakresie przeciwdziałania i zwalczania COVID-19)</w:t>
            </w:r>
            <w:r w:rsidR="004D099A">
              <w:rPr>
                <w:rFonts w:eastAsia="Times New Roman" w:cs="Times New Roman"/>
                <w:lang w:eastAsia="pl-PL"/>
              </w:rPr>
              <w:t>;</w:t>
            </w:r>
          </w:p>
          <w:p w:rsidR="003D24C1" w:rsidRDefault="004D099A" w:rsidP="003D24C1">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osoby pochodzące z obszarów wiejskich, doświadczające wykluczenia transportowego;</w:t>
            </w:r>
          </w:p>
          <w:p w:rsidR="004D099A" w:rsidRPr="00795BFD" w:rsidRDefault="004D099A" w:rsidP="003D24C1">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w:t>
            </w:r>
            <w:r>
              <w:rPr>
                <w:rFonts w:eastAsia="Times New Roman" w:cs="Times New Roman"/>
                <w:color w:val="000000"/>
                <w:lang w:eastAsia="pl-PL"/>
              </w:rPr>
              <w:t>osoby z innych grup w niekorzystnej sytuacji społecznej, doświadczające wykluczenia transportowego.</w:t>
            </w:r>
          </w:p>
          <w:p w:rsidR="003D24C1" w:rsidRPr="00795BFD" w:rsidRDefault="003D24C1" w:rsidP="00C21A02">
            <w:pPr>
              <w:autoSpaceDE w:val="0"/>
              <w:autoSpaceDN w:val="0"/>
              <w:adjustRightInd w:val="0"/>
              <w:spacing w:before="120" w:after="120" w:line="240" w:lineRule="auto"/>
              <w:jc w:val="both"/>
              <w:rPr>
                <w:rFonts w:eastAsia="Times New Roman" w:cs="Times New Roman"/>
                <w:lang w:eastAsia="pl-PL"/>
              </w:rPr>
            </w:pPr>
          </w:p>
          <w:p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w:t>
            </w:r>
            <w:r w:rsidRPr="00795BFD">
              <w:rPr>
                <w:rFonts w:eastAsia="Times New Roman" w:cs="Times New Roman"/>
                <w:i/>
                <w:lang w:eastAsia="pl-PL"/>
              </w:rPr>
              <w:lastRenderedPageBreak/>
              <w:t>obszarze włączenia społecznego i zwalczania ubóstwa z wykorzystaniem środków EFS i EFRR na lata 2014-2020</w:t>
            </w:r>
            <w:r w:rsidRPr="00111142">
              <w:t>.</w:t>
            </w:r>
            <w:r w:rsidRPr="00795BFD">
              <w:rPr>
                <w:rFonts w:eastAsia="Times New Roman" w:cs="Times New Roman"/>
                <w:i/>
                <w:lang w:eastAsia="pl-PL"/>
              </w:rPr>
              <w:t xml:space="preserve"> </w:t>
            </w:r>
          </w:p>
          <w:p w:rsidR="009E19B5" w:rsidRPr="00111142"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111142">
              <w:rPr>
                <w:szCs w:val="22"/>
              </w:rPr>
              <w:t>, w tym osoby z niepełnosprawnością intelektualną i osoby z całościowymi zaburzeniami rozwojowymi.</w:t>
            </w:r>
          </w:p>
          <w:p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t>Preferowane do objęcia wsparciem EFS są osoby korzystające z PO PŻ.</w:t>
            </w:r>
            <w:r>
              <w:rPr>
                <w:rFonts w:eastAsia="Times New Roman" w:cs="Times New Roman"/>
                <w:lang w:eastAsia="pl-PL"/>
              </w:rPr>
              <w:t xml:space="preserve"> </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111142" w:rsidTr="00C21A02">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E46543" w:rsidRDefault="009E19B5" w:rsidP="00C21A02">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9E19B5" w:rsidRPr="00111142" w:rsidTr="00C21A02">
        <w:trPr>
          <w:trHeight w:val="255"/>
        </w:trPr>
        <w:tc>
          <w:tcPr>
            <w:tcW w:w="851" w:type="dxa"/>
            <w:vMerge/>
            <w:tcBorders>
              <w:top w:val="nil"/>
              <w:left w:val="nil"/>
              <w:bottom w:val="nil"/>
              <w:right w:val="nil"/>
            </w:tcBorders>
            <w:hideMark/>
          </w:tcPr>
          <w:p w:rsidR="009E19B5" w:rsidRPr="00E46543"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E46543" w:rsidRDefault="00483535" w:rsidP="00B542C1">
            <w:pPr>
              <w:spacing w:before="120" w:after="40" w:line="240" w:lineRule="auto"/>
              <w:rPr>
                <w:rFonts w:eastAsia="Times New Roman" w:cs="Times New Roman"/>
                <w:color w:val="000000"/>
                <w:lang w:eastAsia="pl-PL"/>
              </w:rPr>
            </w:pPr>
            <w:r w:rsidRPr="00E90D8D">
              <w:rPr>
                <w:rFonts w:eastAsia="Times New Roman" w:cs="Times New Roman"/>
                <w:lang w:eastAsia="pl-PL"/>
              </w:rPr>
              <w:t xml:space="preserve"> </w:t>
            </w:r>
            <w:r w:rsidR="00F25D0B">
              <w:rPr>
                <w:rFonts w:eastAsia="Times New Roman" w:cs="Times New Roman"/>
                <w:lang w:eastAsia="pl-PL"/>
              </w:rPr>
              <w:t xml:space="preserve">49 680 000 </w:t>
            </w:r>
            <w:r w:rsidR="00D01BB2" w:rsidRPr="00E90D8D">
              <w:rPr>
                <w:rFonts w:eastAsia="Times New Roman" w:cs="Times New Roman"/>
                <w:lang w:eastAsia="pl-PL"/>
              </w:rPr>
              <w:t>EUR</w:t>
            </w:r>
          </w:p>
        </w:tc>
      </w:tr>
      <w:tr w:rsidR="009E19B5" w:rsidRPr="00111142" w:rsidTr="00C21A02">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u w:val="single"/>
              </w:rPr>
              <w:t>Program Operacyjny Pomoc Żywnościowa</w:t>
            </w:r>
            <w:r w:rsidRPr="00111142">
              <w:rPr>
                <w:rFonts w:cs="Times New Roman"/>
              </w:rPr>
              <w:t>:</w:t>
            </w:r>
          </w:p>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111142"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354DA3"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w:t>
            </w:r>
            <w:r>
              <w:rPr>
                <w:rFonts w:eastAsia="Times New Roman" w:cs="Times New Roman"/>
                <w:lang w:eastAsia="pl-PL"/>
              </w:rPr>
              <w:t xml:space="preserve">yp projektów 1,2,3: </w:t>
            </w:r>
            <w:r w:rsidR="009E19B5" w:rsidRPr="000D5CDC">
              <w:rPr>
                <w:rFonts w:eastAsia="Times New Roman" w:cs="Times New Roman"/>
                <w:lang w:eastAsia="pl-PL"/>
              </w:rPr>
              <w:t>Tryb konkursowy</w:t>
            </w:r>
          </w:p>
          <w:p w:rsidR="009E19B5" w:rsidRDefault="009E19B5" w:rsidP="00C21A02">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r>
              <w:rPr>
                <w:rFonts w:eastAsia="Times New Roman" w:cs="Times New Roman"/>
                <w:color w:val="000000"/>
                <w:lang w:eastAsia="pl-PL"/>
              </w:rPr>
              <w:t xml:space="preserve"> </w:t>
            </w:r>
          </w:p>
          <w:p w:rsidR="0036294D" w:rsidRPr="00F94705" w:rsidRDefault="0036294D" w:rsidP="0036294D">
            <w:pPr>
              <w:spacing w:before="60" w:after="60" w:line="240" w:lineRule="auto"/>
              <w:rPr>
                <w:rFonts w:eastAsia="Times New Roman" w:cs="Times New Roman"/>
                <w:lang w:eastAsia="pl-PL"/>
              </w:rPr>
            </w:pPr>
            <w:r>
              <w:rPr>
                <w:rFonts w:eastAsia="Times New Roman" w:cs="Times New Roman"/>
                <w:lang w:eastAsia="pl-PL"/>
              </w:rPr>
              <w:t>Typ projektów: 1, 3</w:t>
            </w:r>
            <w:r w:rsidR="007608C5">
              <w:rPr>
                <w:rFonts w:eastAsia="Times New Roman" w:cs="Times New Roman"/>
                <w:lang w:eastAsia="pl-PL"/>
              </w:rPr>
              <w:t>,</w:t>
            </w:r>
            <w:r>
              <w:rPr>
                <w:rFonts w:eastAsia="Times New Roman" w:cs="Times New Roman"/>
                <w:lang w:eastAsia="pl-PL"/>
              </w:rPr>
              <w:t xml:space="preserve"> 4</w:t>
            </w:r>
            <w:r w:rsidR="007608C5">
              <w:rPr>
                <w:rFonts w:eastAsia="Times New Roman" w:cs="Times New Roman"/>
                <w:lang w:eastAsia="pl-PL"/>
              </w:rPr>
              <w:t xml:space="preserve"> i 5</w:t>
            </w:r>
            <w:r>
              <w:rPr>
                <w:rFonts w:eastAsia="Times New Roman" w:cs="Times New Roman"/>
                <w:lang w:eastAsia="pl-PL"/>
              </w:rPr>
              <w:t>: tryb pozakonkursowy</w:t>
            </w:r>
          </w:p>
          <w:p w:rsidR="00354DA3" w:rsidRDefault="00354DA3" w:rsidP="00C21A02">
            <w:pPr>
              <w:spacing w:before="60" w:after="60" w:line="240" w:lineRule="auto"/>
              <w:rPr>
                <w:rFonts w:eastAsia="Times New Roman" w:cs="Times New Roman"/>
                <w:lang w:eastAsia="pl-PL"/>
              </w:rPr>
            </w:pPr>
          </w:p>
          <w:p w:rsidR="00354DA3" w:rsidRDefault="00354DA3" w:rsidP="00354DA3">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p>
          <w:p w:rsidR="00354DA3" w:rsidRDefault="00354DA3" w:rsidP="00354DA3">
            <w:pPr>
              <w:spacing w:before="60" w:after="60" w:line="240" w:lineRule="auto"/>
              <w:rPr>
                <w:rFonts w:eastAsia="Times New Roman" w:cs="Times New Roman"/>
                <w:lang w:eastAsia="pl-PL"/>
              </w:rPr>
            </w:pPr>
            <w:r w:rsidRPr="000D5CDC">
              <w:rPr>
                <w:rFonts w:eastAsia="Times New Roman" w:cs="Times New Roman"/>
                <w:lang w:eastAsia="pl-PL"/>
              </w:rPr>
              <w:lastRenderedPageBreak/>
              <w:t>W przypadku trybu pozakonkursowego procedura odwoławcza nie ma zastosowania.</w:t>
            </w:r>
            <w:r w:rsidRPr="000D5CDC">
              <w:rPr>
                <w:rFonts w:eastAsia="Times New Roman" w:cs="Times New Roman"/>
                <w:color w:val="000000"/>
                <w:lang w:eastAsia="pl-PL"/>
              </w:rPr>
              <w:t> </w:t>
            </w:r>
          </w:p>
          <w:p w:rsidR="00354DA3" w:rsidRDefault="00354DA3" w:rsidP="007608C5">
            <w:pPr>
              <w:spacing w:before="60" w:after="60" w:line="240" w:lineRule="auto"/>
              <w:rPr>
                <w:rFonts w:eastAsia="Times New Roman" w:cs="Times New Roman"/>
                <w:lang w:eastAsia="pl-PL"/>
              </w:rPr>
            </w:pP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6D0" w:rsidRPr="00A462B3"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w:t>
            </w:r>
            <w:r w:rsidRPr="00A462B3">
              <w:rPr>
                <w:rFonts w:eastAsia="Times New Roman" w:cs="Times New Roman"/>
                <w:i/>
                <w:lang w:eastAsia="pl-PL"/>
              </w:rPr>
              <w:t xml:space="preserve">zwalczania ubóstwa z wykorzystaniem środków Europejskiego Funduszu Społecznego i Europejskiego Funduszu Rozwoju Regionalnego na lata 2014-2020 </w:t>
            </w:r>
            <w:r w:rsidRPr="00A462B3">
              <w:rPr>
                <w:rFonts w:eastAsia="Times New Roman" w:cs="Times New Roman"/>
                <w:lang w:eastAsia="pl-PL"/>
              </w:rPr>
              <w:t>)</w:t>
            </w:r>
            <w:r w:rsidR="000926D0" w:rsidRPr="00A462B3">
              <w:rPr>
                <w:rFonts w:eastAsia="Times New Roman" w:cs="Times New Roman"/>
                <w:lang w:eastAsia="pl-PL"/>
              </w:rPr>
              <w:t xml:space="preserve"> - z wyłączeniem  </w:t>
            </w:r>
            <w:r w:rsidR="000926D0" w:rsidRPr="00A462B3">
              <w:rPr>
                <w:rFonts w:eastAsia="Times New Roman" w:cs="Times New Roman"/>
                <w:i/>
                <w:lang w:eastAsia="pl-PL"/>
              </w:rPr>
              <w:t xml:space="preserve">usług związanych z przeciwdziałaniem i zwalczaniem skutków COVID-19  </w:t>
            </w:r>
            <w:r w:rsidRPr="00A462B3">
              <w:rPr>
                <w:rFonts w:eastAsia="Times New Roman" w:cs="Times New Roman"/>
                <w:lang w:eastAsia="pl-PL"/>
              </w:rPr>
              <w:t>.</w:t>
            </w:r>
            <w:r w:rsidRPr="00A462B3">
              <w:rPr>
                <w:rFonts w:eastAsia="Times New Roman" w:cs="Times New Roman"/>
                <w:i/>
                <w:lang w:eastAsia="pl-PL"/>
              </w:rPr>
              <w:t xml:space="preserve"> </w:t>
            </w:r>
          </w:p>
          <w:p w:rsidR="00750832" w:rsidRPr="00A462B3" w:rsidRDefault="009E19B5" w:rsidP="00750832">
            <w:pPr>
              <w:spacing w:before="120" w:after="40" w:line="240" w:lineRule="auto"/>
              <w:jc w:val="both"/>
              <w:rPr>
                <w:rFonts w:eastAsia="Times New Roman" w:cs="Times New Roman"/>
                <w:color w:val="000000"/>
                <w:lang w:eastAsia="pl-PL"/>
              </w:rPr>
            </w:pPr>
            <w:r w:rsidRPr="00A462B3">
              <w:rPr>
                <w:rFonts w:eastAsia="Times New Roman" w:cs="Times New Roman"/>
                <w:color w:val="000000"/>
                <w:lang w:eastAsia="pl-PL"/>
              </w:rPr>
              <w:t xml:space="preserve">Wynagrodzenie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p w:rsidR="007B209A" w:rsidRPr="00550B7F" w:rsidRDefault="007B209A" w:rsidP="007B209A">
            <w:pPr>
              <w:autoSpaceDE w:val="0"/>
              <w:autoSpaceDN w:val="0"/>
              <w:adjustRightInd w:val="0"/>
              <w:spacing w:line="240" w:lineRule="auto"/>
              <w:rPr>
                <w:rFonts w:ascii="ArialMT" w:hAnsi="ArialMT" w:cs="ArialMT"/>
                <w:sz w:val="22"/>
                <w:szCs w:val="22"/>
                <w:lang w:eastAsia="pl-PL"/>
              </w:rPr>
            </w:pPr>
            <w:r w:rsidRPr="00A462B3">
              <w:rPr>
                <w:rFonts w:eastAsia="Times New Roman" w:cs="Times New Roman"/>
                <w:lang w:eastAsia="pl-PL"/>
              </w:rPr>
              <w:t xml:space="preserve">W projektach dotyczących usług społecznych, w szczególności usług opiekuńczych możliwe jest finansowanie usług zdrowotnych (w rozumieniu </w:t>
            </w:r>
            <w:r w:rsidRPr="00A462B3">
              <w:rPr>
                <w:rFonts w:eastAsia="Times New Roman" w:cs="Times New Roman"/>
                <w:i/>
                <w:lang w:eastAsia="pl-PL"/>
              </w:rPr>
              <w:t xml:space="preserve">Wytycznych </w:t>
            </w:r>
            <w:r w:rsidRPr="00A462B3">
              <w:rPr>
                <w:i/>
              </w:rPr>
              <w:t>w zakresie realizacji przedsięwzięć z udziałem środków Europejskiego Funduszu Społecznego w obszarze zdrowia na lata 2014-2020</w:t>
            </w:r>
            <w:r w:rsidRPr="00A462B3">
              <w:rPr>
                <w:rFonts w:eastAsia="Times New Roman" w:cs="Times New Roman"/>
                <w:lang w:eastAsia="pl-PL"/>
              </w:rPr>
              <w:t xml:space="preserve"> ) jako uzupełnienie usług społecznych, o ile usługi te usługi wykraczają poza zakres świadczeń gwarantowanych i stanowią tzw. „wartość dodana”. Sfinansowanie usług zdrowotnych ze środków EFS może nastąpić również, gdy dana usługa zdrowotna nie może zostać sfinansowana ze środków publicznych danej osobie w czasie trwania projektu.  Za usługi ponadstandardowe, stanowiące wartość dodaną do funkcjonującego systemu opieki zdrowotnej, uznane są usługi, które pomimo tego, że mogą zostać sfinansowane ze środków publicznych, wraz z innymi usługami (np. społecznymi) w ramach projektu stanowią logiczną całość i wykraczają poza standardowe działania. </w:t>
            </w:r>
            <w:r w:rsidRPr="00A462B3">
              <w:t>Pakiet tych usług tworzy logiczną całość, niezbędną do zapewnienia kompleksowego wsparcia osobom wymagającym wsparcia w codziennym funkcjonowaniu</w:t>
            </w:r>
            <w:r w:rsidRPr="00A462B3">
              <w:rPr>
                <w:rFonts w:eastAsia="Times New Roman" w:cs="Times New Roman"/>
                <w:lang w:eastAsia="pl-PL"/>
              </w:rPr>
              <w:t xml:space="preserve"> Wartość dodana może zostać również osiągnięta poprzez wprowadzanie nowych systemowych rozwiązań zwiększających skuteczność usług lub świadczeń.</w:t>
            </w:r>
          </w:p>
          <w:p w:rsidR="007B209A" w:rsidRPr="005D64B3" w:rsidRDefault="00054561" w:rsidP="00054561">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t>Na potrzeby r</w:t>
            </w:r>
            <w:r w:rsidR="007608C5">
              <w:rPr>
                <w:rFonts w:eastAsia="Times New Roman" w:cs="Times New Roman"/>
                <w:color w:val="000000"/>
                <w:lang w:eastAsia="pl-PL"/>
              </w:rPr>
              <w:t>ealizacj</w:t>
            </w:r>
            <w:r>
              <w:rPr>
                <w:rFonts w:eastAsia="Times New Roman" w:cs="Times New Roman"/>
                <w:color w:val="000000"/>
                <w:lang w:eastAsia="pl-PL"/>
              </w:rPr>
              <w:t>i</w:t>
            </w:r>
            <w:r w:rsidR="007608C5">
              <w:rPr>
                <w:rFonts w:eastAsia="Times New Roman" w:cs="Times New Roman"/>
                <w:color w:val="000000"/>
                <w:lang w:eastAsia="pl-PL"/>
              </w:rPr>
              <w:t xml:space="preserve"> wsparcia w typie 5 </w:t>
            </w:r>
            <w:r>
              <w:rPr>
                <w:rFonts w:eastAsia="Times New Roman" w:cs="Times New Roman"/>
                <w:color w:val="000000"/>
                <w:lang w:eastAsia="pl-PL"/>
              </w:rPr>
              <w:t>bierze się pod uwagę rekomendacje</w:t>
            </w:r>
            <w:r w:rsidR="00001DE0">
              <w:rPr>
                <w:rFonts w:eastAsia="Times New Roman" w:cs="Times New Roman"/>
                <w:color w:val="000000"/>
                <w:lang w:eastAsia="pl-PL"/>
              </w:rPr>
              <w:t xml:space="preserve"> </w:t>
            </w:r>
            <w:r>
              <w:rPr>
                <w:rFonts w:eastAsia="Times New Roman" w:cs="Times New Roman"/>
                <w:color w:val="000000"/>
                <w:lang w:eastAsia="pl-PL"/>
              </w:rPr>
              <w:t xml:space="preserve">z </w:t>
            </w:r>
            <w:r w:rsidR="00001DE0" w:rsidRPr="00001DE0">
              <w:rPr>
                <w:rFonts w:eastAsia="Times New Roman" w:cs="Times New Roman"/>
                <w:i/>
                <w:color w:val="000000"/>
                <w:lang w:eastAsia="pl-PL"/>
              </w:rPr>
              <w:t xml:space="preserve">Raportu </w:t>
            </w:r>
            <w:proofErr w:type="spellStart"/>
            <w:r w:rsidR="00001DE0" w:rsidRPr="00001DE0">
              <w:rPr>
                <w:rFonts w:eastAsia="Times New Roman" w:cs="Times New Roman"/>
                <w:i/>
                <w:color w:val="000000"/>
                <w:lang w:eastAsia="pl-PL"/>
              </w:rPr>
              <w:t>Catching</w:t>
            </w:r>
            <w:proofErr w:type="spellEnd"/>
            <w:r w:rsidR="00001DE0" w:rsidRPr="00001DE0">
              <w:rPr>
                <w:rFonts w:eastAsia="Times New Roman" w:cs="Times New Roman"/>
                <w:i/>
                <w:color w:val="000000"/>
                <w:lang w:eastAsia="pl-PL"/>
              </w:rPr>
              <w:t xml:space="preserve"> </w:t>
            </w:r>
            <w:proofErr w:type="spellStart"/>
            <w:r w:rsidR="00001DE0" w:rsidRPr="00001DE0">
              <w:rPr>
                <w:rFonts w:eastAsia="Times New Roman" w:cs="Times New Roman"/>
                <w:i/>
                <w:color w:val="000000"/>
                <w:lang w:eastAsia="pl-PL"/>
              </w:rPr>
              <w:t>Up</w:t>
            </w:r>
            <w:proofErr w:type="spellEnd"/>
            <w:r w:rsidR="00001DE0" w:rsidRPr="00001DE0">
              <w:rPr>
                <w:rFonts w:eastAsia="Times New Roman" w:cs="Times New Roman"/>
                <w:i/>
                <w:color w:val="000000"/>
                <w:lang w:eastAsia="pl-PL"/>
              </w:rPr>
              <w:t xml:space="preserve"> regions 3 Transport na obszarach w</w:t>
            </w:r>
            <w:r w:rsidR="00001DE0">
              <w:rPr>
                <w:rFonts w:eastAsia="Times New Roman" w:cs="Times New Roman"/>
                <w:i/>
                <w:color w:val="000000"/>
                <w:lang w:eastAsia="pl-PL"/>
              </w:rPr>
              <w:t>i</w:t>
            </w:r>
            <w:r w:rsidR="00001DE0" w:rsidRPr="00001DE0">
              <w:rPr>
                <w:rFonts w:eastAsia="Times New Roman" w:cs="Times New Roman"/>
                <w:i/>
                <w:color w:val="000000"/>
                <w:lang w:eastAsia="pl-PL"/>
              </w:rPr>
              <w:t>ejskich w Województwie Zachodniopomorskim.</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8F70D5">
            <w:pPr>
              <w:spacing w:before="120" w:after="40" w:line="240" w:lineRule="auto"/>
              <w:rPr>
                <w:rFonts w:eastAsia="Times New Roman" w:cs="Times New Roman"/>
                <w:color w:val="000000"/>
                <w:lang w:eastAsia="pl-PL"/>
              </w:rPr>
            </w:pPr>
            <w:r w:rsidRPr="00111142">
              <w:rPr>
                <w:rFonts w:cs="Calibri"/>
              </w:rPr>
              <w:t xml:space="preserve">Nie więcej niż </w:t>
            </w:r>
            <w:r w:rsidR="008F70D5" w:rsidRPr="00111142">
              <w:rPr>
                <w:rFonts w:cs="Calibri"/>
              </w:rPr>
              <w:t>40</w:t>
            </w:r>
            <w:r w:rsidRPr="00111142">
              <w:rPr>
                <w:rFonts w:cs="Calibri"/>
              </w:rPr>
              <w:t>%</w:t>
            </w:r>
            <w:r>
              <w:rPr>
                <w:rFonts w:eastAsia="Times New Roman" w:cs="Times New Roman"/>
                <w:color w:val="000000"/>
                <w:lang w:eastAsia="pl-PL"/>
              </w:rPr>
              <w:t xml:space="preserve">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9E19B5" w:rsidRPr="00111142" w:rsidRDefault="009E19B5" w:rsidP="00C21A02">
            <w:pPr>
              <w:spacing w:before="120" w:after="200"/>
              <w:rPr>
                <w:rFonts w:cs="Times New Roman"/>
              </w:rPr>
            </w:pPr>
            <w:r w:rsidRPr="00111142">
              <w:rPr>
                <w:rFonts w:cs="Times New Roman"/>
              </w:rPr>
              <w:t>Warunki stosowania uproszczonych form rozliczania wydatków i planowany zakres systemu zaliczek (jeśli dotyczy)</w:t>
            </w:r>
          </w:p>
        </w:tc>
      </w:tr>
      <w:tr w:rsidR="009E19B5" w:rsidRPr="00111142" w:rsidTr="00C21A02">
        <w:trPr>
          <w:trHeight w:val="390"/>
        </w:trPr>
        <w:tc>
          <w:tcPr>
            <w:tcW w:w="851" w:type="dxa"/>
            <w:vMerge/>
            <w:tcBorders>
              <w:top w:val="nil"/>
              <w:left w:val="nil"/>
              <w:bottom w:val="nil"/>
              <w:right w:val="nil"/>
            </w:tcBorders>
            <w:hideMark/>
          </w:tcPr>
          <w:p w:rsidR="009E19B5" w:rsidRPr="00111142"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111142" w:rsidRDefault="009E19B5" w:rsidP="00C21A02">
            <w:pPr>
              <w:spacing w:before="60" w:after="60"/>
              <w:rPr>
                <w:rFonts w:cs="Times New Roman"/>
              </w:rPr>
            </w:pPr>
            <w:r w:rsidRPr="00111142">
              <w:rPr>
                <w:rFonts w:cs="Times New Roman"/>
              </w:rPr>
              <w:t>System zaliczek zostanie uregulowany zgodnie z wytycznymi stanowiącymi odrębny dokument.</w:t>
            </w:r>
          </w:p>
        </w:tc>
      </w:tr>
      <w:tr w:rsidR="009E19B5" w:rsidRPr="00111142" w:rsidTr="00C21A02">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111142" w:rsidTr="00C21A02">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586712" w:rsidRDefault="009E19B5" w:rsidP="00C21A02">
            <w:pPr>
              <w:spacing w:before="120" w:after="40" w:line="240" w:lineRule="auto"/>
              <w:rPr>
                <w:rFonts w:eastAsia="Times New Roman" w:cs="Times New Roman"/>
                <w:lang w:eastAsia="pl-PL"/>
              </w:rPr>
            </w:pPr>
            <w:r w:rsidRPr="00A22AEA">
              <w:rPr>
                <w:rFonts w:eastAsia="Times New Roman" w:cs="Times New Roman"/>
                <w:lang w:eastAsia="pl-PL"/>
              </w:rPr>
              <w:t>9</w:t>
            </w:r>
            <w:r w:rsidR="003C0BC7">
              <w:rPr>
                <w:rFonts w:eastAsia="Times New Roman" w:cs="Times New Roman"/>
                <w:lang w:eastAsia="pl-PL"/>
              </w:rPr>
              <w:t>0</w:t>
            </w:r>
            <w:r w:rsidRPr="00A22AEA">
              <w:rPr>
                <w:rFonts w:eastAsia="Times New Roman" w:cs="Times New Roman"/>
                <w:lang w:eastAsia="pl-PL"/>
              </w:rPr>
              <w:t xml:space="preserve">% (85% UE + </w:t>
            </w:r>
            <w:r w:rsidR="003C0BC7">
              <w:rPr>
                <w:rFonts w:eastAsia="Times New Roman" w:cs="Times New Roman"/>
                <w:lang w:eastAsia="pl-PL"/>
              </w:rPr>
              <w:t>5</w:t>
            </w:r>
            <w:r w:rsidRPr="00A22AEA">
              <w:rPr>
                <w:rFonts w:eastAsia="Times New Roman" w:cs="Times New Roman"/>
                <w:lang w:eastAsia="pl-PL"/>
              </w:rPr>
              <w:t xml:space="preserve">% </w:t>
            </w:r>
            <w:r w:rsidRPr="00586712">
              <w:rPr>
                <w:rFonts w:eastAsia="Times New Roman" w:cs="Times New Roman"/>
                <w:lang w:eastAsia="pl-PL"/>
              </w:rPr>
              <w:t xml:space="preserve">BP) </w:t>
            </w:r>
            <w:r w:rsidR="000A0940" w:rsidRPr="00586712">
              <w:rPr>
                <w:rFonts w:eastAsia="Times New Roman" w:cs="Times New Roman"/>
                <w:lang w:eastAsia="pl-PL"/>
              </w:rPr>
              <w:t>w przypadku trybu konkursowego,</w:t>
            </w:r>
          </w:p>
          <w:p w:rsidR="000A0940"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92% (85% UE + 7% BP) w przypadku trybu pozakonkursowego</w:t>
            </w:r>
            <w:r w:rsidR="00001DE0">
              <w:rPr>
                <w:rFonts w:eastAsia="Times New Roman" w:cs="Times New Roman"/>
                <w:lang w:eastAsia="pl-PL"/>
              </w:rPr>
              <w:t xml:space="preserve"> - typ 1, 3 i 4 (projekty ROPS)</w:t>
            </w:r>
            <w:r w:rsidRPr="00586712">
              <w:rPr>
                <w:rFonts w:eastAsia="Times New Roman" w:cs="Times New Roman"/>
                <w:lang w:eastAsia="pl-PL"/>
              </w:rPr>
              <w:t>.</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95% (85% UE + 10% BP)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0940" w:rsidRPr="00586712" w:rsidRDefault="003C0BC7" w:rsidP="00C21A02">
            <w:pPr>
              <w:spacing w:before="120" w:after="40" w:line="240" w:lineRule="auto"/>
              <w:rPr>
                <w:rFonts w:eastAsia="Times New Roman" w:cs="Times New Roman"/>
                <w:lang w:eastAsia="pl-PL"/>
              </w:rPr>
            </w:pPr>
            <w:r w:rsidRPr="00586712">
              <w:rPr>
                <w:rFonts w:eastAsia="Times New Roman" w:cs="Times New Roman"/>
                <w:lang w:eastAsia="pl-PL"/>
              </w:rPr>
              <w:t>10</w:t>
            </w:r>
            <w:r w:rsidR="009E19B5" w:rsidRPr="00586712">
              <w:rPr>
                <w:rFonts w:eastAsia="Times New Roman" w:cs="Times New Roman"/>
                <w:lang w:eastAsia="pl-PL"/>
              </w:rPr>
              <w:t xml:space="preserve">% </w:t>
            </w:r>
            <w:r w:rsidR="000A0940" w:rsidRPr="00586712">
              <w:rPr>
                <w:rFonts w:eastAsia="Times New Roman" w:cs="Times New Roman"/>
                <w:lang w:eastAsia="pl-PL"/>
              </w:rPr>
              <w:t xml:space="preserve">w przypadku trybu konkursowego, </w:t>
            </w:r>
          </w:p>
          <w:p w:rsidR="009E19B5" w:rsidRDefault="000A0940" w:rsidP="00C21A02">
            <w:pPr>
              <w:spacing w:before="120" w:after="40" w:line="240" w:lineRule="auto"/>
              <w:rPr>
                <w:rFonts w:eastAsia="Times New Roman" w:cs="Times New Roman"/>
                <w:lang w:eastAsia="pl-PL"/>
              </w:rPr>
            </w:pPr>
            <w:r w:rsidRPr="00586712">
              <w:rPr>
                <w:rFonts w:eastAsia="Times New Roman" w:cs="Times New Roman"/>
                <w:lang w:eastAsia="pl-PL"/>
              </w:rPr>
              <w:t>8% w przypadku trybu pozakonkursowego</w:t>
            </w:r>
            <w:r w:rsidR="00001DE0">
              <w:rPr>
                <w:rFonts w:eastAsia="Times New Roman" w:cs="Times New Roman"/>
                <w:lang w:eastAsia="pl-PL"/>
              </w:rPr>
              <w:t xml:space="preserve"> - typ 1, 3 i 4 (projekty ROPS)</w:t>
            </w:r>
          </w:p>
          <w:p w:rsidR="00001DE0" w:rsidRPr="00A22AEA" w:rsidRDefault="00001DE0" w:rsidP="00C21A02">
            <w:pPr>
              <w:spacing w:before="120" w:after="40" w:line="240" w:lineRule="auto"/>
              <w:rPr>
                <w:rFonts w:eastAsia="Times New Roman" w:cs="Times New Roman"/>
                <w:color w:val="000000"/>
                <w:lang w:eastAsia="pl-PL"/>
              </w:rPr>
            </w:pPr>
            <w:r>
              <w:rPr>
                <w:rFonts w:eastAsia="Times New Roman" w:cs="Times New Roman"/>
                <w:lang w:eastAsia="pl-PL"/>
              </w:rPr>
              <w:t>5% w przypadku trybu pozakonkursowego - typ 5</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111142" w:rsidTr="00C21A02">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89"/>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111142"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22E93">
            <w:pPr>
              <w:keepNext/>
              <w:keepLines/>
              <w:spacing w:before="200"/>
              <w:outlineLvl w:val="2"/>
              <w:rPr>
                <w:rFonts w:eastAsia="Times New Roman" w:cs="Times New Roman"/>
                <w:color w:val="000000"/>
                <w:lang w:eastAsia="pl-PL"/>
              </w:rPr>
            </w:pPr>
            <w:bookmarkStart w:id="38" w:name="_Toc424549049"/>
            <w:bookmarkStart w:id="39" w:name="_Toc53388645"/>
            <w:r w:rsidRPr="00CF1CCD">
              <w:rPr>
                <w:rFonts w:eastAsia="Times New Roman" w:cs="Times New Roman"/>
                <w:bCs/>
                <w:color w:val="000000"/>
                <w:lang w:eastAsia="pl-PL"/>
              </w:rPr>
              <w:lastRenderedPageBreak/>
              <w:t>7.7 Wdrożenie programów wczesnego wykrywania wad rozwojowych i rehabilitacji dzieci z niepełnosprawnościami oraz zagrożonych niepełnosprawnością</w:t>
            </w:r>
            <w:bookmarkEnd w:id="38"/>
            <w:bookmarkEnd w:id="39"/>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111142"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r w:rsidR="00DA48D7">
              <w:rPr>
                <w:rFonts w:eastAsia="Times New Roman" w:cs="Times New Roman"/>
                <w:b/>
                <w:lang w:eastAsia="pl-PL"/>
              </w:rPr>
              <w:t xml:space="preserve"> oraz </w:t>
            </w:r>
            <w:r w:rsidR="00DA48D7" w:rsidRPr="00BC478E">
              <w:rPr>
                <w:rFonts w:eastAsia="Times New Roman" w:cs="Times New Roman"/>
                <w:b/>
                <w:lang w:eastAsia="pl-PL"/>
              </w:rPr>
              <w:t>przedsięwzięć związanych z walką i zapobieganiem  COVID-19</w:t>
            </w:r>
          </w:p>
          <w:p w:rsidR="001052F9" w:rsidRDefault="001052F9">
            <w:pPr>
              <w:spacing w:before="120" w:after="120" w:line="240" w:lineRule="auto"/>
              <w:rPr>
                <w:rFonts w:eastAsia="Times New Roman" w:cs="Times New Roman"/>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r w:rsidR="00DA48D7">
              <w:rPr>
                <w:rFonts w:eastAsia="Times New Roman" w:cs="Times New Roman"/>
                <w:lang w:eastAsia="pl-PL"/>
              </w:rPr>
              <w:t xml:space="preserve"> </w:t>
            </w:r>
          </w:p>
          <w:p w:rsidR="00DA48D7" w:rsidRPr="00BC478E" w:rsidRDefault="00DA48D7">
            <w:pPr>
              <w:spacing w:before="120" w:after="120" w:line="240" w:lineRule="auto"/>
              <w:rPr>
                <w:rFonts w:eastAsia="Times New Roman" w:cs="Times New Roman"/>
                <w:lang w:eastAsia="pl-PL"/>
              </w:rPr>
            </w:pPr>
            <w:r w:rsidRPr="00BC478E">
              <w:rPr>
                <w:rFonts w:eastAsia="Times New Roman" w:cs="Times New Roman"/>
                <w:lang w:eastAsia="pl-PL"/>
              </w:rPr>
              <w:t>W ramach działania realizowane będą również przedsięwzięcia związane z walką i zapobieganiem COVID-19.</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111142" w:rsidTr="00356904">
        <w:trPr>
          <w:trHeight w:val="255"/>
        </w:trPr>
        <w:tc>
          <w:tcPr>
            <w:tcW w:w="851" w:type="dxa"/>
            <w:tcBorders>
              <w:top w:val="nil"/>
              <w:left w:val="nil"/>
              <w:bottom w:val="nil"/>
              <w:right w:val="nil"/>
            </w:tcBorders>
            <w:shd w:val="clear" w:color="auto" w:fill="auto"/>
            <w:noWrap/>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111142"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p w:rsidR="00DA48D7" w:rsidRPr="000D5CDC" w:rsidRDefault="00DA48D7" w:rsidP="00DA48D7">
            <w:pPr>
              <w:spacing w:before="60" w:after="60" w:line="240" w:lineRule="auto"/>
              <w:ind w:left="356"/>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r w:rsidR="00BC09B7">
              <w:rPr>
                <w:rFonts w:eastAsia="Times New Roman" w:cs="Times New Roman"/>
                <w:color w:val="000000"/>
                <w:lang w:eastAsia="pl-PL"/>
              </w:rPr>
              <w:t>.</w:t>
            </w:r>
          </w:p>
          <w:p w:rsidR="009B02ED" w:rsidRPr="00DA48D7" w:rsidRDefault="009B02ED" w:rsidP="00900051">
            <w:pPr>
              <w:numPr>
                <w:ilvl w:val="0"/>
                <w:numId w:val="89"/>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r w:rsidR="00BC09B7">
              <w:rPr>
                <w:rFonts w:eastAsia="Times New Roman" w:cs="Times New Roman"/>
                <w:lang w:eastAsia="pl-PL"/>
              </w:rPr>
              <w:t>.</w:t>
            </w:r>
          </w:p>
          <w:p w:rsidR="00DA48D7" w:rsidRDefault="00DA48D7" w:rsidP="00DA48D7">
            <w:pPr>
              <w:spacing w:before="60" w:after="60" w:line="240" w:lineRule="auto"/>
              <w:ind w:left="356"/>
              <w:rPr>
                <w:rFonts w:eastAsia="Times New Roman" w:cs="Times New Roman"/>
                <w:lang w:eastAsia="pl-PL"/>
              </w:rPr>
            </w:pPr>
            <w:r>
              <w:rPr>
                <w:rFonts w:eastAsia="Times New Roman" w:cs="Times New Roman"/>
                <w:lang w:eastAsia="pl-PL"/>
              </w:rPr>
              <w:t>3</w:t>
            </w:r>
            <w:r w:rsidRPr="00DA48D7">
              <w:rPr>
                <w:rFonts w:eastAsia="Times New Roman" w:cs="Times New Roman"/>
                <w:lang w:eastAsia="pl-PL"/>
              </w:rPr>
              <w:t xml:space="preserve">. </w:t>
            </w:r>
            <w:r>
              <w:rPr>
                <w:rFonts w:eastAsia="Times New Roman" w:cs="Times New Roman"/>
                <w:lang w:eastAsia="pl-PL"/>
              </w:rPr>
              <w:t xml:space="preserve">     </w:t>
            </w:r>
            <w:r w:rsidRPr="00DA48D7">
              <w:rPr>
                <w:rFonts w:eastAsia="Times New Roman" w:cs="Times New Roman"/>
                <w:lang w:eastAsia="pl-PL"/>
              </w:rPr>
              <w:t>Liczba osób objętych wsparciem w zakresie zwalczania lub przeciwdziałania sk</w:t>
            </w:r>
            <w:r w:rsidR="007A4F63">
              <w:rPr>
                <w:rFonts w:eastAsia="Times New Roman" w:cs="Times New Roman"/>
                <w:lang w:eastAsia="pl-PL"/>
              </w:rPr>
              <w:t>utkom pandemii COVID-19 [osoby]</w:t>
            </w:r>
            <w:r w:rsidR="00BC09B7">
              <w:rPr>
                <w:rFonts w:eastAsia="Times New Roman" w:cs="Times New Roman"/>
                <w:lang w:eastAsia="pl-PL"/>
              </w:rPr>
              <w:t xml:space="preserve"> –CV31.</w:t>
            </w:r>
          </w:p>
          <w:p w:rsidR="007A4F63" w:rsidRDefault="007A4F63" w:rsidP="00DA48D7">
            <w:pPr>
              <w:spacing w:before="60" w:after="60" w:line="240" w:lineRule="auto"/>
              <w:ind w:left="356"/>
              <w:rPr>
                <w:rFonts w:eastAsia="Times New Roman" w:cs="Times New Roman"/>
                <w:lang w:eastAsia="pl-PL"/>
              </w:rPr>
            </w:pPr>
            <w:r>
              <w:rPr>
                <w:rFonts w:cs="Calibri"/>
                <w:i/>
                <w:lang w:eastAsia="pl-PL"/>
              </w:rPr>
              <w:t xml:space="preserve">4.       </w:t>
            </w: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w:t>
            </w:r>
            <w:r w:rsidR="00BC09B7">
              <w:rPr>
                <w:rFonts w:eastAsia="Times New Roman" w:cs="Times New Roman"/>
                <w:lang w:eastAsia="pl-PL"/>
              </w:rPr>
              <w:t xml:space="preserve"> –CV30.</w:t>
            </w:r>
          </w:p>
          <w:p w:rsidR="00BC09B7" w:rsidRDefault="00591247" w:rsidP="00BC09B7">
            <w:pPr>
              <w:spacing w:before="60" w:after="60" w:line="240" w:lineRule="auto"/>
              <w:ind w:left="356"/>
              <w:rPr>
                <w:rFonts w:eastAsia="Times New Roman" w:cs="Times New Roman"/>
                <w:lang w:eastAsia="pl-PL"/>
              </w:rPr>
            </w:pPr>
            <w:r>
              <w:rPr>
                <w:rFonts w:eastAsia="Times New Roman" w:cs="Times New Roman"/>
                <w:lang w:eastAsia="pl-PL"/>
              </w:rPr>
              <w:t>5.      Liczba podmiotów objętych wsparciem w zakresie zwalczania lub przeciwdziałania skutkom pandemii COVID-19 [</w:t>
            </w:r>
            <w:proofErr w:type="spellStart"/>
            <w:r>
              <w:rPr>
                <w:rFonts w:eastAsia="Times New Roman" w:cs="Times New Roman"/>
                <w:lang w:eastAsia="pl-PL"/>
              </w:rPr>
              <w:t>szt</w:t>
            </w:r>
            <w:proofErr w:type="spellEnd"/>
            <w:r>
              <w:rPr>
                <w:rFonts w:eastAsia="Times New Roman" w:cs="Times New Roman"/>
                <w:lang w:eastAsia="pl-PL"/>
              </w:rPr>
              <w:t>]</w:t>
            </w:r>
            <w:r w:rsidR="00BC09B7">
              <w:rPr>
                <w:rFonts w:eastAsia="Times New Roman" w:cs="Times New Roman"/>
                <w:lang w:eastAsia="pl-PL"/>
              </w:rPr>
              <w:t xml:space="preserve"> –CV33.</w:t>
            </w:r>
          </w:p>
          <w:p w:rsidR="008517D7" w:rsidRDefault="00130C45">
            <w:pPr>
              <w:numPr>
                <w:ilvl w:val="0"/>
                <w:numId w:val="281"/>
              </w:numPr>
              <w:spacing w:before="60" w:after="60" w:line="240" w:lineRule="auto"/>
              <w:rPr>
                <w:rFonts w:eastAsia="Times New Roman" w:cs="Times New Roman"/>
                <w:lang w:eastAsia="pl-PL"/>
              </w:rPr>
            </w:pPr>
            <w:r>
              <w:rPr>
                <w:rFonts w:eastAsia="Times New Roman" w:cs="Times New Roman"/>
                <w:lang w:eastAsia="pl-PL"/>
              </w:rPr>
              <w:t>Liczba podmiotów</w:t>
            </w:r>
            <w:r w:rsidR="00842171">
              <w:rPr>
                <w:rFonts w:eastAsia="Times New Roman" w:cs="Times New Roman"/>
                <w:lang w:eastAsia="pl-PL"/>
              </w:rPr>
              <w:t>, którym przyznano grant [</w:t>
            </w:r>
            <w:proofErr w:type="spellStart"/>
            <w:r w:rsidR="00842171">
              <w:rPr>
                <w:rFonts w:eastAsia="Times New Roman" w:cs="Times New Roman"/>
                <w:lang w:eastAsia="pl-PL"/>
              </w:rPr>
              <w:t>szt</w:t>
            </w:r>
            <w:proofErr w:type="spellEnd"/>
            <w:r w:rsidR="00842171">
              <w:rPr>
                <w:rFonts w:eastAsia="Times New Roman" w:cs="Times New Roman"/>
                <w:lang w:eastAsia="pl-PL"/>
              </w:rPr>
              <w:t>]</w:t>
            </w:r>
            <w:r w:rsidR="00BC09B7">
              <w:rPr>
                <w:rFonts w:eastAsia="Times New Roman" w:cs="Times New Roman"/>
                <w:lang w:eastAsia="pl-PL"/>
              </w:rPr>
              <w:t>.</w:t>
            </w:r>
          </w:p>
          <w:p w:rsidR="00DA48D7" w:rsidRPr="000D5CDC" w:rsidRDefault="00DA48D7" w:rsidP="00DA48D7">
            <w:pPr>
              <w:spacing w:before="120" w:after="40" w:line="240" w:lineRule="auto"/>
              <w:ind w:left="720"/>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2577D3" w:rsidRDefault="001052F9">
            <w:pPr>
              <w:spacing w:before="60" w:after="60" w:line="240" w:lineRule="auto"/>
              <w:rPr>
                <w:rFonts w:eastAsia="Times New Roman" w:cs="Times New Roman"/>
                <w:lang w:eastAsia="pl-PL"/>
              </w:rPr>
            </w:pPr>
            <w:r w:rsidRPr="000D5CDC">
              <w:rPr>
                <w:rFonts w:eastAsia="Times New Roman" w:cs="Times New Roman"/>
                <w:lang w:eastAsia="pl-PL"/>
              </w:rPr>
              <w:t xml:space="preserve">W </w:t>
            </w:r>
            <w:r w:rsidRPr="002577D3">
              <w:rPr>
                <w:rFonts w:eastAsia="Times New Roman" w:cs="Times New Roman"/>
                <w:lang w:eastAsia="pl-PL"/>
              </w:rPr>
              <w:t>ramach przedmiotowego działania możliwe do wsparcia będą następujące typy projektów:</w:t>
            </w:r>
          </w:p>
          <w:p w:rsidR="001052F9" w:rsidRPr="002577D3" w:rsidRDefault="001052F9" w:rsidP="00900051">
            <w:pPr>
              <w:numPr>
                <w:ilvl w:val="0"/>
                <w:numId w:val="49"/>
              </w:numPr>
              <w:spacing w:before="60" w:after="60" w:line="240" w:lineRule="auto"/>
              <w:ind w:left="357" w:hanging="1"/>
              <w:rPr>
                <w:rFonts w:eastAsia="Times New Roman" w:cs="Times New Roman"/>
                <w:lang w:eastAsia="pl-PL"/>
              </w:rPr>
            </w:pPr>
            <w:r w:rsidRPr="002577D3">
              <w:rPr>
                <w:rFonts w:eastAsia="Times New Roman" w:cs="Times New Roman"/>
                <w:lang w:eastAsia="pl-PL"/>
              </w:rPr>
              <w:t>Wdrożenie programów wczesnego wykrywania wad rozwojowych i rehabilitacji dzieci z niepełnosprawnościami oraz zagrożonych niepełnosprawnością</w:t>
            </w:r>
            <w:r w:rsidR="00A544DC" w:rsidRPr="002577D3">
              <w:rPr>
                <w:rFonts w:eastAsia="Times New Roman" w:cs="Times New Roman"/>
                <w:lang w:eastAsia="pl-PL"/>
              </w:rPr>
              <w:t xml:space="preserve"> oraz programów profilaktycznych</w:t>
            </w:r>
            <w:r w:rsidRPr="002577D3">
              <w:rPr>
                <w:rFonts w:eastAsia="Times New Roman" w:cs="Times New Roman"/>
                <w:lang w:eastAsia="pl-PL"/>
              </w:rPr>
              <w:t>, w tym dotycząc</w:t>
            </w:r>
            <w:r w:rsidR="008E4129" w:rsidRPr="002577D3">
              <w:rPr>
                <w:rFonts w:eastAsia="Times New Roman" w:cs="Times New Roman"/>
                <w:lang w:eastAsia="pl-PL"/>
              </w:rPr>
              <w:t>ych</w:t>
            </w:r>
            <w:r w:rsidRPr="002577D3">
              <w:rPr>
                <w:rFonts w:eastAsia="Times New Roman" w:cs="Times New Roman"/>
                <w:lang w:eastAsia="pl-PL"/>
              </w:rPr>
              <w:t>:</w:t>
            </w:r>
          </w:p>
          <w:p w:rsidR="001052F9" w:rsidRPr="002577D3" w:rsidRDefault="001052F9" w:rsidP="00900051">
            <w:pPr>
              <w:numPr>
                <w:ilvl w:val="0"/>
                <w:numId w:val="50"/>
              </w:numPr>
              <w:spacing w:before="60" w:after="60" w:line="240" w:lineRule="auto"/>
              <w:ind w:left="714" w:hanging="357"/>
              <w:rPr>
                <w:rFonts w:eastAsia="Times New Roman" w:cs="Times New Roman"/>
                <w:lang w:eastAsia="pl-PL"/>
              </w:rPr>
            </w:pPr>
            <w:r w:rsidRPr="002577D3">
              <w:rPr>
                <w:rFonts w:eastAsia="Times New Roman" w:cs="Times New Roman"/>
                <w:lang w:eastAsia="pl-PL"/>
              </w:rPr>
              <w:t>zaburzeń komunikowania się tj.:</w:t>
            </w:r>
          </w:p>
          <w:p w:rsidR="001052F9" w:rsidRPr="002577D3"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badań przesiewowych</w:t>
            </w:r>
            <w:r w:rsidRPr="002577D3">
              <w:rPr>
                <w:rFonts w:eastAsia="Times New Roman" w:cs="Times New Roman"/>
                <w:vertAlign w:val="superscript"/>
                <w:lang w:eastAsia="pl-PL"/>
              </w:rPr>
              <w:footnoteReference w:id="20"/>
            </w:r>
            <w:r w:rsidRPr="002577D3">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2577D3">
              <w:rPr>
                <w:rFonts w:eastAsia="Times New Roman" w:cs="Times New Roman"/>
                <w:lang w:eastAsia="pl-PL"/>
              </w:rPr>
              <w:t>wdrożenie systemu szkoleń</w:t>
            </w:r>
            <w:r w:rsidRPr="000D5CDC">
              <w:rPr>
                <w:rFonts w:eastAsia="Times New Roman" w:cs="Times New Roman"/>
                <w:lang w:eastAsia="pl-PL"/>
              </w:rPr>
              <w:t xml:space="preserve"> pielęgniarek lub higienistek szkolnych w środowisku nauczania i wychowania oraz lekarzy POZ</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podnoszenie świadomości społecznej w zakresie wiedzy na temat zaburzeń słuchu, wzroku i mowy u dzieci, następstw niezdiagnozowanych i nieleczonych dysfunkcji, możliwości terapii oraz kształtowanie właściwych zachowań prozdrowotnych w tym obszarze</w:t>
            </w:r>
            <w:r>
              <w:rPr>
                <w:rFonts w:eastAsia="Times New Roman" w:cs="Times New Roman"/>
                <w:lang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val="pl-PL" w:eastAsia="pl-PL"/>
              </w:rPr>
            </w:pPr>
            <w:r w:rsidRPr="005E489A">
              <w:rPr>
                <w:rFonts w:ascii="Myriad Pro" w:eastAsia="Times New Roman" w:hAnsi="Myriad Pro"/>
                <w:lang w:val="pl-PL" w:eastAsia="pl-PL"/>
              </w:rPr>
              <w:t>realizacja świadczeń zdrowotnych, w tym działań terapeutycznych, rehabilitacji, zajęć korekcyjnych itp.</w:t>
            </w:r>
            <w:r w:rsidR="00764B01" w:rsidRPr="005E489A">
              <w:rPr>
                <w:rFonts w:ascii="Myriad Pro" w:eastAsia="Times New Roman" w:hAnsi="Myriad Pro"/>
                <w:lang w:val="pl-PL" w:eastAsia="pl-PL"/>
              </w:rPr>
              <w:t>,</w:t>
            </w:r>
          </w:p>
          <w:p w:rsidR="00EA3682" w:rsidRPr="005E489A" w:rsidRDefault="00EA3682" w:rsidP="006A5F87">
            <w:pPr>
              <w:pStyle w:val="Tekstkomentarza"/>
              <w:numPr>
                <w:ilvl w:val="0"/>
                <w:numId w:val="255"/>
              </w:numPr>
              <w:spacing w:after="0"/>
              <w:ind w:left="1064" w:hanging="497"/>
              <w:rPr>
                <w:rFonts w:ascii="Myriad Pro" w:eastAsia="Times New Roman" w:hAnsi="Myriad Pro"/>
                <w:lang w:val="pl-PL" w:eastAsia="pl-PL"/>
              </w:rPr>
            </w:pPr>
            <w:r w:rsidRPr="005E489A">
              <w:rPr>
                <w:rFonts w:ascii="Myriad Pro" w:eastAsia="Times New Roman" w:hAnsi="Myriad Pro"/>
                <w:lang w:val="pl-PL" w:eastAsia="pl-PL"/>
              </w:rPr>
              <w:t xml:space="preserve"> zapewnienie dojazdu niezbędnego do realizacji usługi zdrowotnej dla danej osoby oraz jej opiekuna z miejsca zamieszkania do miejsca wykonywania usługi zdrowotnej i z powrotem</w:t>
            </w:r>
            <w:r w:rsidR="00764B01" w:rsidRPr="005E489A">
              <w:rPr>
                <w:rFonts w:ascii="Myriad Pro" w:eastAsia="Times New Roman" w:hAnsi="Myriad Pro"/>
                <w:lang w:val="pl-PL" w:eastAsia="pl-PL"/>
              </w:rPr>
              <w:t>,</w:t>
            </w:r>
          </w:p>
          <w:p w:rsidR="00EA3682" w:rsidRDefault="00EA3682" w:rsidP="00900051">
            <w:pPr>
              <w:numPr>
                <w:ilvl w:val="0"/>
                <w:numId w:val="51"/>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w:t>
            </w:r>
            <w:r w:rsidR="00BE6FDC">
              <w:rPr>
                <w:rFonts w:eastAsia="Times New Roman" w:cs="Times New Roman"/>
                <w:lang w:eastAsia="pl-PL"/>
              </w:rPr>
              <w:t>potrzebującą wsparcia w codziennym funkcjonowaniu</w:t>
            </w:r>
            <w:r w:rsidR="00BE6FDC" w:rsidRPr="00EA3682">
              <w:rPr>
                <w:rFonts w:eastAsia="Times New Roman" w:cs="Times New Roman"/>
                <w:lang w:eastAsia="pl-PL"/>
              </w:rPr>
              <w:t xml:space="preserve"> </w:t>
            </w:r>
            <w:r w:rsidRPr="00EA3682">
              <w:rPr>
                <w:rFonts w:eastAsia="Times New Roman" w:cs="Times New Roman"/>
                <w:lang w:eastAsia="pl-PL"/>
              </w:rPr>
              <w:t>w czasie korzystania ze wsparcia przez uczestnika projektu</w:t>
            </w:r>
            <w:r w:rsidR="00764B01">
              <w:rPr>
                <w:rFonts w:eastAsia="Times New Roman" w:cs="Times New Roman"/>
                <w:lang w:eastAsia="pl-PL"/>
              </w:rPr>
              <w:t>,</w:t>
            </w:r>
          </w:p>
          <w:p w:rsidR="00392A6F" w:rsidRPr="00392A6F"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t>monitoring jakości i celowości podejmowanych działań, ewaluacja programu zdrowotnego</w:t>
            </w:r>
            <w:r w:rsidRPr="00111142">
              <w:rPr>
                <w:rStyle w:val="Odwoanieprzypisudolnego"/>
                <w:lang w:eastAsia="pl-PL"/>
              </w:rPr>
              <w:footnoteReference w:id="21"/>
            </w:r>
            <w:r w:rsidRPr="00111142">
              <w:rPr>
                <w:lang w:eastAsia="pl-PL"/>
              </w:rPr>
              <w:t xml:space="preserve"> </w:t>
            </w:r>
            <w:r w:rsidR="00764B01" w:rsidRPr="00111142">
              <w:rPr>
                <w:lang w:eastAsia="pl-PL"/>
              </w:rPr>
              <w:t>,</w:t>
            </w:r>
          </w:p>
          <w:p w:rsidR="00392A6F" w:rsidRPr="00764B01" w:rsidRDefault="00392A6F" w:rsidP="00900051">
            <w:pPr>
              <w:numPr>
                <w:ilvl w:val="0"/>
                <w:numId w:val="51"/>
              </w:numPr>
              <w:spacing w:line="240" w:lineRule="auto"/>
              <w:ind w:left="1071" w:hanging="357"/>
              <w:rPr>
                <w:rFonts w:eastAsia="Times New Roman" w:cs="Times New Roman"/>
                <w:lang w:eastAsia="pl-PL"/>
              </w:rPr>
            </w:pPr>
            <w:r w:rsidRPr="00111142">
              <w:rPr>
                <w:lang w:eastAsia="pl-PL"/>
              </w:rPr>
              <w:lastRenderedPageBreak/>
              <w:t>zakup aparatury i sprzętu medycznego oraz wykonanie innych inwestycji koniecznych do realizacji zadań wynikających z rea</w:t>
            </w:r>
            <w:r w:rsidR="00764B01" w:rsidRPr="00111142">
              <w:rPr>
                <w:lang w:eastAsia="pl-PL"/>
              </w:rPr>
              <w:t>lizowanego Regionalnego P</w:t>
            </w:r>
            <w:r w:rsidRPr="00111142">
              <w:rPr>
                <w:lang w:eastAsia="pl-PL"/>
              </w:rPr>
              <w:t>rogramu</w:t>
            </w:r>
            <w:r w:rsidR="00764B01" w:rsidRPr="00111142">
              <w:rPr>
                <w:lang w:eastAsia="pl-PL"/>
              </w:rPr>
              <w:t xml:space="preserve"> Zdrowotnego,</w:t>
            </w:r>
          </w:p>
          <w:p w:rsidR="00764B01" w:rsidRPr="00392A6F" w:rsidRDefault="00764B01" w:rsidP="00900051">
            <w:pPr>
              <w:numPr>
                <w:ilvl w:val="0"/>
                <w:numId w:val="51"/>
              </w:numPr>
              <w:spacing w:line="240" w:lineRule="auto"/>
              <w:ind w:left="1071" w:hanging="357"/>
              <w:rPr>
                <w:rFonts w:eastAsia="Times New Roman" w:cs="Times New Roman"/>
                <w:lang w:eastAsia="pl-PL"/>
              </w:rPr>
            </w:pPr>
            <w:r>
              <w:rPr>
                <w:rFonts w:eastAsia="Times New Roman"/>
                <w:lang w:eastAsia="pl-PL"/>
              </w:rPr>
              <w:t>prowadzenie działań informacyjno - promocyjnych mających na celu wdrożenie Regionalnego Programu Zdrowotnego</w:t>
            </w:r>
            <w:r w:rsidR="000C2EB5">
              <w:rPr>
                <w:rStyle w:val="Odwoanieprzypisudolnego"/>
                <w:rFonts w:eastAsia="Times New Roman"/>
                <w:lang w:eastAsia="pl-PL"/>
              </w:rPr>
              <w:footnoteReference w:id="22"/>
            </w:r>
          </w:p>
          <w:p w:rsidR="00392A6F" w:rsidRPr="00EA3682" w:rsidRDefault="00392A6F" w:rsidP="00392A6F">
            <w:pPr>
              <w:spacing w:line="240" w:lineRule="auto"/>
              <w:ind w:left="1071"/>
              <w:rPr>
                <w:rFonts w:eastAsia="Times New Roman" w:cs="Times New Roman"/>
                <w:lang w:eastAsia="pl-PL"/>
              </w:rPr>
            </w:pP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23"/>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rozszerzenie oferty terapeutycznej dla dzieci z całościowymi zaburzeniami rozwoju</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rsidR="00392A6F" w:rsidRDefault="00392A6F" w:rsidP="00EA3682">
            <w:pPr>
              <w:spacing w:before="60" w:after="60" w:line="240" w:lineRule="auto"/>
              <w:ind w:left="1071"/>
              <w:rPr>
                <w:rFonts w:eastAsia="Times New Roman" w:cs="Times New Roman"/>
                <w:lang w:eastAsia="pl-PL"/>
              </w:rPr>
            </w:pPr>
          </w:p>
          <w:p w:rsidR="00FB54B2" w:rsidRPr="00586712" w:rsidRDefault="00FB54B2" w:rsidP="00FB54B2">
            <w:pPr>
              <w:numPr>
                <w:ilvl w:val="0"/>
                <w:numId w:val="50"/>
              </w:numPr>
              <w:spacing w:before="60" w:after="60" w:line="240" w:lineRule="auto"/>
              <w:ind w:left="714" w:hanging="357"/>
              <w:rPr>
                <w:rFonts w:eastAsia="Times New Roman" w:cs="Times New Roman"/>
                <w:lang w:eastAsia="pl-PL"/>
              </w:rPr>
            </w:pPr>
            <w:r w:rsidRPr="00586712">
              <w:rPr>
                <w:rFonts w:eastAsia="Times New Roman" w:cs="Times New Roman"/>
                <w:lang w:eastAsia="pl-PL"/>
              </w:rPr>
              <w:t>wad postawy poprzez realizację wsparcia m.in. w zakresie:</w:t>
            </w:r>
          </w:p>
          <w:p w:rsidR="00FB54B2" w:rsidRPr="00BB5B2D" w:rsidRDefault="00FB54B2" w:rsidP="00FB54B2">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BB5B2D">
              <w:rPr>
                <w:rFonts w:eastAsia="Times New Roman" w:cs="Times New Roman"/>
                <w:lang w:eastAsia="pl-PL"/>
              </w:rPr>
              <w:t>profilaktyki i korekcji wad postawy,</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szkoleń dla personelu medycznego,</w:t>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w:t>
            </w:r>
            <w:r w:rsidR="003B4945" w:rsidRPr="00BB5B2D">
              <w:rPr>
                <w:rFonts w:eastAsia="Times New Roman" w:cs="Times New Roman"/>
                <w:lang w:eastAsia="pl-PL"/>
              </w:rPr>
              <w:t xml:space="preserve"> uczniów</w:t>
            </w:r>
            <w:r w:rsidRPr="00BB5B2D">
              <w:rPr>
                <w:rFonts w:eastAsia="Times New Roman" w:cs="Times New Roman"/>
                <w:lang w:eastAsia="pl-PL"/>
              </w:rPr>
              <w:t xml:space="preserve"> </w:t>
            </w:r>
            <w:r w:rsidR="00125E32" w:rsidRPr="00BB5B2D">
              <w:rPr>
                <w:rFonts w:eastAsia="Times New Roman" w:cs="Times New Roman"/>
                <w:lang w:eastAsia="pl-PL"/>
              </w:rPr>
              <w:t xml:space="preserve">i </w:t>
            </w:r>
            <w:r w:rsidRPr="00BB5B2D">
              <w:rPr>
                <w:rFonts w:eastAsia="Times New Roman" w:cs="Times New Roman"/>
                <w:lang w:eastAsia="pl-PL"/>
              </w:rPr>
              <w:t>rodziców/opiekunów,</w:t>
            </w:r>
          </w:p>
          <w:p w:rsidR="0032659B" w:rsidRPr="00BB5B2D" w:rsidRDefault="0032659B" w:rsidP="0032659B">
            <w:pPr>
              <w:pStyle w:val="Akapitzlist"/>
              <w:numPr>
                <w:ilvl w:val="0"/>
                <w:numId w:val="0"/>
              </w:numPr>
              <w:spacing w:before="120" w:after="40" w:line="240" w:lineRule="auto"/>
              <w:ind w:left="786"/>
              <w:jc w:val="both"/>
              <w:rPr>
                <w:rFonts w:eastAsia="Times New Roman"/>
                <w:szCs w:val="20"/>
                <w:lang w:val="pl-PL" w:eastAsia="pl-PL"/>
              </w:rPr>
            </w:pPr>
            <w:r w:rsidRPr="00BB5B2D">
              <w:rPr>
                <w:rFonts w:eastAsia="Times New Roman"/>
                <w:lang w:eastAsia="pl-PL"/>
              </w:rPr>
              <w:t xml:space="preserve">- </w:t>
            </w:r>
            <w:r w:rsidRPr="00BB5B2D">
              <w:rPr>
                <w:rFonts w:eastAsia="Times New Roman"/>
                <w:szCs w:val="20"/>
                <w:lang w:val="pl-PL" w:eastAsia="pl-PL"/>
              </w:rPr>
              <w:t>prowadzenie działań informacyjno - promocyjnych mających na celu wdrożenie Regionalnego Programu Zdrowotnego</w:t>
            </w:r>
            <w:r w:rsidRPr="00BB5B2D">
              <w:rPr>
                <w:rFonts w:ascii="Arial" w:hAnsi="Arial" w:cs="Arial"/>
                <w:sz w:val="18"/>
                <w:szCs w:val="18"/>
                <w:lang w:val="pl-PL"/>
              </w:rPr>
              <w:t>,</w:t>
            </w:r>
            <w:r w:rsidR="000C2EB5" w:rsidRPr="00BB5B2D">
              <w:rPr>
                <w:rStyle w:val="Odwoanieprzypisudolnego"/>
                <w:rFonts w:ascii="Arial" w:hAnsi="Arial" w:cs="Arial"/>
                <w:sz w:val="18"/>
                <w:szCs w:val="18"/>
                <w:lang w:val="pl-PL"/>
              </w:rPr>
              <w:footnoteReference w:id="24"/>
            </w:r>
          </w:p>
          <w:p w:rsidR="00FB54B2" w:rsidRPr="00BB5B2D" w:rsidRDefault="00FB54B2" w:rsidP="00FB54B2">
            <w:pPr>
              <w:spacing w:before="60" w:after="60" w:line="240" w:lineRule="auto"/>
              <w:ind w:left="714"/>
              <w:rPr>
                <w:rFonts w:eastAsia="Times New Roman" w:cs="Times New Roman"/>
                <w:lang w:eastAsia="pl-PL"/>
              </w:rPr>
            </w:pPr>
            <w:r w:rsidRPr="00BB5B2D">
              <w:rPr>
                <w:rFonts w:eastAsia="Times New Roman" w:cs="Times New Roman"/>
                <w:lang w:eastAsia="pl-PL"/>
              </w:rPr>
              <w:t>- zapewnienie dojazdu niezbędnego dla realizacji usługi zdrowotnej dla danej osoby oraz jej opiekuna z miejsca zamieszkania do miejsca wykonywania usługi zdrowotnej i z powrotem,</w:t>
            </w:r>
          </w:p>
          <w:p w:rsidR="003B4945" w:rsidRPr="00586712" w:rsidRDefault="00FB54B2" w:rsidP="003B4945">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w:t>
            </w:r>
            <w:r w:rsidRPr="00586712">
              <w:rPr>
                <w:rFonts w:eastAsia="Times New Roman" w:cs="Times New Roman"/>
                <w:lang w:eastAsia="pl-PL"/>
              </w:rPr>
              <w:t xml:space="preserve"> potrzebującą wsparcia w codziennym funkcjonowaniu w czasie korzystania ze wsparcia przez uczestnika projektu</w:t>
            </w:r>
          </w:p>
          <w:p w:rsidR="00FB54B2" w:rsidRDefault="003B4945" w:rsidP="00226A80">
            <w:pPr>
              <w:spacing w:before="60" w:after="60" w:line="240" w:lineRule="auto"/>
              <w:ind w:left="714"/>
              <w:rPr>
                <w:rFonts w:eastAsia="Times New Roman" w:cs="Times New Roman"/>
                <w:lang w:eastAsia="pl-PL"/>
              </w:rPr>
            </w:pPr>
            <w:r w:rsidRPr="00586712">
              <w:rPr>
                <w:rFonts w:eastAsia="Times New Roman" w:cs="Times New Roman"/>
                <w:lang w:eastAsia="pl-PL"/>
              </w:rPr>
              <w:t xml:space="preserve">- </w:t>
            </w:r>
            <w:r w:rsidRPr="00586712">
              <w:rPr>
                <w:lang w:eastAsia="pl-PL"/>
              </w:rPr>
              <w:t xml:space="preserve">zakup sprzętu medycznego oraz </w:t>
            </w:r>
            <w:r w:rsidR="00125E32" w:rsidRPr="00586712">
              <w:rPr>
                <w:lang w:eastAsia="pl-PL"/>
              </w:rPr>
              <w:t xml:space="preserve">rehabilitacyjnego </w:t>
            </w:r>
            <w:r w:rsidRPr="00586712">
              <w:rPr>
                <w:lang w:eastAsia="pl-PL"/>
              </w:rPr>
              <w:t>koniecznych do realizacji zadań wynikających z realizowanego Regionalnego Programu Zdrowotnego</w:t>
            </w:r>
            <w:r w:rsidR="00226A80" w:rsidRPr="00586712">
              <w:rPr>
                <w:rFonts w:eastAsia="Times New Roman" w:cs="Times New Roman"/>
                <w:lang w:eastAsia="pl-PL"/>
              </w:rPr>
              <w:t>.</w:t>
            </w: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p w:rsidR="001B72EC" w:rsidRPr="00BB5B2D" w:rsidRDefault="00A544DC" w:rsidP="001B72EC">
            <w:pPr>
              <w:numPr>
                <w:ilvl w:val="0"/>
                <w:numId w:val="50"/>
              </w:numPr>
              <w:spacing w:before="60" w:after="60" w:line="240" w:lineRule="auto"/>
              <w:ind w:left="714" w:hanging="357"/>
              <w:rPr>
                <w:rFonts w:eastAsia="Times New Roman" w:cs="Times New Roman"/>
                <w:lang w:eastAsia="pl-PL"/>
              </w:rPr>
            </w:pPr>
            <w:r>
              <w:rPr>
                <w:rFonts w:eastAsia="Times New Roman" w:cs="Times New Roman"/>
                <w:lang w:eastAsia="pl-PL"/>
              </w:rPr>
              <w:lastRenderedPageBreak/>
              <w:t xml:space="preserve"> </w:t>
            </w:r>
            <w:r w:rsidRPr="00BB5B2D">
              <w:rPr>
                <w:rFonts w:eastAsia="Times New Roman" w:cs="Times New Roman"/>
                <w:lang w:eastAsia="pl-PL"/>
              </w:rPr>
              <w:t>profilaktyki zakażeń wirusem brodawczaka ludzkiego (HPV) m.in. w zakresie:</w:t>
            </w:r>
          </w:p>
          <w:p w:rsidR="005B2683" w:rsidRPr="00BB5B2D" w:rsidRDefault="001B72EC" w:rsidP="005B2683">
            <w:pPr>
              <w:spacing w:before="60" w:after="60" w:line="240" w:lineRule="auto"/>
              <w:ind w:left="714"/>
              <w:rPr>
                <w:rFonts w:eastAsia="Times New Roman" w:cs="Times New Roman"/>
                <w:lang w:eastAsia="pl-PL"/>
              </w:rPr>
            </w:pPr>
            <w:r w:rsidRPr="00BB5B2D">
              <w:rPr>
                <w:rFonts w:eastAsia="Times New Roman" w:cs="Times New Roman"/>
                <w:lang w:eastAsia="pl-PL"/>
              </w:rPr>
              <w:t xml:space="preserve">- </w:t>
            </w:r>
            <w:r w:rsidR="005B2683" w:rsidRPr="00BB5B2D">
              <w:rPr>
                <w:rFonts w:eastAsia="Times New Roman" w:cs="Times New Roman"/>
                <w:lang w:eastAsia="pl-PL"/>
              </w:rPr>
              <w:t>prowadzenia</w:t>
            </w:r>
            <w:r w:rsidRPr="00BB5B2D">
              <w:rPr>
                <w:rFonts w:eastAsia="Times New Roman" w:cs="Times New Roman"/>
                <w:lang w:eastAsia="pl-PL"/>
              </w:rPr>
              <w:t xml:space="preserve"> działań informacyjno - promocyjnych mających na celu wdrożenie Regionalnego Programu Zdrowotnego</w:t>
            </w:r>
            <w:r w:rsidR="000C2EB5" w:rsidRPr="00BB5B2D">
              <w:rPr>
                <w:rFonts w:eastAsia="Times New Roman" w:cs="Times New Roman"/>
                <w:lang w:eastAsia="pl-PL"/>
              </w:rPr>
              <w:footnoteReference w:id="25"/>
            </w:r>
            <w:r w:rsidRPr="00BB5B2D">
              <w:rPr>
                <w:rFonts w:eastAsia="Times New Roman" w:cs="Times New Roman"/>
                <w:lang w:eastAsia="pl-PL"/>
              </w:rPr>
              <w:t>,</w:t>
            </w:r>
            <w:r w:rsidR="005B2683" w:rsidRPr="00BB5B2D">
              <w:rPr>
                <w:rFonts w:eastAsia="Times New Roman" w:cs="Times New Roman"/>
                <w:lang w:eastAsia="pl-PL"/>
              </w:rPr>
              <w:t xml:space="preserve"> </w:t>
            </w:r>
          </w:p>
          <w:p w:rsidR="005B2683" w:rsidRPr="00BB5B2D" w:rsidRDefault="005B2683" w:rsidP="005B2683">
            <w:pPr>
              <w:spacing w:before="60" w:after="60" w:line="240" w:lineRule="auto"/>
              <w:ind w:left="714"/>
              <w:rPr>
                <w:rFonts w:eastAsia="Times New Roman" w:cs="Times New Roman"/>
                <w:lang w:eastAsia="pl-PL"/>
              </w:rPr>
            </w:pPr>
            <w:r w:rsidRPr="00BB5B2D">
              <w:rPr>
                <w:rFonts w:eastAsia="Times New Roman" w:cs="Times New Roman"/>
                <w:lang w:eastAsia="pl-PL"/>
              </w:rPr>
              <w:t>- konsultacji lekarskich dla dzieci i ich rodzicó</w:t>
            </w:r>
            <w:r w:rsidR="00A13FA6" w:rsidRPr="00BB5B2D">
              <w:rPr>
                <w:rFonts w:eastAsia="Times New Roman" w:cs="Times New Roman"/>
                <w:lang w:eastAsia="pl-PL"/>
              </w:rPr>
              <w:t>w/opiekunów oraz przeprowadzenia</w:t>
            </w:r>
            <w:r w:rsidRPr="00BB5B2D">
              <w:rPr>
                <w:rFonts w:eastAsia="Times New Roman" w:cs="Times New Roman"/>
                <w:lang w:eastAsia="pl-PL"/>
              </w:rPr>
              <w:t xml:space="preserve"> szczepień dzieci,</w:t>
            </w:r>
          </w:p>
          <w:p w:rsidR="00A13FA6" w:rsidRPr="00BB5B2D" w:rsidRDefault="005B2683" w:rsidP="00A13FA6">
            <w:pPr>
              <w:spacing w:before="60" w:after="60" w:line="240" w:lineRule="auto"/>
              <w:ind w:left="714"/>
              <w:rPr>
                <w:rFonts w:eastAsia="Times New Roman" w:cs="Times New Roman"/>
                <w:lang w:eastAsia="pl-PL"/>
              </w:rPr>
            </w:pPr>
            <w:r w:rsidRPr="00BB5B2D">
              <w:rPr>
                <w:rFonts w:eastAsia="Times New Roman" w:cs="Times New Roman"/>
                <w:lang w:eastAsia="pl-PL"/>
              </w:rPr>
              <w:t>- działań informacyjno – edukacyjnych dla dzieci oraz ich rodziców/opiekunów,</w:t>
            </w:r>
          </w:p>
          <w:p w:rsidR="001B72EC" w:rsidRPr="00BB5B2D" w:rsidRDefault="00A13FA6" w:rsidP="00A13FA6">
            <w:pPr>
              <w:spacing w:before="60" w:after="60" w:line="240" w:lineRule="auto"/>
              <w:ind w:left="714"/>
              <w:rPr>
                <w:rFonts w:eastAsia="Times New Roman" w:cs="Times New Roman"/>
                <w:lang w:eastAsia="pl-PL"/>
              </w:rPr>
            </w:pPr>
            <w:r w:rsidRPr="00BB5B2D">
              <w:rPr>
                <w:rFonts w:eastAsia="Times New Roman" w:cs="Times New Roman"/>
                <w:lang w:eastAsia="pl-PL"/>
              </w:rPr>
              <w:t>-monitorowani</w:t>
            </w:r>
            <w:r w:rsidR="001A0DEF" w:rsidRPr="00BB5B2D">
              <w:rPr>
                <w:rFonts w:eastAsia="Times New Roman" w:cs="Times New Roman"/>
                <w:lang w:eastAsia="pl-PL"/>
              </w:rPr>
              <w:t>e i ewaluacja programu,</w:t>
            </w:r>
          </w:p>
          <w:p w:rsidR="001B72EC" w:rsidRPr="00BB5B2D" w:rsidRDefault="001B72EC" w:rsidP="001B72EC">
            <w:pPr>
              <w:spacing w:before="60" w:after="60" w:line="240" w:lineRule="auto"/>
              <w:ind w:left="714"/>
              <w:rPr>
                <w:rFonts w:eastAsia="Times New Roman" w:cs="Times New Roman"/>
                <w:lang w:eastAsia="pl-PL"/>
              </w:rPr>
            </w:pPr>
            <w:r w:rsidRPr="00BB5B2D">
              <w:rPr>
                <w:rFonts w:eastAsia="Times New Roman" w:cs="Times New Roman"/>
                <w:lang w:eastAsia="pl-PL"/>
              </w:rPr>
              <w:t>-</w:t>
            </w:r>
            <w:r w:rsidR="00A13FA6" w:rsidRPr="00BB5B2D">
              <w:rPr>
                <w:rFonts w:eastAsia="Times New Roman" w:cs="Times New Roman"/>
                <w:lang w:eastAsia="pl-PL"/>
              </w:rPr>
              <w:t xml:space="preserve"> zapewnienia</w:t>
            </w:r>
            <w:r w:rsidRPr="00BB5B2D">
              <w:rPr>
                <w:rFonts w:eastAsia="Times New Roman" w:cs="Times New Roman"/>
                <w:lang w:eastAsia="pl-PL"/>
              </w:rPr>
              <w:t xml:space="preserve"> dojazdu niezbędnego dla realizacji usługi zdrowotnej dla danej osoby oraz jej opiekuna z miejsca zamieszkania do miejsca wykonywania usługi zdrowotnej i z powrotem,</w:t>
            </w:r>
          </w:p>
          <w:p w:rsidR="00DA48D7" w:rsidRDefault="001B72EC" w:rsidP="00DA48D7">
            <w:pPr>
              <w:spacing w:before="60" w:after="60" w:line="240" w:lineRule="auto"/>
              <w:ind w:left="714"/>
              <w:rPr>
                <w:rFonts w:eastAsia="Times New Roman" w:cs="Times New Roman"/>
                <w:lang w:eastAsia="pl-PL"/>
              </w:rPr>
            </w:pPr>
            <w:r w:rsidRPr="00BB5B2D">
              <w:rPr>
                <w:rFonts w:eastAsia="Times New Roman" w:cs="Times New Roman"/>
                <w:lang w:eastAsia="pl-PL"/>
              </w:rPr>
              <w:t>- zapewnienia opieki nad osobą potrzebującą wsparcia w codziennym funkcjonowaniu w czasie korzystania ze wsparcia przez uczestnika projektu</w:t>
            </w:r>
          </w:p>
          <w:p w:rsidR="005556BD" w:rsidRDefault="00DA48D7" w:rsidP="005556BD">
            <w:pPr>
              <w:numPr>
                <w:ilvl w:val="0"/>
                <w:numId w:val="49"/>
              </w:numPr>
              <w:spacing w:before="60" w:after="60" w:line="240" w:lineRule="auto"/>
              <w:rPr>
                <w:rFonts w:eastAsia="Times New Roman" w:cs="Times New Roman"/>
                <w:lang w:eastAsia="pl-PL"/>
              </w:rPr>
            </w:pPr>
            <w:r>
              <w:rPr>
                <w:rFonts w:eastAsia="Times New Roman" w:cs="Times New Roman"/>
                <w:lang w:eastAsia="pl-PL"/>
              </w:rPr>
              <w:t>Realizacja przedsięwzięć związanych z walką i skutkami COVID-19 na terenie województwa zachodniopomorskiego</w:t>
            </w:r>
            <w:r w:rsidR="005556BD">
              <w:rPr>
                <w:rFonts w:eastAsia="Times New Roman" w:cs="Times New Roman"/>
                <w:lang w:eastAsia="pl-PL"/>
              </w:rPr>
              <w:t xml:space="preserve"> w zakresie wsparcia:</w:t>
            </w:r>
          </w:p>
          <w:p w:rsidR="004557AD" w:rsidRDefault="008264E1"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w:t>
            </w:r>
            <w:r w:rsidR="00C02BDF" w:rsidRPr="00130C45">
              <w:rPr>
                <w:rFonts w:eastAsia="Times New Roman" w:cs="Times New Roman"/>
                <w:lang w:eastAsia="pl-PL"/>
              </w:rPr>
              <w:t>u</w:t>
            </w:r>
            <w:r w:rsidRPr="00130C45">
              <w:rPr>
                <w:rFonts w:eastAsia="Times New Roman" w:cs="Times New Roman"/>
                <w:lang w:eastAsia="pl-PL"/>
              </w:rPr>
              <w:t xml:space="preserve"> wyposażenia i sprzętu medycznego, środków ochrony osobistej, sprzętów i środków do dezynfekcji</w:t>
            </w:r>
            <w:r w:rsidR="00124604">
              <w:rPr>
                <w:rFonts w:eastAsia="Times New Roman" w:cs="Times New Roman"/>
                <w:lang w:eastAsia="pl-PL"/>
              </w:rPr>
              <w:t>, wyposaż</w:t>
            </w:r>
            <w:r w:rsidR="00814439">
              <w:rPr>
                <w:rFonts w:eastAsia="Times New Roman" w:cs="Times New Roman"/>
                <w:lang w:eastAsia="pl-PL"/>
              </w:rPr>
              <w:t>e</w:t>
            </w:r>
            <w:r w:rsidR="00124604">
              <w:rPr>
                <w:rFonts w:eastAsia="Times New Roman" w:cs="Times New Roman"/>
                <w:lang w:eastAsia="pl-PL"/>
              </w:rPr>
              <w:t>nia obiektowego i budowlanego</w:t>
            </w:r>
            <w:r w:rsidRPr="00130C45">
              <w:rPr>
                <w:rFonts w:eastAsia="Times New Roman" w:cs="Times New Roman"/>
                <w:lang w:eastAsia="pl-PL"/>
              </w:rPr>
              <w:t xml:space="preserve"> </w:t>
            </w:r>
            <w:r w:rsidR="00124604">
              <w:rPr>
                <w:rFonts w:eastAsia="Times New Roman" w:cs="Times New Roman"/>
                <w:lang w:eastAsia="pl-PL"/>
              </w:rPr>
              <w:t xml:space="preserve">oraz laboratoryjnego, a także </w:t>
            </w:r>
            <w:r w:rsidR="00747222">
              <w:rPr>
                <w:rFonts w:eastAsia="Times New Roman" w:cs="Times New Roman"/>
                <w:lang w:eastAsia="pl-PL"/>
              </w:rPr>
              <w:t>finansowania/</w:t>
            </w:r>
            <w:r w:rsidR="00124604">
              <w:rPr>
                <w:rFonts w:eastAsia="Times New Roman" w:cs="Times New Roman"/>
                <w:lang w:eastAsia="pl-PL"/>
              </w:rPr>
              <w:t xml:space="preserve">refundacji poniesionych środków na dodatkowe wynagrodzenia personelu medycznego </w:t>
            </w:r>
            <w:r w:rsidRPr="00130C45">
              <w:rPr>
                <w:rFonts w:eastAsia="Times New Roman" w:cs="Times New Roman"/>
                <w:lang w:eastAsia="pl-PL"/>
              </w:rPr>
              <w:t>dla szpitali</w:t>
            </w:r>
            <w:r w:rsidR="00FD0945" w:rsidRPr="00130C45">
              <w:rPr>
                <w:rFonts w:eastAsia="Times New Roman" w:cs="Times New Roman"/>
                <w:lang w:eastAsia="pl-PL"/>
              </w:rPr>
              <w:t xml:space="preserve"> (wojewódzkich, powiatowych, resortowych, klinicznych)</w:t>
            </w:r>
            <w:r w:rsidR="00272712" w:rsidRPr="00130C45">
              <w:rPr>
                <w:rFonts w:eastAsia="Times New Roman" w:cs="Times New Roman"/>
                <w:lang w:eastAsia="pl-PL"/>
              </w:rPr>
              <w:t xml:space="preserve"> związanych bezpośrednio z walką i przeciwdziałaniem COVID-19</w:t>
            </w:r>
            <w:r w:rsidRPr="00130C45">
              <w:rPr>
                <w:rFonts w:eastAsia="Times New Roman" w:cs="Times New Roman"/>
                <w:lang w:eastAsia="pl-PL"/>
              </w:rPr>
              <w:t>;</w:t>
            </w:r>
          </w:p>
          <w:p w:rsidR="00124604" w:rsidRDefault="00124604"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wyposażenia i sprzętu medycznego, środków ochrony osobistej, sprzętów i środków do dezynfekcji</w:t>
            </w:r>
            <w:r>
              <w:rPr>
                <w:rFonts w:eastAsia="Times New Roman" w:cs="Times New Roman"/>
                <w:lang w:eastAsia="pl-PL"/>
              </w:rPr>
              <w:t>, wyposaż</w:t>
            </w:r>
            <w:r w:rsidR="00814439">
              <w:rPr>
                <w:rFonts w:eastAsia="Times New Roman" w:cs="Times New Roman"/>
                <w:lang w:eastAsia="pl-PL"/>
              </w:rPr>
              <w:t>e</w:t>
            </w:r>
            <w:r>
              <w:rPr>
                <w:rFonts w:eastAsia="Times New Roman" w:cs="Times New Roman"/>
                <w:lang w:eastAsia="pl-PL"/>
              </w:rPr>
              <w:t>nia obiektowego i budowlanego</w:t>
            </w:r>
            <w:r w:rsidRPr="00130C45">
              <w:rPr>
                <w:rFonts w:eastAsia="Times New Roman" w:cs="Times New Roman"/>
                <w:lang w:eastAsia="pl-PL"/>
              </w:rPr>
              <w:t xml:space="preserve"> </w:t>
            </w:r>
            <w:r>
              <w:rPr>
                <w:rFonts w:eastAsia="Times New Roman" w:cs="Times New Roman"/>
                <w:lang w:eastAsia="pl-PL"/>
              </w:rPr>
              <w:t>oraz laboratoryjnego, a także</w:t>
            </w:r>
            <w:r w:rsidR="00747222">
              <w:rPr>
                <w:rFonts w:eastAsia="Times New Roman" w:cs="Times New Roman"/>
                <w:lang w:eastAsia="pl-PL"/>
              </w:rPr>
              <w:t xml:space="preserve"> finansowania/</w:t>
            </w:r>
            <w:r>
              <w:rPr>
                <w:rFonts w:eastAsia="Times New Roman" w:cs="Times New Roman"/>
                <w:lang w:eastAsia="pl-PL"/>
              </w:rPr>
              <w:t xml:space="preserve"> refundacji poniesionych środków na dodatkowe wynagrodzenia personelu medycznego oraz zakupu ambulansów dla Wojewódzkiej Stacji Pogotowia Ratunkowego</w:t>
            </w:r>
          </w:p>
          <w:p w:rsidR="008264E1" w:rsidRPr="008264E1"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zakupu i dystrybucji, </w:t>
            </w:r>
            <w:r w:rsidRPr="0069691F">
              <w:rPr>
                <w:rFonts w:eastAsia="Times New Roman" w:cs="Times New Roman"/>
                <w:lang w:eastAsia="pl-PL"/>
              </w:rPr>
              <w:t xml:space="preserve">w szczególności </w:t>
            </w:r>
            <w:r w:rsidRPr="00130C45">
              <w:rPr>
                <w:rFonts w:eastAsia="Times New Roman" w:cs="Times New Roman"/>
                <w:lang w:eastAsia="pl-PL"/>
              </w:rPr>
              <w:t>na rzecz jednostek samorządu terytorialnego prowadzących chronione kąpieliska, środków ochrony osobistej i sprzętów oraz środków do utrzymania czystości i dezynfekcji na terenie kąpielisk oraz zakupu niezbędnego sprzętu do ratownictwa wodnego związanego bezpośrednio z walką i przeciwdziałaniem COVID-19</w:t>
            </w:r>
            <w:r w:rsidR="002217BE">
              <w:rPr>
                <w:rFonts w:eastAsia="Times New Roman" w:cs="Times New Roman"/>
                <w:lang w:eastAsia="pl-PL"/>
              </w:rPr>
              <w:t xml:space="preserve">, </w:t>
            </w:r>
            <w:r w:rsidR="00747222">
              <w:rPr>
                <w:rFonts w:eastAsia="Times New Roman" w:cs="Times New Roman"/>
                <w:lang w:eastAsia="pl-PL"/>
              </w:rPr>
              <w:t>tj</w:t>
            </w:r>
            <w:r w:rsidR="002217BE">
              <w:rPr>
                <w:rFonts w:eastAsia="Times New Roman" w:cs="Times New Roman"/>
                <w:lang w:eastAsia="pl-PL"/>
              </w:rPr>
              <w:t xml:space="preserve">: środki ochrony osobistej, środki </w:t>
            </w:r>
            <w:r w:rsidR="00FB2D4A">
              <w:rPr>
                <w:rFonts w:eastAsia="Times New Roman" w:cs="Times New Roman"/>
                <w:lang w:eastAsia="pl-PL"/>
              </w:rPr>
              <w:t xml:space="preserve">do dezynfekcji, kombinezony jednorazowe i wielorazowe, parawany, parasole ochronne, przyczepy do transportu poszkodowanych z koszem, </w:t>
            </w:r>
            <w:r w:rsidR="00FB2D4A" w:rsidRPr="00FB2D4A">
              <w:rPr>
                <w:rFonts w:eastAsia="Times New Roman" w:cs="Times New Roman"/>
                <w:lang w:eastAsia="pl-PL"/>
              </w:rPr>
              <w:t>termometry bezdotykowe lub inne urządzenia do pomiaru temperat</w:t>
            </w:r>
            <w:r w:rsidR="00F83403">
              <w:rPr>
                <w:rFonts w:eastAsia="Times New Roman" w:cs="Times New Roman"/>
                <w:lang w:eastAsia="pl-PL"/>
              </w:rPr>
              <w:t>u</w:t>
            </w:r>
            <w:r w:rsidR="00FB2D4A" w:rsidRPr="00FB2D4A">
              <w:rPr>
                <w:rFonts w:eastAsia="Times New Roman" w:cs="Times New Roman"/>
                <w:lang w:eastAsia="pl-PL"/>
              </w:rPr>
              <w:t>ry ciała</w:t>
            </w:r>
            <w:r w:rsidR="00E6047F" w:rsidRPr="00130C45">
              <w:rPr>
                <w:rFonts w:eastAsia="Times New Roman" w:cs="Times New Roman"/>
                <w:lang w:eastAsia="pl-PL"/>
              </w:rPr>
              <w:t>;</w:t>
            </w:r>
          </w:p>
          <w:p w:rsidR="00E6047F" w:rsidRPr="00E6047F" w:rsidRDefault="00C02BD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zakupu i dystrybucji  środków ochrony osobistej i sprzętów oraz środków do utrzymania czystości i dezynfekcji w podmiotach świadczących usługi ratownictwa pożarowego oraz zakup niezbędnego sprzętu do ratownictwa pożarowego związanego bezpośrednio z walką i przeciwdziałaniem COVID-19 skierowanego do Ochotniczych Straży Pożarnych</w:t>
            </w:r>
            <w:r w:rsidR="00FB2D4A">
              <w:rPr>
                <w:rFonts w:eastAsia="Times New Roman" w:cs="Times New Roman"/>
                <w:lang w:eastAsia="pl-PL"/>
              </w:rPr>
              <w:t xml:space="preserve">, </w:t>
            </w:r>
            <w:r w:rsidR="00747222">
              <w:rPr>
                <w:rFonts w:eastAsia="Times New Roman" w:cs="Times New Roman"/>
                <w:lang w:eastAsia="pl-PL"/>
              </w:rPr>
              <w:t>tj</w:t>
            </w:r>
            <w:r w:rsidR="00FB2D4A">
              <w:rPr>
                <w:rFonts w:eastAsia="Times New Roman" w:cs="Times New Roman"/>
                <w:lang w:eastAsia="pl-PL"/>
              </w:rPr>
              <w:t xml:space="preserve">: środki ochrony osobistej, środki do dezynfekcji, ubrania gazoszczelne, aparaty oddechowe, kombinezony ochronne jednorazowe i wielorazowe, rękawice ochronne, ozonatory, opryskiwacze spalinowe i elektryczne, </w:t>
            </w:r>
            <w:proofErr w:type="spellStart"/>
            <w:r w:rsidR="00FB2D4A">
              <w:rPr>
                <w:rFonts w:eastAsia="Times New Roman" w:cs="Times New Roman"/>
                <w:lang w:eastAsia="pl-PL"/>
              </w:rPr>
              <w:t>fumigatory</w:t>
            </w:r>
            <w:proofErr w:type="spellEnd"/>
            <w:r w:rsidR="00FB2D4A">
              <w:rPr>
                <w:rFonts w:eastAsia="Times New Roman" w:cs="Times New Roman"/>
                <w:lang w:eastAsia="pl-PL"/>
              </w:rPr>
              <w:t xml:space="preserve">, </w:t>
            </w:r>
            <w:r w:rsidR="00FB2D4A" w:rsidRPr="00FB2D4A">
              <w:rPr>
                <w:rFonts w:eastAsia="Times New Roman" w:cs="Times New Roman"/>
                <w:lang w:eastAsia="pl-PL"/>
              </w:rPr>
              <w:t xml:space="preserve">termometry bezdotykowe lub inne urządzenia do pomiaru </w:t>
            </w:r>
            <w:proofErr w:type="spellStart"/>
            <w:r w:rsidR="00FB2D4A" w:rsidRPr="00FB2D4A">
              <w:rPr>
                <w:rFonts w:eastAsia="Times New Roman" w:cs="Times New Roman"/>
                <w:lang w:eastAsia="pl-PL"/>
              </w:rPr>
              <w:t>temperatory</w:t>
            </w:r>
            <w:proofErr w:type="spellEnd"/>
            <w:r w:rsidR="00FB2D4A" w:rsidRPr="00FB2D4A">
              <w:rPr>
                <w:rFonts w:eastAsia="Times New Roman" w:cs="Times New Roman"/>
                <w:lang w:eastAsia="pl-PL"/>
              </w:rPr>
              <w:t xml:space="preserve"> ciała</w:t>
            </w:r>
            <w:r w:rsidR="00FB2D4A">
              <w:rPr>
                <w:rFonts w:eastAsia="Times New Roman" w:cs="Times New Roman"/>
                <w:lang w:eastAsia="pl-PL"/>
              </w:rPr>
              <w:t xml:space="preserve">, </w:t>
            </w:r>
            <w:proofErr w:type="spellStart"/>
            <w:r w:rsidR="00FB2D4A">
              <w:rPr>
                <w:rFonts w:eastAsia="Times New Roman" w:cs="Times New Roman"/>
                <w:lang w:eastAsia="pl-PL"/>
              </w:rPr>
              <w:t>namiory</w:t>
            </w:r>
            <w:proofErr w:type="spellEnd"/>
            <w:r w:rsidR="00FB2D4A">
              <w:rPr>
                <w:rFonts w:eastAsia="Times New Roman" w:cs="Times New Roman"/>
                <w:lang w:eastAsia="pl-PL"/>
              </w:rPr>
              <w:t xml:space="preserve"> ratownicze, nagrzewnice elek</w:t>
            </w:r>
            <w:r w:rsidR="00F83403">
              <w:rPr>
                <w:rFonts w:eastAsia="Times New Roman" w:cs="Times New Roman"/>
                <w:lang w:eastAsia="pl-PL"/>
              </w:rPr>
              <w:t>tryczne i agregaty</w:t>
            </w:r>
            <w:r w:rsidR="00FB2D4A">
              <w:rPr>
                <w:rFonts w:eastAsia="Times New Roman" w:cs="Times New Roman"/>
                <w:lang w:eastAsia="pl-PL"/>
              </w:rPr>
              <w:t xml:space="preserve"> prądotwórcze, zestawy pralnicze do ubrań specjalnych wielorazowego użytku</w:t>
            </w:r>
            <w:r w:rsidR="00E6047F" w:rsidRPr="00130C45">
              <w:rPr>
                <w:rFonts w:eastAsia="Times New Roman" w:cs="Times New Roman"/>
                <w:lang w:eastAsia="pl-PL"/>
              </w:rPr>
              <w:t>;</w:t>
            </w:r>
          </w:p>
          <w:p w:rsidR="00DA48D7" w:rsidRDefault="00E6047F" w:rsidP="005556BD">
            <w:pPr>
              <w:numPr>
                <w:ilvl w:val="4"/>
                <w:numId w:val="16"/>
              </w:numPr>
              <w:spacing w:before="60" w:after="60" w:line="240" w:lineRule="auto"/>
              <w:ind w:left="1356"/>
              <w:rPr>
                <w:rFonts w:eastAsia="Times New Roman" w:cs="Times New Roman"/>
                <w:lang w:eastAsia="pl-PL"/>
              </w:rPr>
            </w:pPr>
            <w:r w:rsidRPr="00130C45">
              <w:rPr>
                <w:rFonts w:eastAsia="Times New Roman" w:cs="Times New Roman"/>
                <w:lang w:eastAsia="pl-PL"/>
              </w:rPr>
              <w:t xml:space="preserve">grantowego dla jednostek samorządu terytorialnego </w:t>
            </w:r>
            <w:r w:rsidR="00C02BDF" w:rsidRPr="00130C45">
              <w:rPr>
                <w:rFonts w:eastAsia="Times New Roman" w:cs="Times New Roman"/>
                <w:lang w:eastAsia="pl-PL"/>
              </w:rPr>
              <w:t>i ich jednostek organizacyjnych  na zakup środków ochrony osobistej</w:t>
            </w:r>
            <w:r w:rsidR="0051726C">
              <w:rPr>
                <w:rFonts w:eastAsia="Times New Roman" w:cs="Times New Roman"/>
                <w:lang w:eastAsia="pl-PL"/>
              </w:rPr>
              <w:t>,</w:t>
            </w:r>
            <w:r w:rsidR="00C02BDF" w:rsidRPr="00130C45">
              <w:rPr>
                <w:rFonts w:eastAsia="Times New Roman" w:cs="Times New Roman"/>
                <w:lang w:eastAsia="pl-PL"/>
              </w:rPr>
              <w:t xml:space="preserve"> sprzętów oraz środków do utrzymania czystości i dezynfekcji</w:t>
            </w:r>
            <w:r w:rsidR="00FB2D4A">
              <w:rPr>
                <w:rFonts w:eastAsia="Times New Roman" w:cs="Times New Roman"/>
                <w:lang w:eastAsia="pl-PL"/>
              </w:rPr>
              <w:t xml:space="preserve"> oraz innych wydatków związanych z walką z COVID-19, wymaganych przepisami prawa </w:t>
            </w:r>
            <w:r w:rsidR="00C02BDF" w:rsidRPr="00130C45">
              <w:rPr>
                <w:rFonts w:eastAsia="Times New Roman" w:cs="Times New Roman"/>
                <w:lang w:eastAsia="pl-PL"/>
              </w:rPr>
              <w:t xml:space="preserve"> na potrzeby prowadzonych przez JST: żłobków, klubów dziecięcych oraz placówek edukacyjnych</w:t>
            </w:r>
            <w:r w:rsidRPr="00130C45">
              <w:rPr>
                <w:rFonts w:eastAsia="Times New Roman" w:cs="Times New Roman"/>
                <w:lang w:eastAsia="pl-PL"/>
              </w:rPr>
              <w:t>.</w:t>
            </w:r>
          </w:p>
          <w:p w:rsidR="00DA48D7" w:rsidRPr="00EA3682" w:rsidRDefault="00DA48D7" w:rsidP="00DA48D7">
            <w:pPr>
              <w:spacing w:before="60" w:after="60" w:line="240" w:lineRule="auto"/>
              <w:ind w:left="714"/>
              <w:rPr>
                <w:rFonts w:eastAsia="Times New Roman" w:cs="Times New Roman"/>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48D7" w:rsidRDefault="00DA48D7" w:rsidP="00DA48D7">
            <w:pPr>
              <w:spacing w:before="60" w:after="60" w:line="240" w:lineRule="auto"/>
              <w:rPr>
                <w:rFonts w:eastAsia="Times New Roman" w:cs="Times New Roman"/>
                <w:lang w:eastAsia="pl-PL"/>
              </w:rPr>
            </w:pPr>
            <w:r>
              <w:rPr>
                <w:rFonts w:eastAsia="Times New Roman" w:cs="Times New Roman"/>
                <w:lang w:eastAsia="pl-PL"/>
              </w:rPr>
              <w:t>Typ projekt</w:t>
            </w:r>
            <w:r w:rsidR="00095AB7">
              <w:rPr>
                <w:rFonts w:eastAsia="Times New Roman" w:cs="Times New Roman"/>
                <w:lang w:eastAsia="pl-PL"/>
              </w:rPr>
              <w:t>ów</w:t>
            </w:r>
            <w:r>
              <w:rPr>
                <w:rFonts w:eastAsia="Times New Roman" w:cs="Times New Roman"/>
                <w:lang w:eastAsia="pl-PL"/>
              </w:rPr>
              <w:t xml:space="preserve"> 1 – tryb konkursowy:</w:t>
            </w:r>
          </w:p>
          <w:p w:rsidR="00DA48D7" w:rsidRDefault="00DA48D7" w:rsidP="00DA48D7">
            <w:pPr>
              <w:spacing w:before="60" w:after="60" w:line="240" w:lineRule="auto"/>
              <w:ind w:left="357"/>
              <w:rPr>
                <w:rFonts w:eastAsia="Times New Roman" w:cs="Times New Roman"/>
                <w:lang w:eastAsia="pl-PL"/>
              </w:rPr>
            </w:pP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rsidR="001052F9" w:rsidRPr="00C02BDF"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C02BDF">
              <w:rPr>
                <w:rFonts w:eastAsia="Times New Roman" w:cs="Times New Roman"/>
                <w:lang w:eastAsia="pl-PL"/>
              </w:rPr>
              <w:t> </w:t>
            </w:r>
          </w:p>
          <w:p w:rsidR="00DA48D7" w:rsidRPr="00C02BDF" w:rsidRDefault="00DA48D7" w:rsidP="00DA48D7">
            <w:pPr>
              <w:spacing w:before="60" w:after="60" w:line="240" w:lineRule="auto"/>
              <w:rPr>
                <w:rFonts w:eastAsia="Times New Roman" w:cs="Times New Roman"/>
                <w:lang w:eastAsia="pl-PL"/>
              </w:rPr>
            </w:pPr>
          </w:p>
          <w:p w:rsidR="005556BD" w:rsidRDefault="00DA48D7" w:rsidP="004557AD">
            <w:pPr>
              <w:spacing w:before="60" w:after="60" w:line="240" w:lineRule="auto"/>
              <w:rPr>
                <w:rFonts w:eastAsia="Times New Roman" w:cs="Times New Roman"/>
                <w:lang w:eastAsia="pl-PL"/>
              </w:rPr>
            </w:pPr>
            <w:r w:rsidRPr="00C02BDF">
              <w:rPr>
                <w:rFonts w:eastAsia="Times New Roman" w:cs="Times New Roman"/>
                <w:lang w:eastAsia="pl-PL"/>
              </w:rPr>
              <w:t>Typ projekt</w:t>
            </w:r>
            <w:r w:rsidR="00095AB7" w:rsidRPr="00C02BDF">
              <w:rPr>
                <w:rFonts w:eastAsia="Times New Roman" w:cs="Times New Roman"/>
                <w:lang w:eastAsia="pl-PL"/>
              </w:rPr>
              <w:t>ów</w:t>
            </w:r>
            <w:r w:rsidRPr="00C02BDF">
              <w:rPr>
                <w:rFonts w:eastAsia="Times New Roman" w:cs="Times New Roman"/>
                <w:lang w:eastAsia="pl-PL"/>
              </w:rPr>
              <w:t xml:space="preserve"> 2 - tryb nadzwyczajny:</w:t>
            </w: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W zakresie typu 2 a</w:t>
            </w:r>
            <w:r w:rsidR="00281779">
              <w:rPr>
                <w:rFonts w:eastAsia="Times New Roman" w:cs="Times New Roman"/>
                <w:lang w:eastAsia="pl-PL"/>
              </w:rPr>
              <w:t xml:space="preserve"> i 2b:</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a)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zaangażowane w pełni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b)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5556BD" w:rsidRPr="00AC2426" w:rsidRDefault="005556BD" w:rsidP="00AC2426">
            <w:pPr>
              <w:spacing w:before="60" w:after="60"/>
              <w:ind w:left="364"/>
              <w:rPr>
                <w:rFonts w:eastAsia="Times New Roman" w:cs="Times New Roman"/>
                <w:lang w:eastAsia="pl-PL"/>
              </w:rPr>
            </w:pPr>
            <w:r w:rsidRPr="00AC2426">
              <w:rPr>
                <w:rFonts w:eastAsia="Times New Roman" w:cs="Times New Roman"/>
                <w:lang w:eastAsia="pl-PL"/>
              </w:rPr>
              <w:t xml:space="preserve">c) </w:t>
            </w:r>
            <w:r w:rsidR="00C02BDF" w:rsidRPr="00C02BDF">
              <w:rPr>
                <w:rFonts w:eastAsia="Times New Roman" w:cs="Times New Roman"/>
                <w:lang w:eastAsia="pl-PL"/>
              </w:rPr>
              <w:t xml:space="preserve">podmioty wykonujące działalność leczniczą wymienione w </w:t>
            </w:r>
            <w:r w:rsidR="00C02BDF"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00C02BDF"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5556BD" w:rsidRPr="00AC2426" w:rsidRDefault="005556BD" w:rsidP="005556BD">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5556BD"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Wodne Ochotnicze Pogotowie Ratunkowe Województwa Zachodniopomorskiego</w:t>
            </w:r>
          </w:p>
          <w:p w:rsidR="00AC2426" w:rsidRDefault="00AC2426" w:rsidP="00AC2426">
            <w:pPr>
              <w:spacing w:before="60" w:after="60" w:line="240" w:lineRule="auto"/>
              <w:rPr>
                <w:rFonts w:eastAsia="Times New Roman" w:cs="Times New Roman"/>
                <w:lang w:eastAsia="pl-PL"/>
              </w:rPr>
            </w:pPr>
          </w:p>
          <w:p w:rsidR="005556BD" w:rsidRDefault="005556BD"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d</w:t>
            </w:r>
            <w:r>
              <w:rPr>
                <w:rFonts w:eastAsia="Times New Roman" w:cs="Times New Roman"/>
                <w:lang w:eastAsia="pl-PL"/>
              </w:rPr>
              <w:t>:</w:t>
            </w:r>
          </w:p>
          <w:p w:rsidR="00AC2426" w:rsidRPr="00AC2426" w:rsidRDefault="00AC2426" w:rsidP="00AC2426">
            <w:pPr>
              <w:spacing w:before="60" w:after="60" w:line="240" w:lineRule="auto"/>
              <w:rPr>
                <w:rFonts w:eastAsia="Times New Roman" w:cs="Times New Roman"/>
                <w:lang w:eastAsia="pl-PL"/>
              </w:rPr>
            </w:pPr>
            <w:r w:rsidRPr="00AC2426">
              <w:rPr>
                <w:rFonts w:eastAsia="Times New Roman" w:cs="Times New Roman"/>
                <w:lang w:eastAsia="pl-PL"/>
              </w:rPr>
              <w:t>Zarząd Wojewódzki Ochotniczych Straży Pożarnych - oddział wojewódzki Województwa Zachodniopomorskiego</w:t>
            </w:r>
          </w:p>
          <w:p w:rsidR="001F7A10" w:rsidRDefault="001F7A10" w:rsidP="00AC2426">
            <w:pPr>
              <w:spacing w:before="60" w:after="60" w:line="240" w:lineRule="auto"/>
              <w:rPr>
                <w:rFonts w:eastAsia="Times New Roman" w:cs="Times New Roman"/>
                <w:lang w:eastAsia="pl-PL"/>
              </w:rPr>
            </w:pP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proofErr w:type="spellStart"/>
            <w:r>
              <w:rPr>
                <w:rFonts w:eastAsia="Times New Roman" w:cs="Times New Roman"/>
                <w:lang w:eastAsia="pl-PL"/>
              </w:rPr>
              <w:t>Benficjent</w:t>
            </w:r>
            <w:proofErr w:type="spellEnd"/>
            <w:r>
              <w:rPr>
                <w:rFonts w:eastAsia="Times New Roman" w:cs="Times New Roman"/>
                <w:lang w:eastAsia="pl-PL"/>
              </w:rPr>
              <w:t xml:space="preserve"> projektu grantowego (</w:t>
            </w:r>
            <w:proofErr w:type="spellStart"/>
            <w:r>
              <w:rPr>
                <w:rFonts w:eastAsia="Times New Roman" w:cs="Times New Roman"/>
                <w:lang w:eastAsia="pl-PL"/>
              </w:rPr>
              <w:t>grantodawca</w:t>
            </w:r>
            <w:proofErr w:type="spellEnd"/>
            <w:r>
              <w:rPr>
                <w:rFonts w:eastAsia="Times New Roman" w:cs="Times New Roman"/>
                <w:lang w:eastAsia="pl-PL"/>
              </w:rPr>
              <w:t xml:space="preserve">): Województwo </w:t>
            </w:r>
            <w:r w:rsidR="00F83403">
              <w:rPr>
                <w:rFonts w:eastAsia="Times New Roman" w:cs="Times New Roman"/>
                <w:lang w:eastAsia="pl-PL"/>
              </w:rPr>
              <w:t>Z</w:t>
            </w:r>
            <w:r>
              <w:rPr>
                <w:rFonts w:eastAsia="Times New Roman" w:cs="Times New Roman"/>
                <w:lang w:eastAsia="pl-PL"/>
              </w:rPr>
              <w:t>achodniopomorskie</w:t>
            </w:r>
            <w:r w:rsidR="00CE6E7A">
              <w:rPr>
                <w:rFonts w:eastAsia="Times New Roman" w:cs="Times New Roman"/>
                <w:lang w:eastAsia="pl-PL"/>
              </w:rPr>
              <w:t>, Wydział Współpracy Społecznej</w:t>
            </w:r>
            <w:r>
              <w:rPr>
                <w:rFonts w:eastAsia="Times New Roman" w:cs="Times New Roman"/>
                <w:lang w:eastAsia="pl-PL"/>
              </w:rPr>
              <w:t xml:space="preserve"> </w:t>
            </w:r>
          </w:p>
          <w:p w:rsidR="005556BD" w:rsidRPr="00C02BDF" w:rsidRDefault="005556BD" w:rsidP="005556BD">
            <w:pPr>
              <w:spacing w:before="60" w:after="60"/>
              <w:rPr>
                <w:rFonts w:eastAsia="Times New Roman" w:cs="Times New Roman"/>
                <w:lang w:eastAsia="pl-PL"/>
              </w:rPr>
            </w:pPr>
          </w:p>
          <w:p w:rsidR="00DA48D7" w:rsidRPr="00C02BDF" w:rsidRDefault="005556BD" w:rsidP="00C02BDF">
            <w:pPr>
              <w:spacing w:before="60" w:after="60" w:line="240" w:lineRule="auto"/>
              <w:ind w:left="357"/>
              <w:rPr>
                <w:rFonts w:eastAsia="Times New Roman" w:cs="Times New Roman"/>
                <w:lang w:eastAsia="pl-PL"/>
              </w:rPr>
            </w:pPr>
            <w:r w:rsidRPr="000D5CDC">
              <w:rPr>
                <w:rFonts w:eastAsia="Times New Roman" w:cs="Times New Roman"/>
                <w:lang w:eastAsia="pl-PL"/>
              </w:rPr>
              <w:lastRenderedPageBreak/>
              <w:t xml:space="preserve"> </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5AB7" w:rsidRDefault="00095AB7"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Typ projektów 1:</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w:t>
            </w:r>
            <w:r w:rsidR="007C6E4C">
              <w:rPr>
                <w:rFonts w:eastAsia="Times New Roman" w:cs="Times New Roman"/>
                <w:lang w:eastAsia="pl-PL"/>
              </w:rPr>
              <w:t xml:space="preserve"> </w:t>
            </w:r>
            <w:r w:rsidR="00204D32">
              <w:rPr>
                <w:rFonts w:eastAsia="Times New Roman" w:cs="Times New Roman"/>
                <w:lang w:eastAsia="pl-PL"/>
              </w:rPr>
              <w:t xml:space="preserve">potrzebujące </w:t>
            </w:r>
            <w:r w:rsidR="007C6E4C">
              <w:rPr>
                <w:rFonts w:eastAsia="Times New Roman" w:cs="Times New Roman"/>
                <w:lang w:eastAsia="pl-PL"/>
              </w:rPr>
              <w:t>wsparcia w codziennym funkcjonowaniu</w:t>
            </w:r>
            <w:r>
              <w:rPr>
                <w:rFonts w:eastAsia="Times New Roman" w:cs="Times New Roman"/>
                <w:lang w:eastAsia="pl-PL"/>
              </w:rPr>
              <w:t xml:space="preserve"> i ich opiekunowie, kobiety w ciąży, dzieci z niepełno sprawnościami oraz zagrożone niepełnosprawnością), </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r w:rsidR="00BD6D8D" w:rsidRPr="006F77E8">
              <w:rPr>
                <w:rFonts w:eastAsia="Times New Roman" w:cs="Times New Roman"/>
                <w:lang w:eastAsia="pl-PL"/>
              </w:rPr>
              <w:t xml:space="preserve"> ochrony zdrowia, w tym diagnostyki i programów profilaktycznych i rehabilitacyjnych w zakresie m.in. chorób rozwojowych i cywilizacyjnych</w:t>
            </w:r>
            <w:r w:rsidR="00BD6D8D">
              <w:rPr>
                <w:rFonts w:eastAsia="Times New Roman" w:cs="Times New Roman"/>
                <w:lang w:eastAsia="pl-PL"/>
              </w:rPr>
              <w:t>,</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w:t>
            </w:r>
            <w:r w:rsidR="00BD6D8D">
              <w:rPr>
                <w:rFonts w:eastAsia="Times New Roman" w:cs="Times New Roman"/>
                <w:lang w:eastAsia="pl-PL"/>
              </w:rPr>
              <w:t xml:space="preserve"> oraz ochrony zdrowia</w:t>
            </w:r>
            <w:r>
              <w:rPr>
                <w:rFonts w:eastAsia="Times New Roman" w:cs="Times New Roman"/>
                <w:lang w:eastAsia="pl-PL"/>
              </w:rPr>
              <w:t>), w tym osoby pełniące obowiązki opiekuńcze, a także nauczyciele, wychowawcy,</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rsidR="001052F9" w:rsidRDefault="001052F9" w:rsidP="00E05DCD">
            <w:pPr>
              <w:spacing w:before="120" w:after="120" w:line="240" w:lineRule="auto"/>
              <w:rPr>
                <w:rFonts w:eastAsia="Times New Roman" w:cs="Times New Roman"/>
                <w:lang w:eastAsia="pl-PL"/>
              </w:rPr>
            </w:pPr>
            <w:r>
              <w:rPr>
                <w:rFonts w:eastAsia="Times New Roman" w:cs="Times New Roman"/>
                <w:lang w:eastAsia="pl-PL"/>
              </w:rPr>
              <w:t xml:space="preserve"> </w:t>
            </w:r>
            <w:r w:rsidR="00095AB7">
              <w:rPr>
                <w:rFonts w:eastAsia="Times New Roman" w:cs="Times New Roman"/>
                <w:lang w:eastAsia="pl-PL"/>
              </w:rPr>
              <w:t>Typ projektów 2:</w:t>
            </w:r>
          </w:p>
          <w:p w:rsidR="00281779" w:rsidRDefault="00281779" w:rsidP="00E05DCD">
            <w:pPr>
              <w:spacing w:before="120" w:after="120" w:line="240" w:lineRule="auto"/>
              <w:rPr>
                <w:rFonts w:eastAsia="Times New Roman" w:cs="Times New Roman"/>
                <w:lang w:eastAsia="pl-PL"/>
              </w:rPr>
            </w:pPr>
            <w:r>
              <w:rPr>
                <w:rFonts w:eastAsia="Times New Roman" w:cs="Times New Roman"/>
                <w:lang w:eastAsia="pl-PL"/>
              </w:rPr>
              <w:t xml:space="preserve">W zakresie typu 2a i 2b: </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a)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zaangażowane w pełni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b)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(wojewódzkie, powiatowe, resortowe, kliniczne), włączane w walkę z COVID-19</w:t>
            </w:r>
            <w:r w:rsidRPr="00AC2426">
              <w:rPr>
                <w:rFonts w:eastAsia="Times New Roman" w:cs="Times New Roman"/>
                <w:lang w:eastAsia="pl-PL"/>
              </w:rPr>
              <w:t>;</w:t>
            </w:r>
          </w:p>
          <w:p w:rsidR="00C02BDF" w:rsidRPr="00AC2426" w:rsidRDefault="00C02BDF" w:rsidP="00C02BDF">
            <w:pPr>
              <w:spacing w:before="60" w:after="60"/>
              <w:ind w:left="364"/>
              <w:rPr>
                <w:rFonts w:eastAsia="Times New Roman" w:cs="Times New Roman"/>
                <w:lang w:eastAsia="pl-PL"/>
              </w:rPr>
            </w:pPr>
            <w:r w:rsidRPr="00AC2426">
              <w:rPr>
                <w:rFonts w:eastAsia="Times New Roman" w:cs="Times New Roman"/>
                <w:lang w:eastAsia="pl-PL"/>
              </w:rPr>
              <w:t xml:space="preserve">c) </w:t>
            </w:r>
            <w:r w:rsidRPr="00C02BDF">
              <w:rPr>
                <w:rFonts w:eastAsia="Times New Roman" w:cs="Times New Roman"/>
                <w:lang w:eastAsia="pl-PL"/>
              </w:rPr>
              <w:t xml:space="preserve">podmioty wykonujące działalność leczniczą wymienione w </w:t>
            </w:r>
            <w:r w:rsidRPr="00281779">
              <w:rPr>
                <w:rFonts w:eastAsia="Times New Roman" w:cs="Times New Roman"/>
                <w:i/>
                <w:lang w:eastAsia="pl-PL"/>
              </w:rPr>
              <w:t>Wykazie podmiotów udzielających świadczeń opieki zdrowotnej, w tym transportu sanitarnego, w związku z przeciwdziałaniem COVID-19 na terenie województwa zachodniopomorskiego</w:t>
            </w:r>
            <w:r w:rsidRPr="00C02BDF">
              <w:rPr>
                <w:rFonts w:eastAsia="Times New Roman" w:cs="Times New Roman"/>
                <w:lang w:eastAsia="pl-PL"/>
              </w:rPr>
              <w:t xml:space="preserve"> wspomagające ww. podmioty lecznicze w razie konieczności</w:t>
            </w:r>
            <w:r w:rsidRPr="00AC2426">
              <w:rPr>
                <w:rFonts w:eastAsia="Times New Roman" w:cs="Times New Roman"/>
                <w:lang w:eastAsia="pl-PL"/>
              </w:rPr>
              <w:t>;</w:t>
            </w:r>
          </w:p>
          <w:p w:rsidR="00AC2426" w:rsidRPr="00AC2426" w:rsidRDefault="00AC2426" w:rsidP="00AC2426">
            <w:pPr>
              <w:spacing w:before="60" w:after="60"/>
              <w:rPr>
                <w:rFonts w:eastAsia="Times New Roman" w:cs="Times New Roman"/>
                <w:lang w:eastAsia="pl-PL"/>
              </w:rPr>
            </w:pPr>
            <w:r w:rsidRPr="00AC2426">
              <w:rPr>
                <w:rFonts w:eastAsia="Times New Roman" w:cs="Times New Roman"/>
                <w:lang w:eastAsia="pl-PL"/>
              </w:rPr>
              <w:t>zgodnie z imiennym wykazem podmiotów dla naboru zatwierdzonym przez Zarząd Województwa Zachodniopomorskiego</w:t>
            </w:r>
          </w:p>
          <w:p w:rsidR="00AC2426" w:rsidRDefault="00AC2426" w:rsidP="00AC2426">
            <w:pPr>
              <w:spacing w:before="60" w:after="60" w:line="240" w:lineRule="auto"/>
              <w:rPr>
                <w:rFonts w:eastAsia="Times New Roman" w:cs="Times New Roman"/>
                <w:lang w:eastAsia="pl-PL"/>
              </w:rPr>
            </w:pP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c</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51726C">
              <w:rPr>
                <w:rFonts w:eastAsia="Times New Roman" w:cs="Times New Roman"/>
                <w:lang w:eastAsia="pl-PL"/>
              </w:rPr>
              <w:t xml:space="preserve">Wodne Ochotnicze Pogotowie Ratunkowe Województwa Zachodniopomorskiego oraz </w:t>
            </w:r>
            <w:r w:rsidR="00C02BDF">
              <w:rPr>
                <w:rFonts w:ascii="Arial" w:hAnsi="Arial"/>
              </w:rPr>
              <w:t>jednostki</w:t>
            </w:r>
            <w:r w:rsidR="00C02BDF" w:rsidRPr="00DE6318">
              <w:rPr>
                <w:rFonts w:ascii="Arial" w:hAnsi="Arial"/>
              </w:rPr>
              <w:t xml:space="preserve"> samorządu terytorialnego prowadząc</w:t>
            </w:r>
            <w:r w:rsidR="00C02BDF">
              <w:rPr>
                <w:rFonts w:ascii="Arial" w:hAnsi="Arial"/>
              </w:rPr>
              <w:t>e</w:t>
            </w:r>
            <w:r w:rsidR="00C02BDF" w:rsidRPr="00DE6318">
              <w:rPr>
                <w:rFonts w:ascii="Arial" w:hAnsi="Arial"/>
              </w:rPr>
              <w:t xml:space="preserve"> chronione kąpieliska</w:t>
            </w:r>
            <w:r w:rsidR="00C02BDF">
              <w:rPr>
                <w:rFonts w:ascii="Arial" w:hAnsi="Arial"/>
              </w:rPr>
              <w:t xml:space="preserve"> na terenie województwa zachodniopomor</w:t>
            </w:r>
            <w:r w:rsidR="0051726C">
              <w:rPr>
                <w:rFonts w:ascii="Arial" w:hAnsi="Arial"/>
              </w:rPr>
              <w:t>s</w:t>
            </w:r>
            <w:r w:rsidR="00C02BDF">
              <w:rPr>
                <w:rFonts w:ascii="Arial" w:hAnsi="Arial"/>
              </w:rPr>
              <w:t>kiego</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lastRenderedPageBreak/>
              <w:t xml:space="preserve">W zakresie typu 2 </w:t>
            </w:r>
            <w:r w:rsidR="0051726C">
              <w:rPr>
                <w:rFonts w:eastAsia="Times New Roman" w:cs="Times New Roman"/>
                <w:lang w:eastAsia="pl-PL"/>
              </w:rPr>
              <w:t>d</w:t>
            </w:r>
            <w:r>
              <w:rPr>
                <w:rFonts w:eastAsia="Times New Roman" w:cs="Times New Roman"/>
                <w:lang w:eastAsia="pl-PL"/>
              </w:rPr>
              <w:t>:</w:t>
            </w:r>
          </w:p>
          <w:p w:rsidR="001F7A10" w:rsidRDefault="001F7A10" w:rsidP="00AC2426">
            <w:pPr>
              <w:spacing w:before="60" w:after="60" w:line="240" w:lineRule="auto"/>
              <w:rPr>
                <w:rFonts w:eastAsia="Times New Roman" w:cs="Times New Roman"/>
                <w:lang w:eastAsia="pl-PL"/>
              </w:rPr>
            </w:pPr>
            <w:r w:rsidRPr="001F7A10">
              <w:rPr>
                <w:rFonts w:eastAsia="Times New Roman" w:cs="Times New Roman"/>
                <w:lang w:eastAsia="pl-PL"/>
              </w:rPr>
              <w:t xml:space="preserve">- </w:t>
            </w:r>
            <w:r w:rsidR="00AC2426" w:rsidRPr="00AC2426">
              <w:rPr>
                <w:rFonts w:eastAsia="Times New Roman" w:cs="Times New Roman"/>
                <w:lang w:eastAsia="pl-PL"/>
              </w:rPr>
              <w:t>Zarząd Wojewódzki Ochotniczych Straży Pożarnych - oddział wojewódzki Województwa Zachodniopomorskiego</w:t>
            </w:r>
            <w:r w:rsidR="0051726C">
              <w:rPr>
                <w:rFonts w:eastAsia="Times New Roman" w:cs="Times New Roman"/>
                <w:lang w:eastAsia="pl-PL"/>
              </w:rPr>
              <w:t xml:space="preserve"> oraz</w:t>
            </w:r>
            <w:r w:rsidR="0051726C" w:rsidRPr="001F7A10">
              <w:rPr>
                <w:rFonts w:eastAsia="Times New Roman" w:cs="Times New Roman"/>
                <w:lang w:eastAsia="pl-PL"/>
              </w:rPr>
              <w:t xml:space="preserve"> jedno</w:t>
            </w:r>
            <w:r w:rsidR="0051726C">
              <w:rPr>
                <w:rFonts w:eastAsia="Times New Roman" w:cs="Times New Roman"/>
                <w:lang w:eastAsia="pl-PL"/>
              </w:rPr>
              <w:t>stki Ochotniczej Straży P</w:t>
            </w:r>
            <w:r w:rsidR="0051726C" w:rsidRPr="001F7A10">
              <w:rPr>
                <w:rFonts w:eastAsia="Times New Roman" w:cs="Times New Roman"/>
                <w:lang w:eastAsia="pl-PL"/>
              </w:rPr>
              <w:t xml:space="preserve">ożarnej </w:t>
            </w:r>
            <w:r w:rsidR="0051726C">
              <w:rPr>
                <w:rFonts w:eastAsia="Times New Roman" w:cs="Times New Roman"/>
                <w:lang w:eastAsia="pl-PL"/>
              </w:rPr>
              <w:t>z terenu</w:t>
            </w:r>
            <w:r w:rsidR="0051726C" w:rsidRPr="001F7A10">
              <w:rPr>
                <w:rFonts w:eastAsia="Times New Roman" w:cs="Times New Roman"/>
                <w:lang w:eastAsia="pl-PL"/>
              </w:rPr>
              <w:t xml:space="preserve"> województwa zachodniopomorskiego</w:t>
            </w:r>
          </w:p>
          <w:p w:rsidR="00AC2426" w:rsidRP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W zakresie typu 2 </w:t>
            </w:r>
            <w:r w:rsidR="0051726C">
              <w:rPr>
                <w:rFonts w:eastAsia="Times New Roman" w:cs="Times New Roman"/>
                <w:lang w:eastAsia="pl-PL"/>
              </w:rPr>
              <w:t>e</w:t>
            </w:r>
            <w:r>
              <w:rPr>
                <w:rFonts w:eastAsia="Times New Roman" w:cs="Times New Roman"/>
                <w:lang w:eastAsia="pl-PL"/>
              </w:rPr>
              <w:t>:</w:t>
            </w:r>
          </w:p>
          <w:p w:rsidR="00AC2426" w:rsidRDefault="00AC2426" w:rsidP="00AC2426">
            <w:pPr>
              <w:spacing w:before="60" w:after="60" w:line="240" w:lineRule="auto"/>
              <w:rPr>
                <w:rFonts w:eastAsia="Times New Roman" w:cs="Times New Roman"/>
                <w:lang w:eastAsia="pl-PL"/>
              </w:rPr>
            </w:pPr>
            <w:r>
              <w:rPr>
                <w:rFonts w:eastAsia="Times New Roman" w:cs="Times New Roman"/>
                <w:lang w:eastAsia="pl-PL"/>
              </w:rPr>
              <w:t xml:space="preserve">- </w:t>
            </w:r>
            <w:r w:rsidR="004236B1">
              <w:rPr>
                <w:rFonts w:eastAsia="Times New Roman" w:cs="Times New Roman"/>
                <w:lang w:eastAsia="pl-PL"/>
              </w:rPr>
              <w:t>jednostki samorządu terytorialnego</w:t>
            </w:r>
            <w:r>
              <w:rPr>
                <w:rFonts w:eastAsia="Times New Roman" w:cs="Times New Roman"/>
                <w:lang w:eastAsia="pl-PL"/>
              </w:rPr>
              <w:t xml:space="preserve"> i</w:t>
            </w:r>
            <w:r w:rsidR="0051726C">
              <w:rPr>
                <w:rFonts w:eastAsia="Times New Roman" w:cs="Times New Roman"/>
                <w:lang w:eastAsia="pl-PL"/>
              </w:rPr>
              <w:t xml:space="preserve"> ich</w:t>
            </w:r>
            <w:r>
              <w:rPr>
                <w:rFonts w:eastAsia="Times New Roman" w:cs="Times New Roman"/>
                <w:lang w:eastAsia="pl-PL"/>
              </w:rPr>
              <w:t xml:space="preserve">  jednostki organizacyjne: </w:t>
            </w:r>
            <w:r w:rsidRPr="001F7A10">
              <w:rPr>
                <w:rFonts w:eastAsia="Times New Roman" w:cs="Times New Roman"/>
                <w:lang w:eastAsia="pl-PL"/>
              </w:rPr>
              <w:t xml:space="preserve">żłobki, kluby dziecięce oraz placówki edukacyjne wskazane w art. 2 </w:t>
            </w:r>
            <w:r w:rsidR="004152EA">
              <w:rPr>
                <w:rFonts w:eastAsia="Times New Roman" w:cs="Times New Roman"/>
                <w:lang w:eastAsia="pl-PL"/>
              </w:rPr>
              <w:t>pkt</w:t>
            </w:r>
            <w:r w:rsidRPr="001F7A10">
              <w:rPr>
                <w:rFonts w:eastAsia="Times New Roman" w:cs="Times New Roman"/>
                <w:lang w:eastAsia="pl-PL"/>
              </w:rPr>
              <w:t xml:space="preserve"> 1 - 3 oraz 7 - 8 Ustawy Prawo Oświatowe (Dz.U. 2017 poz. 59 z </w:t>
            </w:r>
            <w:proofErr w:type="spellStart"/>
            <w:r w:rsidRPr="001F7A10">
              <w:rPr>
                <w:rFonts w:eastAsia="Times New Roman" w:cs="Times New Roman"/>
                <w:lang w:eastAsia="pl-PL"/>
              </w:rPr>
              <w:t>późn</w:t>
            </w:r>
            <w:proofErr w:type="spellEnd"/>
            <w:r w:rsidRPr="001F7A10">
              <w:rPr>
                <w:rFonts w:eastAsia="Times New Roman" w:cs="Times New Roman"/>
                <w:lang w:eastAsia="pl-PL"/>
              </w:rPr>
              <w:t>. zm.)</w:t>
            </w:r>
          </w:p>
          <w:p w:rsidR="00095AB7" w:rsidRPr="00795BFD" w:rsidRDefault="00095AB7" w:rsidP="00095AB7">
            <w:pPr>
              <w:spacing w:before="120" w:after="12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D6D8D" w:rsidRDefault="00623D07" w:rsidP="00121E4A">
            <w:pPr>
              <w:spacing w:before="120" w:after="40" w:line="240" w:lineRule="auto"/>
              <w:rPr>
                <w:rFonts w:eastAsia="Times New Roman" w:cs="Times New Roman"/>
                <w:color w:val="000000"/>
                <w:lang w:eastAsia="pl-PL"/>
              </w:rPr>
            </w:pPr>
            <w:r>
              <w:rPr>
                <w:rFonts w:eastAsia="Times New Roman" w:cs="Times New Roman"/>
                <w:lang w:eastAsia="pl-PL"/>
              </w:rPr>
              <w:t xml:space="preserve"> 15 180 000 </w:t>
            </w:r>
            <w:r w:rsidR="00121E4A">
              <w:rPr>
                <w:rFonts w:eastAsia="Times New Roman" w:cs="Times New Roman"/>
                <w:lang w:eastAsia="pl-PL"/>
              </w:rPr>
              <w:t>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Pr="00111142" w:rsidRDefault="009B02ED" w:rsidP="00E05DCD">
            <w:pPr>
              <w:tabs>
                <w:tab w:val="left" w:pos="252"/>
                <w:tab w:val="center" w:pos="4536"/>
                <w:tab w:val="right" w:pos="9072"/>
              </w:tabs>
              <w:autoSpaceDE w:val="0"/>
              <w:autoSpaceDN w:val="0"/>
              <w:spacing w:before="120" w:after="40" w:line="240" w:lineRule="auto"/>
              <w:ind w:right="23"/>
              <w:rPr>
                <w:rFonts w:cs="Times New Roman"/>
              </w:rPr>
            </w:pPr>
            <w:r w:rsidRPr="00111142">
              <w:rPr>
                <w:rFonts w:cs="Times New Roman"/>
              </w:rPr>
              <w:t>Nie dotyczy.</w:t>
            </w:r>
          </w:p>
          <w:p w:rsidR="001052F9" w:rsidRPr="000D5CDC" w:rsidRDefault="001052F9" w:rsidP="00E05DCD">
            <w:pPr>
              <w:spacing w:before="120" w:after="40" w:line="240" w:lineRule="auto"/>
              <w:rPr>
                <w:rFonts w:eastAsia="Times New Roman" w:cs="Times New Roman"/>
                <w:color w:val="000000"/>
                <w:lang w:eastAsia="pl-PL"/>
              </w:rPr>
            </w:pP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r w:rsidR="00095AB7">
              <w:rPr>
                <w:rFonts w:eastAsia="Times New Roman" w:cs="Times New Roman"/>
                <w:lang w:eastAsia="pl-PL"/>
              </w:rPr>
              <w:t xml:space="preserve"> - typ projektów 1</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11142">
              <w:rPr>
                <w:rFonts w:cs="Helvetica"/>
              </w:rPr>
              <w:t>Wojewódzki Urząd Pracy w Szczecinie.</w:t>
            </w:r>
            <w:r>
              <w:rPr>
                <w:rFonts w:eastAsia="Times New Roman" w:cs="Times New Roman"/>
                <w:color w:val="000000"/>
                <w:lang w:eastAsia="pl-PL"/>
              </w:rPr>
              <w:t xml:space="preserve">  </w:t>
            </w:r>
          </w:p>
          <w:p w:rsidR="001F7A10" w:rsidRDefault="001F7A10" w:rsidP="00E05DCD">
            <w:pPr>
              <w:spacing w:before="60" w:after="60" w:line="240" w:lineRule="auto"/>
              <w:rPr>
                <w:rFonts w:eastAsia="Times New Roman" w:cs="Times New Roman"/>
                <w:color w:val="000000"/>
                <w:lang w:eastAsia="pl-PL"/>
              </w:rPr>
            </w:pPr>
          </w:p>
          <w:p w:rsidR="001F7A10" w:rsidRPr="001858A0" w:rsidRDefault="00095AB7" w:rsidP="001F7A10">
            <w:pPr>
              <w:spacing w:before="60" w:after="60" w:line="240" w:lineRule="auto"/>
              <w:rPr>
                <w:rFonts w:eastAsia="Times New Roman"/>
              </w:rPr>
            </w:pPr>
            <w:r>
              <w:rPr>
                <w:rFonts w:eastAsia="Times New Roman" w:cs="Times New Roman"/>
                <w:color w:val="000000"/>
                <w:lang w:eastAsia="pl-PL"/>
              </w:rPr>
              <w:t>Tryb nadzwyczajny - typ projektów 2</w:t>
            </w:r>
            <w:r w:rsidR="00EA1ED6" w:rsidRPr="001858A0">
              <w:rPr>
                <w:rFonts w:eastAsia="Times New Roman"/>
              </w:rPr>
              <w:t>Projekt</w:t>
            </w:r>
            <w:r w:rsidR="00F83403">
              <w:rPr>
                <w:rFonts w:eastAsia="Times New Roman"/>
              </w:rPr>
              <w:t>y</w:t>
            </w:r>
            <w:r w:rsidR="00EA1ED6" w:rsidRPr="001858A0">
              <w:rPr>
                <w:rFonts w:eastAsia="Times New Roman"/>
              </w:rPr>
              <w:t xml:space="preserve"> </w:t>
            </w:r>
            <w:r w:rsidR="00EA1ED6">
              <w:rPr>
                <w:rFonts w:eastAsia="Times New Roman"/>
              </w:rPr>
              <w:t>w ramach typu 2</w:t>
            </w:r>
            <w:r w:rsidR="00E90D8D">
              <w:rPr>
                <w:rFonts w:eastAsia="Times New Roman"/>
              </w:rPr>
              <w:t xml:space="preserve"> </w:t>
            </w:r>
            <w:r w:rsidR="00EA1ED6" w:rsidRPr="001858A0">
              <w:rPr>
                <w:rFonts w:eastAsia="Times New Roman"/>
              </w:rPr>
              <w:t>będ</w:t>
            </w:r>
            <w:r w:rsidR="00F83403">
              <w:rPr>
                <w:rFonts w:eastAsia="Times New Roman"/>
              </w:rPr>
              <w:t>ą</w:t>
            </w:r>
            <w:r w:rsidR="00EA1ED6" w:rsidRPr="001858A0">
              <w:rPr>
                <w:rFonts w:eastAsia="Times New Roman"/>
              </w:rPr>
              <w:t xml:space="preserve"> </w:t>
            </w:r>
            <w:r w:rsidR="00E90D8D">
              <w:rPr>
                <w:rFonts w:eastAsia="Times New Roman"/>
              </w:rPr>
              <w:t>wybierane</w:t>
            </w:r>
            <w:r w:rsidR="00EA1ED6">
              <w:rPr>
                <w:rFonts w:eastAsia="Times New Roman"/>
              </w:rPr>
              <w:t xml:space="preserve"> </w:t>
            </w:r>
            <w:r w:rsidR="001F7A10" w:rsidRPr="001858A0">
              <w:rPr>
                <w:rFonts w:eastAsia="Times New Roman"/>
              </w:rPr>
              <w:t xml:space="preserve"> zgodnie z art. 10 ustawy z dnia 3 kwietnia 2020 r. o szczególnych rozwiązaniach </w:t>
            </w:r>
            <w:r w:rsidR="001F7A10" w:rsidRPr="001858A0">
              <w:rPr>
                <w:rFonts w:eastAsia="Times New Roman"/>
              </w:rPr>
              <w:lastRenderedPageBreak/>
              <w:t>wspierających realizację programów operacyjnych  w związku z wystąpieniem COVID-19 w 2020 r. (Dz.U. 2020 poz. 694)</w:t>
            </w:r>
            <w:r w:rsidR="001F7A10">
              <w:rPr>
                <w:rFonts w:eastAsia="Times New Roman"/>
              </w:rPr>
              <w:t>.</w:t>
            </w:r>
          </w:p>
          <w:p w:rsidR="001F7A1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Projekt </w:t>
            </w:r>
            <w:r>
              <w:rPr>
                <w:rFonts w:eastAsia="Times New Roman"/>
              </w:rPr>
              <w:t xml:space="preserve">w ramach typu 2 </w:t>
            </w:r>
            <w:r w:rsidR="0051726C">
              <w:rPr>
                <w:rFonts w:eastAsia="Times New Roman"/>
              </w:rPr>
              <w:t>e</w:t>
            </w:r>
            <w:r>
              <w:rPr>
                <w:rFonts w:eastAsia="Times New Roman"/>
              </w:rPr>
              <w:t xml:space="preserve"> </w:t>
            </w:r>
            <w:r w:rsidRPr="001858A0">
              <w:rPr>
                <w:rFonts w:eastAsia="Times New Roman"/>
              </w:rPr>
              <w:t>będzie realizowany w formule projektu grantowego, o którym mowa w art. 35 Ustawy z dnia 11 lipca 2014r. o zasadach  realizacji programów w zakresie polityki spójności finansow</w:t>
            </w:r>
            <w:r w:rsidR="00511232">
              <w:rPr>
                <w:rFonts w:eastAsia="Times New Roman"/>
              </w:rPr>
              <w:t>anych w perspektywie finansowej.</w:t>
            </w:r>
            <w:r w:rsidRPr="001858A0">
              <w:rPr>
                <w:rFonts w:eastAsia="Times New Roman"/>
              </w:rPr>
              <w:t xml:space="preserve"> </w:t>
            </w:r>
          </w:p>
          <w:p w:rsidR="001F7A10" w:rsidRPr="001858A0" w:rsidRDefault="001F7A10" w:rsidP="001F7A10">
            <w:pPr>
              <w:spacing w:line="240" w:lineRule="auto"/>
              <w:rPr>
                <w:rFonts w:eastAsia="Times New Roman"/>
              </w:rPr>
            </w:pPr>
          </w:p>
          <w:p w:rsidR="001F7A10" w:rsidRPr="001858A0" w:rsidRDefault="001F7A10" w:rsidP="001F7A10">
            <w:pPr>
              <w:spacing w:line="240" w:lineRule="auto"/>
              <w:rPr>
                <w:rFonts w:eastAsia="Times New Roman"/>
              </w:rPr>
            </w:pPr>
            <w:r w:rsidRPr="001858A0">
              <w:rPr>
                <w:rFonts w:eastAsia="Times New Roman"/>
              </w:rPr>
              <w:t xml:space="preserve">Podmiot odpowiedzialny za wybór Beneficjenta projektu grantowego – </w:t>
            </w:r>
            <w:r>
              <w:rPr>
                <w:rFonts w:eastAsia="Times New Roman"/>
              </w:rPr>
              <w:t>Wojewódzki Urząd Pracy w  Szczecinie</w:t>
            </w:r>
            <w:r w:rsidR="00EE59F5">
              <w:rPr>
                <w:rFonts w:eastAsia="Times New Roman"/>
              </w:rPr>
              <w:t xml:space="preserve"> (pierwszy </w:t>
            </w:r>
            <w:r w:rsidR="004236B1">
              <w:rPr>
                <w:rFonts w:eastAsia="Times New Roman"/>
              </w:rPr>
              <w:t>poziom)</w:t>
            </w:r>
          </w:p>
          <w:p w:rsidR="001F7A10" w:rsidRPr="001858A0" w:rsidRDefault="001F7A10" w:rsidP="001F7A10">
            <w:pPr>
              <w:spacing w:line="240" w:lineRule="auto"/>
              <w:rPr>
                <w:rFonts w:eastAsia="Times New Roman"/>
              </w:rPr>
            </w:pPr>
          </w:p>
          <w:p w:rsidR="001F7A10" w:rsidRDefault="001F7A10" w:rsidP="001F7A10">
            <w:pPr>
              <w:spacing w:before="60" w:after="60" w:line="240" w:lineRule="auto"/>
              <w:rPr>
                <w:rFonts w:eastAsia="Times New Roman" w:cs="Times New Roman"/>
                <w:lang w:eastAsia="pl-PL"/>
              </w:rPr>
            </w:pPr>
            <w:r w:rsidRPr="001858A0">
              <w:rPr>
                <w:rFonts w:eastAsia="Times New Roman"/>
              </w:rPr>
              <w:t>Pomiot odpowiedzialny za nabór i ocenę wniosków o grant</w:t>
            </w:r>
            <w:r>
              <w:rPr>
                <w:rFonts w:eastAsia="Times New Roman"/>
              </w:rPr>
              <w:t xml:space="preserve"> </w:t>
            </w:r>
            <w:r w:rsidRPr="001858A0">
              <w:rPr>
                <w:rFonts w:eastAsia="Times New Roman"/>
              </w:rPr>
              <w:t>– Beneficjent projektu grantowego</w:t>
            </w:r>
            <w:r>
              <w:rPr>
                <w:rFonts w:eastAsia="Times New Roman"/>
              </w:rPr>
              <w:t xml:space="preserve"> – Wojewodztwo Zachodniopomorskie, Wydział </w:t>
            </w:r>
            <w:r w:rsidR="00511232">
              <w:rPr>
                <w:rFonts w:eastAsia="Times New Roman"/>
              </w:rPr>
              <w:t>W</w:t>
            </w:r>
            <w:r>
              <w:rPr>
                <w:rFonts w:eastAsia="Times New Roman"/>
              </w:rPr>
              <w:t>spółpracy Społecznej</w:t>
            </w:r>
            <w:r w:rsidR="001A44F7">
              <w:rPr>
                <w:rFonts w:eastAsia="Times New Roman"/>
              </w:rPr>
              <w:t xml:space="preserve"> (drugi poziom)</w:t>
            </w:r>
          </w:p>
          <w:p w:rsidR="00095AB7" w:rsidRDefault="00095AB7" w:rsidP="001F7A10">
            <w:pPr>
              <w:spacing w:before="60" w:after="60" w:line="240" w:lineRule="auto"/>
              <w:rPr>
                <w:rFonts w:eastAsia="Times New Roman" w:cs="Times New Roman"/>
                <w:lang w:eastAsia="pl-PL"/>
              </w:rPr>
            </w:pP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color w:val="000000"/>
                <w:lang w:eastAsia="pl-PL"/>
              </w:rPr>
            </w:pPr>
          </w:p>
          <w:p w:rsidR="00764B01" w:rsidRDefault="00764B01" w:rsidP="006A5F87">
            <w:pPr>
              <w:numPr>
                <w:ilvl w:val="0"/>
                <w:numId w:val="256"/>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w:t>
            </w:r>
            <w:r w:rsidR="00095AB7">
              <w:rPr>
                <w:rFonts w:eastAsia="Times New Roman" w:cs="Times New Roman"/>
                <w:iCs/>
                <w:szCs w:val="22"/>
                <w:lang w:eastAsia="pl-PL"/>
              </w:rPr>
              <w:t xml:space="preserve">w typie projektów 1 </w:t>
            </w:r>
            <w:r>
              <w:rPr>
                <w:rFonts w:eastAsia="Times New Roman" w:cs="Times New Roman"/>
                <w:iCs/>
                <w:szCs w:val="22"/>
                <w:lang w:eastAsia="pl-PL"/>
              </w:rPr>
              <w:t xml:space="preserve">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w:t>
            </w:r>
            <w:r w:rsidR="00095AB7">
              <w:rPr>
                <w:rFonts w:eastAsia="Times New Roman" w:cs="Times New Roman"/>
                <w:iCs/>
                <w:szCs w:val="22"/>
                <w:lang w:eastAsia="pl-PL"/>
              </w:rPr>
              <w:t>że</w:t>
            </w:r>
            <w:r w:rsidRPr="00AF7EC1">
              <w:rPr>
                <w:rFonts w:eastAsia="Times New Roman" w:cs="Times New Roman"/>
                <w:iCs/>
                <w:szCs w:val="22"/>
                <w:lang w:eastAsia="pl-PL"/>
              </w:rPr>
              <w:t xml:space="preserve"> powielać działań realizowanych w PO WER w ramach programów zdrowotnych lub programów polityki zdrowotnej.</w:t>
            </w:r>
          </w:p>
          <w:p w:rsidR="008517D7" w:rsidRDefault="00764B01">
            <w:pPr>
              <w:numPr>
                <w:ilvl w:val="0"/>
                <w:numId w:val="256"/>
              </w:numPr>
              <w:spacing w:before="60" w:after="60" w:line="240" w:lineRule="auto"/>
              <w:ind w:left="497" w:hanging="283"/>
              <w:rPr>
                <w:rFonts w:eastAsia="Times New Roman"/>
                <w:iCs/>
                <w:lang w:eastAsia="pl-PL"/>
              </w:rPr>
            </w:pPr>
            <w:r w:rsidRPr="007B4DDB">
              <w:rPr>
                <w:rFonts w:eastAsia="Times New Roman"/>
                <w:iCs/>
                <w:lang w:eastAsia="pl-PL"/>
              </w:rPr>
              <w:t>Regionalne</w:t>
            </w:r>
            <w:r w:rsidRPr="007B4DDB">
              <w:rPr>
                <w:rFonts w:eastAsia="Times New Roman" w:cs="Times New Roman"/>
                <w:color w:val="000000"/>
                <w:lang w:eastAsia="pl-PL"/>
              </w:rPr>
              <w:t xml:space="preserve"> programy zdrowotne</w:t>
            </w:r>
            <w:r w:rsidR="00095AB7">
              <w:rPr>
                <w:rFonts w:eastAsia="Times New Roman" w:cs="Times New Roman"/>
                <w:color w:val="000000"/>
                <w:lang w:eastAsia="pl-PL"/>
              </w:rPr>
              <w:t xml:space="preserve"> w typie projektów 1</w:t>
            </w:r>
            <w:r w:rsidR="000A5A27">
              <w:rPr>
                <w:rFonts w:eastAsia="Times New Roman" w:cs="Times New Roman"/>
                <w:color w:val="000000"/>
                <w:lang w:eastAsia="pl-PL"/>
              </w:rPr>
              <w:t>a-d</w:t>
            </w:r>
            <w:r w:rsidRPr="007B4DDB">
              <w:rPr>
                <w:rFonts w:eastAsia="Times New Roman" w:cs="Times New Roman"/>
                <w:color w:val="000000"/>
                <w:lang w:eastAsia="pl-PL"/>
              </w:rPr>
              <w:t xml:space="preserve"> muszą</w:t>
            </w:r>
            <w:r w:rsidRPr="007B4DDB">
              <w:rPr>
                <w:rFonts w:eastAsia="Times New Roman"/>
                <w:iCs/>
                <w:lang w:eastAsia="pl-PL"/>
              </w:rPr>
              <w:t xml:space="preserve"> posiadać pozytywną opinię Agencji Oceny Technologii Medycznych i Taryfikacji lub spełniać wszystkie warunki wskazane w warunkowej opinii </w:t>
            </w:r>
            <w:proofErr w:type="spellStart"/>
            <w:r w:rsidRPr="007B4DDB">
              <w:rPr>
                <w:rFonts w:eastAsia="Times New Roman"/>
                <w:iCs/>
                <w:lang w:eastAsia="pl-PL"/>
              </w:rPr>
              <w:t>AOTMiT</w:t>
            </w:r>
            <w:proofErr w:type="spellEnd"/>
            <w:r w:rsidRPr="007B4DDB">
              <w:rPr>
                <w:rFonts w:eastAsia="Times New Roman"/>
                <w:iCs/>
                <w:lang w:eastAsia="pl-PL"/>
              </w:rPr>
              <w:t xml:space="preserve">. </w:t>
            </w:r>
          </w:p>
          <w:p w:rsidR="000A5A27" w:rsidRPr="000A5A27" w:rsidRDefault="000A5A27" w:rsidP="00CE5D7A">
            <w:pPr>
              <w:numPr>
                <w:ilvl w:val="0"/>
                <w:numId w:val="256"/>
              </w:numPr>
              <w:spacing w:before="60" w:after="60" w:line="240" w:lineRule="auto"/>
              <w:ind w:left="214" w:firstLine="0"/>
              <w:rPr>
                <w:rFonts w:eastAsia="Times New Roman"/>
                <w:iCs/>
                <w:lang w:eastAsia="pl-PL"/>
              </w:rPr>
            </w:pPr>
            <w:r w:rsidRPr="000A5A27">
              <w:rPr>
                <w:rFonts w:eastAsia="Times New Roman"/>
                <w:iCs/>
                <w:lang w:eastAsia="pl-PL"/>
              </w:rPr>
              <w:t>Regionaln</w:t>
            </w:r>
            <w:r w:rsidR="00A04285">
              <w:rPr>
                <w:rFonts w:eastAsia="Times New Roman"/>
                <w:iCs/>
                <w:lang w:eastAsia="pl-PL"/>
              </w:rPr>
              <w:t>y</w:t>
            </w:r>
            <w:r w:rsidRPr="000A5A27">
              <w:rPr>
                <w:rFonts w:eastAsia="Times New Roman" w:cs="Times New Roman"/>
                <w:color w:val="000000"/>
                <w:lang w:eastAsia="pl-PL"/>
              </w:rPr>
              <w:t xml:space="preserve"> Program</w:t>
            </w:r>
            <w:r w:rsidR="00A04285">
              <w:rPr>
                <w:rFonts w:eastAsia="Times New Roman" w:cs="Times New Roman"/>
                <w:color w:val="000000"/>
                <w:lang w:eastAsia="pl-PL"/>
              </w:rPr>
              <w:t xml:space="preserve"> </w:t>
            </w:r>
            <w:r w:rsidRPr="000A5A27">
              <w:rPr>
                <w:rFonts w:eastAsia="Times New Roman" w:cs="Times New Roman"/>
                <w:color w:val="000000"/>
                <w:lang w:eastAsia="pl-PL"/>
              </w:rPr>
              <w:t xml:space="preserve"> Zdrowotn</w:t>
            </w:r>
            <w:r w:rsidR="00A04285">
              <w:rPr>
                <w:rFonts w:eastAsia="Times New Roman" w:cs="Times New Roman"/>
                <w:color w:val="000000"/>
                <w:lang w:eastAsia="pl-PL"/>
              </w:rPr>
              <w:t>y</w:t>
            </w:r>
            <w:r w:rsidRPr="000A5A27">
              <w:rPr>
                <w:rFonts w:eastAsia="Times New Roman" w:cs="Times New Roman"/>
                <w:color w:val="000000"/>
                <w:lang w:eastAsia="pl-PL"/>
              </w:rPr>
              <w:t xml:space="preserve"> Województwa Zachodniopomorski</w:t>
            </w:r>
            <w:r w:rsidR="0007791A">
              <w:rPr>
                <w:rFonts w:eastAsia="Times New Roman" w:cs="Times New Roman"/>
                <w:color w:val="000000"/>
                <w:lang w:eastAsia="pl-PL"/>
              </w:rPr>
              <w:t>e</w:t>
            </w:r>
            <w:r w:rsidR="00A04285">
              <w:rPr>
                <w:rFonts w:eastAsia="Times New Roman" w:cs="Times New Roman"/>
                <w:color w:val="000000"/>
                <w:lang w:eastAsia="pl-PL"/>
              </w:rPr>
              <w:t>go</w:t>
            </w:r>
            <w:r w:rsidRPr="000A5A27">
              <w:rPr>
                <w:rFonts w:eastAsia="Times New Roman" w:cs="Times New Roman"/>
                <w:color w:val="000000"/>
                <w:lang w:eastAsia="pl-PL"/>
              </w:rPr>
              <w:t xml:space="preserve"> – Profilaktyka zakażeń wirusem brodawczaka ludzkiego (HPV) na lata 2021-202</w:t>
            </w:r>
            <w:r w:rsidR="00190101">
              <w:rPr>
                <w:rFonts w:eastAsia="Times New Roman" w:cs="Times New Roman"/>
                <w:color w:val="000000"/>
                <w:lang w:eastAsia="pl-PL"/>
              </w:rPr>
              <w:t>2</w:t>
            </w:r>
            <w:bookmarkStart w:id="40" w:name="_GoBack"/>
            <w:bookmarkEnd w:id="40"/>
            <w:r w:rsidRPr="000A5A27">
              <w:rPr>
                <w:rFonts w:eastAsia="Times New Roman" w:cs="Times New Roman"/>
                <w:color w:val="000000"/>
                <w:lang w:eastAsia="pl-PL"/>
              </w:rPr>
              <w:t xml:space="preserve"> musi być zgodny z Rekomendacją nr 2/2019 z 11 października 2019 r. </w:t>
            </w:r>
            <w:r w:rsidRPr="00AE35A3">
              <w:t>Prezesa Agencji Oceny Technologii Medycznych i Taryfikacji w sprawie zalecanych technologii medycznych, działań przeprowadzanych w ramach programów polityki zdrowotnej oraz warunków realizacji tych programów, dotyczących zakażeń wirusem brodawczaka ludzkiego (HPV)</w:t>
            </w:r>
            <w:r>
              <w:rPr>
                <w:rFonts w:eastAsia="Times New Roman"/>
                <w:iCs/>
                <w:lang w:eastAsia="pl-PL"/>
              </w:rPr>
              <w:t>.</w:t>
            </w:r>
          </w:p>
          <w:p w:rsidR="008517D7" w:rsidRDefault="00095AB7">
            <w:pPr>
              <w:numPr>
                <w:ilvl w:val="0"/>
                <w:numId w:val="256"/>
              </w:numPr>
              <w:spacing w:before="60" w:after="60" w:line="240" w:lineRule="auto"/>
              <w:ind w:left="497" w:hanging="283"/>
              <w:rPr>
                <w:rFonts w:eastAsia="Times New Roman"/>
                <w:iCs/>
                <w:lang w:eastAsia="pl-PL"/>
              </w:rPr>
            </w:pPr>
            <w:r>
              <w:rPr>
                <w:rFonts w:eastAsia="Times New Roman"/>
                <w:iCs/>
                <w:lang w:eastAsia="pl-PL"/>
              </w:rPr>
              <w:t xml:space="preserve">. Działania zaplanowane w typie projektów 2  nie są realizowane na podstawie Regionalnych Programów Zdrowotnych i nie wymagają pozytywnej opinii </w:t>
            </w:r>
            <w:r w:rsidRPr="007B4DDB">
              <w:rPr>
                <w:rFonts w:eastAsia="Times New Roman"/>
                <w:iCs/>
                <w:lang w:eastAsia="pl-PL"/>
              </w:rPr>
              <w:t>Agencji Oceny Technologii Medycznych i Taryfikacji</w:t>
            </w:r>
            <w:r>
              <w:rPr>
                <w:rFonts w:eastAsia="Times New Roman"/>
                <w:iCs/>
                <w:lang w:eastAsia="pl-PL"/>
              </w:rPr>
              <w:t xml:space="preserve">. </w:t>
            </w:r>
          </w:p>
          <w:p w:rsidR="008517D7" w:rsidRDefault="00095AB7">
            <w:pPr>
              <w:numPr>
                <w:ilvl w:val="0"/>
                <w:numId w:val="256"/>
              </w:numPr>
              <w:spacing w:before="60" w:after="60" w:line="240" w:lineRule="auto"/>
              <w:ind w:left="639" w:hanging="425"/>
              <w:rPr>
                <w:rFonts w:eastAsia="Times New Roman"/>
                <w:iCs/>
                <w:lang w:eastAsia="pl-PL"/>
              </w:rPr>
            </w:pPr>
            <w:r>
              <w:rPr>
                <w:rFonts w:eastAsia="Times New Roman"/>
                <w:iCs/>
                <w:lang w:eastAsia="pl-PL"/>
              </w:rPr>
              <w:t>.  Działania w typie 2</w:t>
            </w:r>
            <w:r w:rsidR="00511232">
              <w:rPr>
                <w:rFonts w:eastAsia="Times New Roman"/>
                <w:iCs/>
                <w:lang w:eastAsia="pl-PL"/>
              </w:rPr>
              <w:t xml:space="preserve"> </w:t>
            </w:r>
            <w:proofErr w:type="spellStart"/>
            <w:r w:rsidR="00511232">
              <w:rPr>
                <w:rFonts w:eastAsia="Times New Roman"/>
                <w:iCs/>
                <w:lang w:eastAsia="pl-PL"/>
              </w:rPr>
              <w:t>a</w:t>
            </w:r>
            <w:r w:rsidR="00EA1ED6">
              <w:rPr>
                <w:rFonts w:eastAsia="Times New Roman"/>
                <w:iCs/>
                <w:lang w:eastAsia="pl-PL"/>
              </w:rPr>
              <w:t>i</w:t>
            </w:r>
            <w:proofErr w:type="spellEnd"/>
            <w:r w:rsidR="00EA1ED6">
              <w:rPr>
                <w:rFonts w:eastAsia="Times New Roman"/>
                <w:iCs/>
                <w:lang w:eastAsia="pl-PL"/>
              </w:rPr>
              <w:t xml:space="preserve"> 2b </w:t>
            </w:r>
            <w:r>
              <w:rPr>
                <w:rFonts w:eastAsia="Times New Roman"/>
                <w:iCs/>
                <w:lang w:eastAsia="pl-PL"/>
              </w:rPr>
              <w:t>prowadzone przez podmioty lecznicze są realizowane w</w:t>
            </w:r>
            <w:r w:rsidRPr="00EA1ED6">
              <w:rPr>
                <w:rFonts w:eastAsia="Times New Roman"/>
                <w:iCs/>
                <w:strike/>
                <w:lang w:eastAsia="pl-PL"/>
              </w:rPr>
              <w:t xml:space="preserve"> </w:t>
            </w:r>
            <w:r w:rsidRPr="0051726C">
              <w:rPr>
                <w:rFonts w:eastAsia="Times New Roman"/>
                <w:iCs/>
                <w:lang w:eastAsia="pl-PL"/>
              </w:rPr>
              <w:t>koordynacji</w:t>
            </w:r>
            <w:r w:rsidR="00EA1ED6">
              <w:rPr>
                <w:rFonts w:eastAsia="Times New Roman"/>
                <w:iCs/>
                <w:u w:val="single"/>
                <w:lang w:eastAsia="pl-PL"/>
              </w:rPr>
              <w:t xml:space="preserve"> </w:t>
            </w:r>
            <w:r>
              <w:rPr>
                <w:rFonts w:eastAsia="Times New Roman"/>
                <w:iCs/>
                <w:lang w:eastAsia="pl-PL"/>
              </w:rPr>
              <w:t xml:space="preserve">z Wojewodą Zachodniopomorskim. </w:t>
            </w:r>
          </w:p>
          <w:p w:rsidR="00404BB4" w:rsidRPr="0051726C" w:rsidRDefault="00A8368E" w:rsidP="00272712">
            <w:pPr>
              <w:numPr>
                <w:ilvl w:val="0"/>
                <w:numId w:val="16"/>
              </w:numPr>
              <w:spacing w:before="60" w:after="60" w:line="240" w:lineRule="auto"/>
              <w:rPr>
                <w:rFonts w:eastAsia="Times New Roman"/>
                <w:iCs/>
                <w:lang w:eastAsia="pl-PL"/>
              </w:rPr>
            </w:pPr>
            <w:r>
              <w:rPr>
                <w:rFonts w:eastAsia="Times New Roman"/>
                <w:iCs/>
                <w:lang w:eastAsia="pl-PL"/>
              </w:rPr>
              <w:t>Doposażenie jednostek</w:t>
            </w:r>
            <w:r w:rsidR="0048545F">
              <w:rPr>
                <w:rFonts w:eastAsia="Times New Roman"/>
                <w:iCs/>
                <w:lang w:eastAsia="pl-PL"/>
              </w:rPr>
              <w:t xml:space="preserve">  w typie 2 a </w:t>
            </w:r>
            <w:r w:rsidR="00EA1ED6">
              <w:rPr>
                <w:rFonts w:eastAsia="Times New Roman"/>
                <w:iCs/>
                <w:lang w:eastAsia="pl-PL"/>
              </w:rPr>
              <w:t xml:space="preserve">i 2 b </w:t>
            </w:r>
            <w:r>
              <w:rPr>
                <w:rFonts w:eastAsia="Times New Roman"/>
                <w:iCs/>
                <w:lang w:eastAsia="pl-PL"/>
              </w:rPr>
              <w:t>prowadzone jest w op</w:t>
            </w:r>
            <w:r w:rsidR="0048545F">
              <w:rPr>
                <w:rFonts w:eastAsia="Times New Roman"/>
                <w:iCs/>
                <w:lang w:eastAsia="pl-PL"/>
              </w:rPr>
              <w:t xml:space="preserve">arciu o  </w:t>
            </w:r>
            <w:r w:rsidR="0048545F" w:rsidRPr="0048545F">
              <w:rPr>
                <w:rFonts w:eastAsia="Times New Roman"/>
                <w:iCs/>
                <w:lang w:eastAsia="pl-PL"/>
              </w:rPr>
              <w:t>Katalog sprzętu</w:t>
            </w:r>
            <w:r w:rsidR="00EA1ED6">
              <w:rPr>
                <w:rFonts w:eastAsia="Times New Roman"/>
                <w:iCs/>
                <w:lang w:eastAsia="pl-PL"/>
              </w:rPr>
              <w:t xml:space="preserve"> i wyposażenia </w:t>
            </w:r>
            <w:r w:rsidR="0048545F" w:rsidRPr="0048545F">
              <w:rPr>
                <w:rFonts w:eastAsia="Times New Roman"/>
                <w:iCs/>
                <w:lang w:eastAsia="pl-PL"/>
              </w:rPr>
              <w:t>opracowany przez Ministerstwo Zdrowia</w:t>
            </w:r>
            <w:r w:rsidR="00E5119B" w:rsidRPr="0051726C">
              <w:rPr>
                <w:rFonts w:eastAsia="Times New Roman"/>
                <w:iCs/>
                <w:lang w:eastAsia="pl-PL"/>
              </w:rPr>
              <w:t>.</w:t>
            </w:r>
            <w:r w:rsidRPr="0051726C">
              <w:rPr>
                <w:rFonts w:eastAsia="Times New Roman"/>
                <w:iCs/>
                <w:lang w:eastAsia="pl-PL"/>
              </w:rPr>
              <w:t xml:space="preserve"> i stanowi nie mniej niż 80% wartości</w:t>
            </w:r>
            <w:r w:rsidR="00747222">
              <w:rPr>
                <w:rFonts w:eastAsia="Times New Roman"/>
                <w:iCs/>
                <w:lang w:eastAsia="pl-PL"/>
              </w:rPr>
              <w:t xml:space="preserve"> doposażenia jednostki</w:t>
            </w:r>
            <w:r w:rsidRPr="0051726C">
              <w:rPr>
                <w:rFonts w:eastAsia="Times New Roman"/>
                <w:iCs/>
                <w:lang w:eastAsia="pl-PL"/>
              </w:rPr>
              <w:t xml:space="preserve">. Pozostałe wsparcie </w:t>
            </w:r>
            <w:r w:rsidR="00747222">
              <w:rPr>
                <w:rFonts w:eastAsia="Times New Roman"/>
                <w:iCs/>
                <w:lang w:eastAsia="pl-PL"/>
              </w:rPr>
              <w:t xml:space="preserve">dotyczące zakupu wyposażenia i sprzętu </w:t>
            </w:r>
            <w:r w:rsidRPr="0051726C">
              <w:rPr>
                <w:rFonts w:eastAsia="Times New Roman"/>
                <w:iCs/>
                <w:lang w:eastAsia="pl-PL"/>
              </w:rPr>
              <w:t>dla jednostek nie może przekraczać 20%</w:t>
            </w:r>
            <w:r w:rsidR="00747222">
              <w:rPr>
                <w:rFonts w:eastAsia="Times New Roman"/>
                <w:iCs/>
                <w:lang w:eastAsia="pl-PL"/>
              </w:rPr>
              <w:t xml:space="preserve"> doposażenia jednostki</w:t>
            </w:r>
            <w:r w:rsidRPr="0051726C">
              <w:rPr>
                <w:rFonts w:eastAsia="Times New Roman"/>
                <w:iCs/>
                <w:lang w:eastAsia="pl-PL"/>
              </w:rPr>
              <w:t>.</w:t>
            </w:r>
          </w:p>
          <w:p w:rsidR="0048545F" w:rsidRPr="00473BFC" w:rsidRDefault="00404BB4" w:rsidP="00272712">
            <w:pPr>
              <w:numPr>
                <w:ilvl w:val="0"/>
                <w:numId w:val="16"/>
              </w:numPr>
              <w:spacing w:before="60" w:after="60" w:line="240" w:lineRule="auto"/>
              <w:rPr>
                <w:rFonts w:eastAsia="Times New Roman"/>
                <w:iCs/>
                <w:lang w:eastAsia="pl-PL"/>
              </w:rPr>
            </w:pPr>
            <w:r>
              <w:rPr>
                <w:rFonts w:eastAsia="Times New Roman"/>
                <w:iCs/>
                <w:lang w:eastAsia="pl-PL"/>
              </w:rPr>
              <w:t>W przypadku projektu</w:t>
            </w:r>
            <w:r w:rsidR="00731582">
              <w:rPr>
                <w:rFonts w:eastAsia="Times New Roman"/>
                <w:iCs/>
                <w:lang w:eastAsia="pl-PL"/>
              </w:rPr>
              <w:t xml:space="preserve"> </w:t>
            </w:r>
            <w:r w:rsidR="00EA1ED6">
              <w:rPr>
                <w:rFonts w:eastAsia="Times New Roman"/>
                <w:iCs/>
                <w:lang w:eastAsia="pl-PL"/>
              </w:rPr>
              <w:t xml:space="preserve">typu 2b  </w:t>
            </w:r>
            <w:r>
              <w:rPr>
                <w:rFonts w:eastAsia="Times New Roman"/>
                <w:iCs/>
                <w:lang w:eastAsia="pl-PL"/>
              </w:rPr>
              <w:t>możliwy jest z</w:t>
            </w:r>
            <w:r w:rsidR="00A8368E">
              <w:rPr>
                <w:rFonts w:eastAsia="Times New Roman"/>
                <w:iCs/>
                <w:lang w:eastAsia="pl-PL"/>
              </w:rPr>
              <w:t xml:space="preserve">akup </w:t>
            </w:r>
            <w:r w:rsidR="004236B1">
              <w:rPr>
                <w:rFonts w:eastAsia="Times New Roman"/>
                <w:iCs/>
                <w:lang w:eastAsia="pl-PL"/>
              </w:rPr>
              <w:t>ambulansów</w:t>
            </w:r>
            <w:r w:rsidR="00EA1ED6" w:rsidRPr="00473BFC">
              <w:rPr>
                <w:rFonts w:eastAsia="Times New Roman"/>
                <w:iCs/>
                <w:lang w:eastAsia="pl-PL"/>
              </w:rPr>
              <w:t xml:space="preserve">. </w:t>
            </w:r>
            <w:r w:rsidRPr="00473BFC">
              <w:rPr>
                <w:rFonts w:eastAsia="Times New Roman"/>
                <w:iCs/>
                <w:lang w:eastAsia="pl-PL"/>
              </w:rPr>
              <w:t>a wydatki te nie są</w:t>
            </w:r>
            <w:r w:rsidR="00A8368E" w:rsidRPr="00473BFC">
              <w:rPr>
                <w:rFonts w:eastAsia="Times New Roman"/>
                <w:iCs/>
                <w:lang w:eastAsia="pl-PL"/>
              </w:rPr>
              <w:t xml:space="preserve"> wliczane w ww. limit</w:t>
            </w:r>
            <w:r w:rsidRPr="00473BFC">
              <w:rPr>
                <w:rFonts w:eastAsia="Times New Roman"/>
                <w:iCs/>
                <w:lang w:eastAsia="pl-PL"/>
              </w:rPr>
              <w:t xml:space="preserve"> 20%</w:t>
            </w:r>
            <w:r w:rsidR="00A8368E" w:rsidRPr="00473BFC">
              <w:rPr>
                <w:rFonts w:eastAsia="Times New Roman"/>
                <w:iCs/>
                <w:lang w:eastAsia="pl-PL"/>
              </w:rPr>
              <w:t xml:space="preserve">.  </w:t>
            </w:r>
          </w:p>
          <w:p w:rsidR="00731582" w:rsidRPr="00EA1ED6" w:rsidRDefault="00747222" w:rsidP="00F83403">
            <w:pPr>
              <w:numPr>
                <w:ilvl w:val="0"/>
                <w:numId w:val="16"/>
              </w:numPr>
              <w:spacing w:before="60" w:after="60" w:line="240" w:lineRule="auto"/>
              <w:rPr>
                <w:rFonts w:eastAsia="Times New Roman"/>
                <w:iCs/>
                <w:strike/>
                <w:lang w:eastAsia="pl-PL"/>
              </w:rPr>
            </w:pPr>
            <w:r>
              <w:rPr>
                <w:rFonts w:eastAsia="Times New Roman"/>
                <w:iCs/>
                <w:lang w:eastAsia="pl-PL"/>
              </w:rPr>
              <w:t>Finansowanie/r</w:t>
            </w:r>
            <w:r w:rsidR="00731582">
              <w:rPr>
                <w:rFonts w:eastAsia="Times New Roman"/>
                <w:iCs/>
                <w:lang w:eastAsia="pl-PL"/>
              </w:rPr>
              <w:t>efundacja poniesionych wydatków na dodatkowe wynagrodzenia kadry medycznej</w:t>
            </w:r>
            <w:r w:rsidR="00473BFC">
              <w:rPr>
                <w:rFonts w:eastAsia="Times New Roman"/>
                <w:iCs/>
                <w:lang w:eastAsia="pl-PL"/>
              </w:rPr>
              <w:t xml:space="preserve"> prowadzącej działania związane z walką i przeciwdział</w:t>
            </w:r>
            <w:r w:rsidR="005A7100">
              <w:rPr>
                <w:rFonts w:eastAsia="Times New Roman"/>
                <w:iCs/>
                <w:lang w:eastAsia="pl-PL"/>
              </w:rPr>
              <w:t>a</w:t>
            </w:r>
            <w:r w:rsidR="00473BFC">
              <w:rPr>
                <w:rFonts w:eastAsia="Times New Roman"/>
                <w:iCs/>
                <w:lang w:eastAsia="pl-PL"/>
              </w:rPr>
              <w:t>ni</w:t>
            </w:r>
            <w:r w:rsidR="005A7100">
              <w:rPr>
                <w:rFonts w:eastAsia="Times New Roman"/>
                <w:iCs/>
                <w:lang w:eastAsia="pl-PL"/>
              </w:rPr>
              <w:t>e</w:t>
            </w:r>
            <w:r w:rsidR="00473BFC">
              <w:rPr>
                <w:rFonts w:eastAsia="Times New Roman"/>
                <w:iCs/>
                <w:lang w:eastAsia="pl-PL"/>
              </w:rPr>
              <w:t xml:space="preserve">m COVID-19 </w:t>
            </w:r>
            <w:r w:rsidR="00731582">
              <w:rPr>
                <w:rFonts w:eastAsia="Times New Roman"/>
                <w:iCs/>
                <w:lang w:eastAsia="pl-PL"/>
              </w:rPr>
              <w:t>prowadzon</w:t>
            </w:r>
            <w:r>
              <w:rPr>
                <w:rFonts w:eastAsia="Times New Roman"/>
                <w:iCs/>
                <w:lang w:eastAsia="pl-PL"/>
              </w:rPr>
              <w:t>e</w:t>
            </w:r>
            <w:r w:rsidR="00731582">
              <w:rPr>
                <w:rFonts w:eastAsia="Times New Roman"/>
                <w:iCs/>
                <w:lang w:eastAsia="pl-PL"/>
              </w:rPr>
              <w:t xml:space="preserve"> jest w oparciu o przygotowane zestawienia dyrektora podmiotu leczniczego wraz z oświadczeniem . </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Koszty pośrednie dla projektów realizowanych w ramach typu 2 a – </w:t>
            </w:r>
            <w:r w:rsidR="00386563">
              <w:rPr>
                <w:rFonts w:eastAsia="Times New Roman"/>
                <w:iCs/>
                <w:lang w:eastAsia="pl-PL"/>
              </w:rPr>
              <w:t>d</w:t>
            </w:r>
            <w:r>
              <w:rPr>
                <w:rFonts w:eastAsia="Times New Roman"/>
                <w:iCs/>
                <w:lang w:eastAsia="pl-PL"/>
              </w:rPr>
              <w:t xml:space="preserve"> są kosztami niekwalifikowalnymi. Projekty te obejmuj</w:t>
            </w:r>
            <w:r w:rsidR="00F83403">
              <w:rPr>
                <w:rFonts w:eastAsia="Times New Roman"/>
                <w:iCs/>
                <w:lang w:eastAsia="pl-PL"/>
              </w:rPr>
              <w:t>ą</w:t>
            </w:r>
            <w:r>
              <w:rPr>
                <w:rFonts w:eastAsia="Times New Roman"/>
                <w:iCs/>
                <w:lang w:eastAsia="pl-PL"/>
              </w:rPr>
              <w:t xml:space="preserve"> jedynie koszty bezpośrednie.</w:t>
            </w:r>
          </w:p>
          <w:p w:rsidR="00D17DB6" w:rsidRDefault="00D17DB6" w:rsidP="00272712">
            <w:pPr>
              <w:numPr>
                <w:ilvl w:val="0"/>
                <w:numId w:val="16"/>
              </w:numPr>
              <w:spacing w:before="60" w:after="60" w:line="240" w:lineRule="auto"/>
              <w:rPr>
                <w:rFonts w:eastAsia="Times New Roman"/>
                <w:iCs/>
                <w:lang w:eastAsia="pl-PL"/>
              </w:rPr>
            </w:pPr>
            <w:r>
              <w:rPr>
                <w:rFonts w:eastAsia="Times New Roman"/>
                <w:iCs/>
                <w:lang w:eastAsia="pl-PL"/>
              </w:rPr>
              <w:t xml:space="preserve">Projekty realizowane w ramach typu 2a – </w:t>
            </w:r>
            <w:r w:rsidR="00596E26">
              <w:rPr>
                <w:rFonts w:eastAsia="Times New Roman"/>
                <w:iCs/>
                <w:lang w:eastAsia="pl-PL"/>
              </w:rPr>
              <w:t>d</w:t>
            </w:r>
            <w:r>
              <w:rPr>
                <w:rFonts w:eastAsia="Times New Roman"/>
                <w:iCs/>
                <w:lang w:eastAsia="pl-PL"/>
              </w:rPr>
              <w:t xml:space="preserve"> nie mogą być realizowane w partnerstwie.</w:t>
            </w:r>
          </w:p>
          <w:p w:rsidR="00764B01" w:rsidRPr="000D5CDC" w:rsidRDefault="00A8368E" w:rsidP="00386563">
            <w:pPr>
              <w:numPr>
                <w:ilvl w:val="0"/>
                <w:numId w:val="16"/>
              </w:numPr>
              <w:spacing w:before="60" w:after="60" w:line="240" w:lineRule="auto"/>
              <w:rPr>
                <w:rFonts w:eastAsia="Times New Roman" w:cs="Times New Roman"/>
                <w:color w:val="000000"/>
                <w:lang w:eastAsia="pl-PL"/>
              </w:rPr>
            </w:pPr>
            <w:r>
              <w:rPr>
                <w:rFonts w:eastAsia="Times New Roman"/>
                <w:iCs/>
                <w:lang w:eastAsia="pl-PL"/>
              </w:rPr>
              <w:lastRenderedPageBreak/>
              <w:t xml:space="preserve">Wsparcie w ramach typu projektu 2 </w:t>
            </w:r>
            <w:r w:rsidR="005A7100">
              <w:rPr>
                <w:rFonts w:eastAsia="Times New Roman"/>
                <w:iCs/>
                <w:lang w:eastAsia="pl-PL"/>
              </w:rPr>
              <w:t xml:space="preserve">e </w:t>
            </w:r>
            <w:r w:rsidRPr="000E3ABF">
              <w:rPr>
                <w:rFonts w:eastAsia="Times New Roman"/>
                <w:lang w:eastAsia="pl-PL"/>
              </w:rPr>
              <w:t>na drugim poziomie będzie udzielane w oparciu o</w:t>
            </w:r>
            <w:r w:rsidR="00386563">
              <w:rPr>
                <w:rFonts w:eastAsia="Times New Roman"/>
                <w:lang w:eastAsia="pl-PL"/>
              </w:rPr>
              <w:t xml:space="preserve"> algorytm podziału środków pomiędzy JST w oparciu o liczbę dzieci i nauczycieli ze szkół, dla których organem prowadzącym jest JST </w:t>
            </w:r>
            <w:r w:rsidR="005A7100">
              <w:rPr>
                <w:rFonts w:eastAsia="Times New Roman"/>
                <w:lang w:eastAsia="pl-PL"/>
              </w:rPr>
              <w:t>na podstawie danych</w:t>
            </w:r>
            <w:r w:rsidR="00386563">
              <w:rPr>
                <w:rFonts w:eastAsia="Times New Roman"/>
                <w:lang w:eastAsia="pl-PL"/>
              </w:rPr>
              <w:t xml:space="preserve"> z Systemu Informacji Oświatowej</w:t>
            </w:r>
            <w:r w:rsidRPr="000E3ABF">
              <w:rPr>
                <w:rFonts w:eastAsia="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Warunki i planowany zakres stosowania </w:t>
            </w:r>
            <w:proofErr w:type="spellStart"/>
            <w:r w:rsidRPr="000D5CDC">
              <w:rPr>
                <w:rFonts w:eastAsia="Times New Roman" w:cs="Times New Roman"/>
                <w:color w:val="000000"/>
                <w:lang w:eastAsia="pl-PL"/>
              </w:rPr>
              <w:t>cross-financingu</w:t>
            </w:r>
            <w:proofErr w:type="spellEnd"/>
            <w:r w:rsidRPr="000D5CDC">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1F17F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F70D5">
            <w:pPr>
              <w:spacing w:before="120" w:after="40" w:line="240" w:lineRule="auto"/>
              <w:rPr>
                <w:rFonts w:eastAsia="Times New Roman" w:cs="Times New Roman"/>
                <w:color w:val="000000"/>
                <w:lang w:eastAsia="pl-PL"/>
              </w:rPr>
            </w:pPr>
            <w:r w:rsidRPr="00AD09D6">
              <w:rPr>
                <w:rFonts w:cs="Calibri"/>
              </w:rPr>
              <w:t xml:space="preserve">Nie więcej niż </w:t>
            </w:r>
            <w:r w:rsidR="008F70D5" w:rsidRPr="007054C6">
              <w:rPr>
                <w:rFonts w:cs="Calibri"/>
              </w:rPr>
              <w:t>40</w:t>
            </w:r>
            <w:r w:rsidRPr="007054C6">
              <w:rPr>
                <w:rFonts w:cs="Calibri"/>
              </w:rPr>
              <w:t>%</w:t>
            </w:r>
            <w:r>
              <w:rPr>
                <w:rFonts w:eastAsia="Times New Roman" w:cs="Times New Roman"/>
                <w:color w:val="000000"/>
                <w:lang w:eastAsia="pl-PL"/>
              </w:rPr>
              <w:t xml:space="preserve"> </w:t>
            </w:r>
            <w:r w:rsidR="007054C6">
              <w:rPr>
                <w:rFonts w:eastAsia="Times New Roman" w:cs="Times New Roman"/>
                <w:color w:val="000000"/>
                <w:lang w:eastAsia="pl-PL"/>
              </w:rPr>
              <w:t xml:space="preserve">- w przypadku </w:t>
            </w:r>
            <w:r w:rsidR="00CC1DA2">
              <w:rPr>
                <w:rFonts w:eastAsia="Times New Roman" w:cs="Times New Roman"/>
                <w:color w:val="000000"/>
                <w:lang w:eastAsia="pl-PL"/>
              </w:rPr>
              <w:t xml:space="preserve">typu </w:t>
            </w:r>
            <w:r w:rsidR="007054C6">
              <w:rPr>
                <w:rFonts w:eastAsia="Times New Roman" w:cs="Times New Roman"/>
                <w:color w:val="000000"/>
                <w:lang w:eastAsia="pl-PL"/>
              </w:rPr>
              <w:t>projektu 1</w:t>
            </w:r>
          </w:p>
          <w:p w:rsidR="007054C6" w:rsidRPr="008F75DE" w:rsidRDefault="007054C6" w:rsidP="007054C6">
            <w:pPr>
              <w:spacing w:before="120" w:after="40" w:line="240" w:lineRule="auto"/>
              <w:rPr>
                <w:rFonts w:eastAsia="Times New Roman" w:cs="Times New Roman"/>
                <w:color w:val="000000"/>
                <w:lang w:eastAsia="pl-PL"/>
              </w:rPr>
            </w:pPr>
            <w:r>
              <w:rPr>
                <w:rFonts w:eastAsia="Times New Roman" w:cs="Times New Roman"/>
                <w:color w:val="000000"/>
                <w:lang w:eastAsia="pl-PL"/>
              </w:rPr>
              <w:t>Nie więcej niż 100% - w przypadku typ</w:t>
            </w:r>
            <w:r w:rsidR="00CC1DA2">
              <w:rPr>
                <w:rFonts w:eastAsia="Times New Roman" w:cs="Times New Roman"/>
                <w:color w:val="000000"/>
                <w:lang w:eastAsia="pl-PL"/>
              </w:rPr>
              <w:t>u</w:t>
            </w:r>
            <w:r>
              <w:rPr>
                <w:rFonts w:eastAsia="Times New Roman" w:cs="Times New Roman"/>
                <w:color w:val="000000"/>
                <w:lang w:eastAsia="pl-PL"/>
              </w:rPr>
              <w:t xml:space="preserve"> projektu 2</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1052F9" w:rsidRPr="00111142" w:rsidRDefault="001052F9" w:rsidP="000D5CDC">
            <w:pPr>
              <w:spacing w:before="120" w:after="200"/>
              <w:rPr>
                <w:rFonts w:cs="Times New Roman"/>
              </w:rPr>
            </w:pPr>
            <w:r w:rsidRPr="00111142">
              <w:rPr>
                <w:rFonts w:cs="Times New Roman"/>
              </w:rPr>
              <w:t>Warunki stosowania uproszczonych form rozliczania wydatków i planowany zakres systemu zaliczek (jeśli dotyczy)</w:t>
            </w:r>
          </w:p>
        </w:tc>
      </w:tr>
      <w:tr w:rsidR="001052F9" w:rsidRPr="00111142" w:rsidTr="00CB2F14">
        <w:trPr>
          <w:trHeight w:val="390"/>
        </w:trPr>
        <w:tc>
          <w:tcPr>
            <w:tcW w:w="851" w:type="dxa"/>
            <w:vMerge/>
            <w:tcBorders>
              <w:top w:val="nil"/>
              <w:left w:val="nil"/>
              <w:bottom w:val="nil"/>
              <w:right w:val="nil"/>
            </w:tcBorders>
            <w:hideMark/>
          </w:tcPr>
          <w:p w:rsidR="001052F9" w:rsidRPr="00111142" w:rsidRDefault="001052F9" w:rsidP="000D5CDC">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0D5CDC">
            <w:pPr>
              <w:spacing w:before="120" w:after="200"/>
              <w:rPr>
                <w:rFonts w:cs="Times New Roman"/>
              </w:rPr>
            </w:pPr>
            <w:r w:rsidRPr="00111142">
              <w:rPr>
                <w:rFonts w:cs="Times New Roman"/>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Pomoc publiczna i pomoc de </w:t>
            </w:r>
            <w:proofErr w:type="spellStart"/>
            <w:r w:rsidRPr="000D5CDC">
              <w:rPr>
                <w:rFonts w:eastAsia="Times New Roman" w:cs="Times New Roman"/>
                <w:color w:val="000000"/>
                <w:lang w:eastAsia="pl-PL"/>
              </w:rPr>
              <w:t>minimis</w:t>
            </w:r>
            <w:proofErr w:type="spellEnd"/>
            <w:r w:rsidRPr="000D5CDC">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CE6E7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1: </w:t>
            </w:r>
            <w:r w:rsidR="001052F9" w:rsidRPr="000D5CDC">
              <w:rPr>
                <w:rFonts w:eastAsia="Times New Roman" w:cs="Times New Roman"/>
                <w:color w:val="000000"/>
                <w:lang w:eastAsia="pl-PL"/>
              </w:rPr>
              <w:t>85%</w:t>
            </w:r>
          </w:p>
          <w:p w:rsidR="00CE6E7A" w:rsidRDefault="00CE6E7A" w:rsidP="00BC478E">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Typ projektów 2: </w:t>
            </w:r>
            <w:r w:rsidR="00BC478E">
              <w:rPr>
                <w:rFonts w:eastAsia="Times New Roman" w:cs="Times New Roman"/>
                <w:color w:val="000000"/>
                <w:lang w:eastAsia="pl-PL"/>
              </w:rPr>
              <w:t>85</w:t>
            </w:r>
            <w:r>
              <w:rPr>
                <w:rFonts w:eastAsia="Times New Roman" w:cs="Times New Roman"/>
                <w:color w:val="000000"/>
                <w:lang w:eastAsia="pl-PL"/>
              </w:rPr>
              <w:t>%</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402B5C" w:rsidRDefault="001052F9" w:rsidP="000D5CDC">
            <w:pPr>
              <w:spacing w:before="120" w:line="240" w:lineRule="auto"/>
              <w:rPr>
                <w:rFonts w:eastAsia="Times New Roman" w:cs="Times New Roman"/>
                <w:color w:val="000000"/>
                <w:lang w:eastAsia="pl-PL"/>
              </w:rPr>
            </w:pPr>
            <w:r w:rsidRPr="00402B5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402B5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402B5C" w:rsidP="000D5CDC">
            <w:pPr>
              <w:spacing w:before="120" w:after="40" w:line="240" w:lineRule="auto"/>
              <w:rPr>
                <w:rFonts w:eastAsia="Times New Roman" w:cs="Times New Roman"/>
                <w:lang w:eastAsia="pl-PL"/>
              </w:rPr>
            </w:pPr>
            <w:r w:rsidRPr="00402B5C">
              <w:rPr>
                <w:rFonts w:eastAsia="Times New Roman" w:cs="Times New Roman"/>
                <w:lang w:eastAsia="pl-PL"/>
              </w:rPr>
              <w:t xml:space="preserve">90% (85% </w:t>
            </w:r>
            <w:r w:rsidR="00CE6E7A">
              <w:rPr>
                <w:rFonts w:eastAsia="Times New Roman" w:cs="Times New Roman"/>
                <w:lang w:eastAsia="pl-PL"/>
              </w:rPr>
              <w:t>EFS</w:t>
            </w:r>
            <w:r w:rsidR="00CE6E7A" w:rsidRPr="00402B5C">
              <w:rPr>
                <w:rFonts w:eastAsia="Times New Roman" w:cs="Times New Roman"/>
                <w:lang w:eastAsia="pl-PL"/>
              </w:rPr>
              <w:t xml:space="preserve"> </w:t>
            </w:r>
            <w:r w:rsidRPr="00402B5C">
              <w:rPr>
                <w:rFonts w:eastAsia="Times New Roman" w:cs="Times New Roman"/>
                <w:lang w:eastAsia="pl-PL"/>
              </w:rPr>
              <w:t>+ 5% BP)</w:t>
            </w:r>
            <w:r w:rsidR="00AD09D6">
              <w:rPr>
                <w:rFonts w:eastAsia="Times New Roman" w:cs="Times New Roman"/>
                <w:lang w:eastAsia="pl-PL"/>
              </w:rPr>
              <w:t xml:space="preserve"> - typ projektów 1</w:t>
            </w:r>
          </w:p>
          <w:p w:rsidR="00AD09D6" w:rsidRPr="00402B5C" w:rsidRDefault="00AD09D6" w:rsidP="007555EB">
            <w:pPr>
              <w:spacing w:before="120" w:after="40" w:line="240" w:lineRule="auto"/>
              <w:rPr>
                <w:rFonts w:eastAsia="Times New Roman" w:cs="Times New Roman"/>
                <w:color w:val="000000"/>
                <w:lang w:eastAsia="pl-PL"/>
              </w:rPr>
            </w:pPr>
            <w:r>
              <w:rPr>
                <w:rFonts w:eastAsia="Times New Roman" w:cs="Times New Roman"/>
                <w:lang w:eastAsia="pl-PL"/>
              </w:rPr>
              <w:t xml:space="preserve">100% </w:t>
            </w:r>
            <w:r w:rsidR="00CE6E7A">
              <w:rPr>
                <w:rFonts w:eastAsia="Times New Roman" w:cs="Times New Roman"/>
                <w:lang w:eastAsia="pl-PL"/>
              </w:rPr>
              <w:t>(</w:t>
            </w:r>
            <w:r w:rsidR="007555EB">
              <w:rPr>
                <w:rFonts w:eastAsia="Times New Roman" w:cs="Times New Roman"/>
                <w:lang w:eastAsia="pl-PL"/>
              </w:rPr>
              <w:t>85</w:t>
            </w:r>
            <w:r w:rsidR="00CE6E7A">
              <w:rPr>
                <w:rFonts w:eastAsia="Times New Roman" w:cs="Times New Roman"/>
                <w:lang w:eastAsia="pl-PL"/>
              </w:rPr>
              <w:t xml:space="preserve">% EFS + </w:t>
            </w:r>
            <w:r w:rsidR="007555EB">
              <w:rPr>
                <w:rFonts w:eastAsia="Times New Roman" w:cs="Times New Roman"/>
                <w:lang w:eastAsia="pl-PL"/>
              </w:rPr>
              <w:t>15</w:t>
            </w:r>
            <w:r w:rsidR="00CE6E7A" w:rsidRPr="00402B5C">
              <w:rPr>
                <w:rFonts w:eastAsia="Times New Roman" w:cs="Times New Roman"/>
                <w:lang w:eastAsia="pl-PL"/>
              </w:rPr>
              <w:t>% BP)</w:t>
            </w:r>
            <w:r w:rsidR="00CE6E7A">
              <w:rPr>
                <w:rFonts w:eastAsia="Times New Roman" w:cs="Times New Roman"/>
                <w:lang w:eastAsia="pl-PL"/>
              </w:rPr>
              <w:t xml:space="preserve"> </w:t>
            </w:r>
            <w:r>
              <w:rPr>
                <w:rFonts w:eastAsia="Times New Roman" w:cs="Times New Roman"/>
                <w:lang w:eastAsia="pl-PL"/>
              </w:rPr>
              <w:t>dla typy projektów 2</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D09D6" w:rsidRDefault="001052F9" w:rsidP="000D5CDC">
            <w:pPr>
              <w:spacing w:before="120" w:after="40" w:line="240" w:lineRule="auto"/>
              <w:rPr>
                <w:rFonts w:eastAsia="Times New Roman" w:cs="Times New Roman"/>
                <w:lang w:eastAsia="pl-PL"/>
              </w:rPr>
            </w:pPr>
            <w:r>
              <w:rPr>
                <w:rFonts w:eastAsia="Times New Roman" w:cs="Times New Roman"/>
                <w:lang w:eastAsia="pl-PL"/>
              </w:rPr>
              <w:t>1</w:t>
            </w:r>
            <w:r w:rsidR="00402B5C">
              <w:rPr>
                <w:rFonts w:eastAsia="Times New Roman" w:cs="Times New Roman"/>
                <w:lang w:eastAsia="pl-PL"/>
              </w:rPr>
              <w:t>0</w:t>
            </w:r>
            <w:r w:rsidRPr="00096152">
              <w:rPr>
                <w:rFonts w:eastAsia="Times New Roman" w:cs="Times New Roman"/>
                <w:lang w:eastAsia="pl-PL"/>
              </w:rPr>
              <w:t>%</w:t>
            </w:r>
            <w:r w:rsidR="00AD09D6">
              <w:rPr>
                <w:rFonts w:eastAsia="Times New Roman" w:cs="Times New Roman"/>
                <w:lang w:eastAsia="pl-PL"/>
              </w:rPr>
              <w:t xml:space="preserve"> - typ projektów 1</w:t>
            </w:r>
          </w:p>
          <w:p w:rsidR="001052F9" w:rsidRPr="008F75DE" w:rsidRDefault="00AD09D6" w:rsidP="000D5CDC">
            <w:pPr>
              <w:spacing w:before="120" w:after="40" w:line="240" w:lineRule="auto"/>
              <w:rPr>
                <w:rFonts w:eastAsia="Times New Roman" w:cs="Times New Roman"/>
                <w:color w:val="000000"/>
                <w:lang w:eastAsia="pl-PL"/>
              </w:rPr>
            </w:pPr>
            <w:r>
              <w:rPr>
                <w:rFonts w:eastAsia="Times New Roman" w:cs="Times New Roman"/>
                <w:lang w:eastAsia="pl-PL"/>
              </w:rPr>
              <w:t>0% - typ projektów 2.</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1AC3" w:rsidRDefault="00A21AC3" w:rsidP="00A21AC3">
            <w:pPr>
              <w:spacing w:before="60" w:after="60" w:line="240" w:lineRule="auto"/>
              <w:rPr>
                <w:rFonts w:eastAsia="Times New Roman" w:cs="Times New Roman"/>
                <w:lang w:eastAsia="pl-PL"/>
              </w:rPr>
            </w:pPr>
            <w:r>
              <w:rPr>
                <w:rFonts w:eastAsia="Times New Roman" w:cs="Times New Roman"/>
                <w:lang w:eastAsia="pl-PL"/>
              </w:rPr>
              <w:t>W zakresie typu 2 zgodnie z właściwym RPRD zatwierdzonym przez Zarząd Woj</w:t>
            </w:r>
            <w:r w:rsidR="005A7100">
              <w:rPr>
                <w:rFonts w:eastAsia="Times New Roman" w:cs="Times New Roman"/>
                <w:lang w:eastAsia="pl-PL"/>
              </w:rPr>
              <w:t>e</w:t>
            </w:r>
            <w:r>
              <w:rPr>
                <w:rFonts w:eastAsia="Times New Roman" w:cs="Times New Roman"/>
                <w:lang w:eastAsia="pl-PL"/>
              </w:rPr>
              <w:t xml:space="preserve">wództwa Zachodniopomorskiego.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E05DCD">
      <w:pPr>
        <w:spacing w:after="200"/>
      </w:pPr>
    </w:p>
    <w:p w:rsidR="001052F9" w:rsidRDefault="001052F9" w:rsidP="000D5CDC">
      <w:pPr>
        <w:spacing w:after="200"/>
        <w:rPr>
          <w:rFonts w:ascii="Calibri" w:hAnsi="Calibri" w:cs="Times New Roman"/>
          <w:sz w:val="22"/>
          <w:szCs w:val="22"/>
        </w:rPr>
        <w:sectPr w:rsidR="001052F9" w:rsidSect="00E25DA1">
          <w:headerReference w:type="default" r:id="rId38"/>
          <w:pgSz w:w="16838" w:h="11906" w:orient="landscape"/>
          <w:pgMar w:top="1417" w:right="1417" w:bottom="1417" w:left="1417" w:header="708" w:footer="708" w:gutter="0"/>
          <w:cols w:space="708"/>
          <w:docGrid w:linePitch="360"/>
        </w:sectPr>
      </w:pPr>
    </w:p>
    <w:p w:rsidR="001052F9" w:rsidRDefault="001052F9" w:rsidP="00DC7E82">
      <w:pPr>
        <w:rPr>
          <w:sz w:val="32"/>
          <w:szCs w:val="32"/>
        </w:rPr>
      </w:pPr>
    </w:p>
    <w:p w:rsidR="001052F9" w:rsidRDefault="001052F9" w:rsidP="00DC7E82">
      <w:pPr>
        <w:rPr>
          <w:sz w:val="32"/>
          <w:szCs w:val="32"/>
        </w:rPr>
      </w:pPr>
    </w:p>
    <w:p w:rsidR="001052F9" w:rsidRPr="00DC7E82" w:rsidRDefault="001052F9" w:rsidP="00DC7E82">
      <w:pPr>
        <w:rPr>
          <w:sz w:val="32"/>
          <w:szCs w:val="32"/>
        </w:rPr>
      </w:pPr>
    </w:p>
    <w:p w:rsidR="001052F9" w:rsidRPr="00094254" w:rsidRDefault="001052F9" w:rsidP="00094254">
      <w:pPr>
        <w:jc w:val="center"/>
        <w:rPr>
          <w:b/>
          <w:sz w:val="32"/>
          <w:szCs w:val="32"/>
        </w:rPr>
      </w:pPr>
      <w:r w:rsidRPr="00094254">
        <w:rPr>
          <w:b/>
          <w:sz w:val="32"/>
          <w:szCs w:val="32"/>
        </w:rPr>
        <w:t>VIII EDUKACJA</w:t>
      </w:r>
    </w:p>
    <w:p w:rsidR="001052F9" w:rsidRPr="00094254" w:rsidRDefault="008517D7" w:rsidP="00094254">
      <w:pPr>
        <w:jc w:val="center"/>
        <w:rPr>
          <w:b/>
          <w:sz w:val="32"/>
          <w:szCs w:val="32"/>
        </w:rPr>
      </w:pPr>
      <w:r w:rsidRPr="00794619">
        <w:rPr>
          <w:b/>
          <w:noProof/>
          <w:sz w:val="32"/>
          <w:szCs w:val="32"/>
          <w:lang w:eastAsia="pl-PL"/>
        </w:rPr>
        <w:pict>
          <v:shape id="Obraz 11" o:spid="_x0000_i1028" type="#_x0000_t75" style="width:149.25pt;height:147.75pt;visibility:visible">
            <v:imagedata r:id="rId39" o:title=""/>
          </v:shape>
        </w:pict>
      </w:r>
    </w:p>
    <w:p w:rsidR="001052F9" w:rsidRDefault="001052F9" w:rsidP="000D5CDC">
      <w:pPr>
        <w:spacing w:after="200"/>
        <w:rPr>
          <w:rFonts w:ascii="Calibri" w:hAnsi="Calibri" w:cs="Times New Roman"/>
          <w:sz w:val="22"/>
          <w:szCs w:val="22"/>
        </w:rPr>
      </w:pPr>
    </w:p>
    <w:p w:rsidR="001052F9" w:rsidRDefault="001052F9" w:rsidP="000D5CDC">
      <w:pPr>
        <w:spacing w:after="200"/>
        <w:rPr>
          <w:rFonts w:ascii="Calibri" w:hAnsi="Calibri" w:cs="Times New Roman"/>
          <w:sz w:val="22"/>
          <w:szCs w:val="22"/>
        </w:rPr>
        <w:sectPr w:rsidR="001052F9" w:rsidSect="00E25DA1">
          <w:headerReference w:type="default" r:id="rId4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111142" w:rsidTr="00DC7E82">
        <w:trPr>
          <w:trHeight w:val="585"/>
        </w:trPr>
        <w:tc>
          <w:tcPr>
            <w:tcW w:w="851" w:type="dxa"/>
            <w:vMerge/>
            <w:tcBorders>
              <w:top w:val="nil"/>
              <w:left w:val="nil"/>
              <w:bottom w:val="nil"/>
              <w:right w:val="nil"/>
            </w:tcBorders>
            <w:vAlign w:val="center"/>
            <w:hideMark/>
          </w:tcPr>
          <w:p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vAlign w:val="center"/>
            <w:hideMark/>
          </w:tcPr>
          <w:p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41" w:name="_Toc413919389"/>
            <w:bookmarkStart w:id="42" w:name="_Toc423434309"/>
            <w:bookmarkStart w:id="43" w:name="_Toc53388646"/>
            <w:r w:rsidRPr="00DC7E82">
              <w:rPr>
                <w:rFonts w:ascii="MyriadPro-Bold" w:eastAsia="Times New Roman" w:hAnsi="MyriadPro-Bold" w:cs="MyriadPro-Bold"/>
                <w:b/>
                <w:color w:val="FFFFFF"/>
                <w:sz w:val="16"/>
                <w:szCs w:val="16"/>
                <w:lang w:eastAsia="pl-PL"/>
              </w:rPr>
              <w:t>VIII EDUKACJA</w:t>
            </w:r>
            <w:bookmarkEnd w:id="41"/>
            <w:bookmarkEnd w:id="42"/>
            <w:bookmarkEnd w:id="43"/>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Wzrost efektywności kształcenia zawodowego i jego dostosowanie do wymogów regionalnego rynku pracy zwiększające szanse na zatrudnienie,</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Wzrost kompetencji osób dorosłych, w szczególności osób o niskich kwalifikacjach i osób starszych w zakresie znajomości technologii informacyjno-komunikacyjnych i języków obcych.</w:t>
            </w:r>
          </w:p>
        </w:tc>
      </w:tr>
      <w:tr w:rsidR="001052F9" w:rsidRPr="00111142"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Niezwykle istotne będzie także podnoszenie jakości oferty placówek wychowania przedszkolnego w powiązaniu z działaniami ukierunkowanymi na tworzenie </w:t>
            </w:r>
            <w:r w:rsidRPr="0009217B">
              <w:rPr>
                <w:rFonts w:eastAsia="Times New Roman" w:cs="Times New Roman"/>
                <w:lang w:eastAsia="pl-PL"/>
              </w:rPr>
              <w:lastRenderedPageBreak/>
              <w:t>nowych miejsc poprzez rozszerzenie oferty edukacyjnej jednostki o dodatkowe zajęcia oraz doskonalenie umiejętności i kompetencji nauczycieli wychowania przedszkolnego.</w:t>
            </w:r>
          </w:p>
          <w:p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rsidR="001052F9" w:rsidRPr="0009217B" w:rsidRDefault="001052F9"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w:t>
            </w:r>
            <w:proofErr w:type="spellStart"/>
            <w:r w:rsidRPr="0009217B">
              <w:rPr>
                <w:rFonts w:eastAsia="Times New Roman" w:cs="Times New Roman"/>
                <w:lang w:eastAsia="pl-PL"/>
              </w:rPr>
              <w:t>pozaformalne</w:t>
            </w:r>
            <w:proofErr w:type="spellEnd"/>
            <w:r w:rsidRPr="0009217B">
              <w:rPr>
                <w:rFonts w:eastAsia="Times New Roman" w:cs="Times New Roman"/>
                <w:lang w:eastAsia="pl-PL"/>
              </w:rPr>
              <w:t>.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 xml:space="preserve">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w:t>
            </w:r>
            <w:r w:rsidRPr="0009217B">
              <w:rPr>
                <w:rFonts w:eastAsia="Times New Roman" w:cs="Times New Roman"/>
                <w:lang w:eastAsia="pl-PL"/>
              </w:rPr>
              <w:lastRenderedPageBreak/>
              <w:t>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w:t>
            </w:r>
            <w:proofErr w:type="spellStart"/>
            <w:r w:rsidRPr="00F221B8">
              <w:rPr>
                <w:rFonts w:eastAsia="Times New Roman" w:cs="Times New Roman"/>
                <w:lang w:eastAsia="pl-PL"/>
              </w:rPr>
              <w:t>transveral</w:t>
            </w:r>
            <w:proofErr w:type="spellEnd"/>
            <w:r w:rsidRPr="00F221B8">
              <w:rPr>
                <w:rFonts w:eastAsia="Times New Roman" w:cs="Times New Roman"/>
                <w:lang w:eastAsia="pl-PL"/>
              </w:rPr>
              <w:t xml:space="preserve"> </w:t>
            </w:r>
            <w:proofErr w:type="spellStart"/>
            <w:r w:rsidRPr="00F221B8">
              <w:rPr>
                <w:rFonts w:eastAsia="Times New Roman" w:cs="Times New Roman"/>
                <w:lang w:eastAsia="pl-PL"/>
              </w:rPr>
              <w:t>skills</w:t>
            </w:r>
            <w:proofErr w:type="spellEnd"/>
            <w:r w:rsidRPr="00F221B8">
              <w:rPr>
                <w:rFonts w:eastAsia="Times New Roman" w:cs="Times New Roman"/>
                <w:lang w:eastAsia="pl-PL"/>
              </w:rPr>
              <w:t xml:space="preserve">)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rsidR="00F221B8" w:rsidRPr="0009217B" w:rsidRDefault="00F221B8"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111142"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111142"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ED1B03" w:rsidP="006B51CA">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 </w:t>
            </w:r>
            <w:r w:rsidR="006B51CA">
              <w:rPr>
                <w:rFonts w:eastAsia="Times New Roman" w:cs="Times New Roman"/>
                <w:color w:val="000000"/>
                <w:lang w:eastAsia="pl-PL"/>
              </w:rPr>
              <w:t>  96 911 295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 11 200 000</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6 000 000 </w:t>
            </w:r>
          </w:p>
        </w:tc>
      </w:tr>
      <w:tr w:rsidR="001052F9" w:rsidRPr="00111142" w:rsidTr="0009217B">
        <w:trPr>
          <w:trHeight w:val="540"/>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111142" w:rsidTr="0009217B">
        <w:trPr>
          <w:trHeight w:val="67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111142"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1"/>
          <w:pgSz w:w="16838" w:h="11906" w:orient="landscape"/>
          <w:pgMar w:top="1417" w:right="1417" w:bottom="1417" w:left="1417" w:header="708" w:footer="708" w:gutter="0"/>
          <w:cols w:space="708"/>
          <w:docGrid w:linePitch="360"/>
        </w:sectPr>
      </w:pPr>
    </w:p>
    <w:p w:rsidR="00E375AB" w:rsidRPr="00584A54" w:rsidRDefault="00E375AB" w:rsidP="00584A54">
      <w:pPr>
        <w:spacing w:line="240" w:lineRule="auto"/>
        <w:rPr>
          <w:rFonts w:eastAsia="Times New Roman" w:cs="Times New Roman"/>
          <w:color w:val="000000"/>
          <w:lang w:eastAsia="pl-PL"/>
        </w:rPr>
        <w:sectPr w:rsidR="00E375AB" w:rsidRPr="00584A54" w:rsidSect="00E25DA1">
          <w:headerReference w:type="default" r:id="rId4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375AB" w:rsidRPr="00111142" w:rsidTr="00CB2F14">
        <w:trPr>
          <w:trHeight w:val="255"/>
        </w:trPr>
        <w:tc>
          <w:tcPr>
            <w:tcW w:w="14442" w:type="dxa"/>
            <w:gridSpan w:val="2"/>
            <w:tcBorders>
              <w:top w:val="nil"/>
              <w:left w:val="nil"/>
              <w:bottom w:val="nil"/>
              <w:right w:val="nil"/>
            </w:tcBorders>
            <w:shd w:val="clear" w:color="000000" w:fill="D9D9D9"/>
            <w:noWrap/>
            <w:hideMark/>
          </w:tcPr>
          <w:p w:rsidR="00E375AB" w:rsidRPr="005E489A" w:rsidRDefault="00E375AB" w:rsidP="00E05DCD">
            <w:pPr>
              <w:pStyle w:val="Nagwek3"/>
              <w:rPr>
                <w:rFonts w:ascii="Myriad Pro" w:hAnsi="Myriad Pro"/>
                <w:b w:val="0"/>
                <w:bCs w:val="0"/>
                <w:color w:val="000000"/>
                <w:lang w:val="pl-PL" w:eastAsia="pl-PL"/>
              </w:rPr>
            </w:pPr>
            <w:bookmarkStart w:id="44" w:name="_Toc423941238"/>
            <w:bookmarkStart w:id="45" w:name="_Toc53388647"/>
            <w:r w:rsidRPr="005E489A">
              <w:rPr>
                <w:rFonts w:ascii="Myriad Pro" w:hAnsi="Myriad Pro"/>
                <w:b w:val="0"/>
                <w:color w:val="000000"/>
                <w:lang w:val="pl-PL" w:eastAsia="pl-PL"/>
              </w:rPr>
              <w:lastRenderedPageBreak/>
              <w:t>8.1 Upowszechnienie edukacji przedszkolnej</w:t>
            </w:r>
            <w:bookmarkEnd w:id="44"/>
            <w:bookmarkEnd w:id="45"/>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111142" w:rsidTr="00CB2F14">
        <w:trPr>
          <w:trHeight w:val="51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6"/>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 xml:space="preserve">Ponadto, wspierana będzie organizacja i prowadzenie dodatkowych zajęć (w szczególności na obszarach wiejskich), jednakże w powiązaniu z działaniami prowadzącymi do wygenerowania dodatkowych miejsc wychowania </w:t>
            </w:r>
            <w:r w:rsidR="00043E48" w:rsidRPr="00584A54">
              <w:rPr>
                <w:rFonts w:eastAsia="Times New Roman" w:cs="Times New Roman"/>
                <w:lang w:eastAsia="pl-PL"/>
              </w:rPr>
              <w:t>przedszkolnego.</w:t>
            </w:r>
            <w:r w:rsidRPr="00584A54">
              <w:rPr>
                <w:rFonts w:eastAsia="Times New Roman" w:cs="Times New Roman"/>
                <w:lang w:eastAsia="pl-PL"/>
              </w:rPr>
              <w:t>.</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900051">
            <w:pPr>
              <w:numPr>
                <w:ilvl w:val="0"/>
                <w:numId w:val="111"/>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111142" w:rsidTr="00E375AB">
        <w:trPr>
          <w:trHeight w:val="255"/>
        </w:trPr>
        <w:tc>
          <w:tcPr>
            <w:tcW w:w="851" w:type="dxa"/>
            <w:tcBorders>
              <w:top w:val="nil"/>
              <w:left w:val="nil"/>
              <w:bottom w:val="nil"/>
              <w:right w:val="nil"/>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111142" w:rsidTr="00E375AB">
        <w:trPr>
          <w:trHeight w:val="255"/>
        </w:trPr>
        <w:tc>
          <w:tcPr>
            <w:tcW w:w="851" w:type="dxa"/>
            <w:tcBorders>
              <w:top w:val="nil"/>
              <w:left w:val="nil"/>
              <w:bottom w:val="nil"/>
              <w:right w:val="single" w:sz="4" w:space="0" w:color="auto"/>
            </w:tcBorders>
            <w:shd w:val="clear" w:color="auto" w:fill="auto"/>
            <w:noWrap/>
          </w:tcPr>
          <w:p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E375AB">
              <w:rPr>
                <w:rFonts w:eastAsia="Times New Roman" w:cs="Times New Roman"/>
                <w:color w:val="000000"/>
                <w:lang w:eastAsia="pl-PL"/>
              </w:rPr>
              <w:t>pozaformalnych</w:t>
            </w:r>
            <w:proofErr w:type="spellEnd"/>
            <w:r w:rsidRPr="00E375AB">
              <w:rPr>
                <w:rFonts w:eastAsia="Times New Roman" w:cs="Times New Roman"/>
                <w:color w:val="000000"/>
                <w:lang w:eastAsia="pl-PL"/>
              </w:rPr>
              <w:t xml:space="preserve"> ścieżek kształcenia umożliwiających ponowne podjęcie kształcenia i szkolenia,</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1E47B0" w:rsidRDefault="00E375AB" w:rsidP="00900051">
            <w:pPr>
              <w:numPr>
                <w:ilvl w:val="0"/>
                <w:numId w:val="92"/>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rsidR="00E375AB" w:rsidRPr="00584A54" w:rsidRDefault="00E375AB" w:rsidP="00900051">
            <w:pPr>
              <w:numPr>
                <w:ilvl w:val="0"/>
                <w:numId w:val="92"/>
              </w:numPr>
              <w:spacing w:before="120" w:after="40" w:line="240" w:lineRule="auto"/>
              <w:rPr>
                <w:rFonts w:eastAsia="Times New Roman" w:cs="Times New Roman"/>
                <w:color w:val="FF0000"/>
                <w:lang w:eastAsia="pl-PL"/>
              </w:rPr>
            </w:pPr>
            <w:r w:rsidRPr="00050C05">
              <w:rPr>
                <w:rFonts w:eastAsia="Times New Roman" w:cs="Times New Roman"/>
                <w:lang w:eastAsia="pl-PL"/>
              </w:rPr>
              <w:lastRenderedPageBreak/>
              <w:t>Wzrost liczby dzieci objętych wsparciem w ramach edukacji przedszkolnej [%]</w:t>
            </w:r>
            <w:r>
              <w:rPr>
                <w:rFonts w:eastAsia="Times New Roman" w:cs="Times New Roman"/>
                <w:lang w:eastAsia="pl-PL"/>
              </w:rPr>
              <w:t>.</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005A6DC1">
              <w:rPr>
                <w:rFonts w:eastAsia="Times New Roman" w:cs="Calibri"/>
                <w:lang w:eastAsia="pl-PL"/>
              </w:rPr>
              <w:t>.</w:t>
            </w:r>
          </w:p>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r w:rsidR="005A6DC1">
              <w:rPr>
                <w:rFonts w:eastAsia="Times New Roman" w:cs="Calibri"/>
                <w:lang w:eastAsia="pl-PL"/>
              </w:rPr>
              <w:t>.</w:t>
            </w:r>
          </w:p>
          <w:p w:rsidR="00E375AB" w:rsidRDefault="00E375AB" w:rsidP="00CE5D7A">
            <w:pPr>
              <w:numPr>
                <w:ilvl w:val="0"/>
                <w:numId w:val="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color w:val="000000"/>
                <w:lang w:eastAsia="pl-PL"/>
              </w:rPr>
              <w:t>[osoby]</w:t>
            </w:r>
            <w:r w:rsidRPr="00584A54">
              <w:rPr>
                <w:rFonts w:eastAsia="Times New Roman" w:cs="Calibri"/>
                <w:lang w:eastAsia="pl-PL"/>
              </w:rPr>
              <w:t>.</w:t>
            </w:r>
            <w:r w:rsidRPr="00584A54">
              <w:rPr>
                <w:rFonts w:eastAsia="Times New Roman" w:cs="Times New Roman"/>
                <w:color w:val="000000"/>
                <w:lang w:eastAsia="pl-PL"/>
              </w:rPr>
              <w:t> </w:t>
            </w:r>
          </w:p>
          <w:p w:rsidR="005A6DC1" w:rsidRPr="005A6DC1" w:rsidRDefault="005A6DC1" w:rsidP="00CE5D7A">
            <w:pPr>
              <w:numPr>
                <w:ilvl w:val="0"/>
                <w:numId w:val="93"/>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podmiotów objętych wsparciem w zakresie zwalczania lub przeciwdziałania skutkom pandemii COVID-19 [</w:t>
            </w:r>
            <w:proofErr w:type="spellStart"/>
            <w:r>
              <w:rPr>
                <w:rFonts w:eastAsia="Times New Roman" w:cs="Times New Roman"/>
                <w:lang w:eastAsia="pl-PL"/>
              </w:rPr>
              <w:t>szt</w:t>
            </w:r>
            <w:proofErr w:type="spellEnd"/>
            <w:r>
              <w:rPr>
                <w:rFonts w:eastAsia="Times New Roman" w:cs="Times New Roman"/>
                <w:lang w:eastAsia="pl-PL"/>
              </w:rPr>
              <w:t>] –CV33.</w:t>
            </w:r>
          </w:p>
          <w:p w:rsidR="00E375AB" w:rsidRDefault="005A6DC1" w:rsidP="00900051">
            <w:pPr>
              <w:numPr>
                <w:ilvl w:val="0"/>
                <w:numId w:val="93"/>
              </w:numPr>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t>Wartość wydatków kwalifikowalnych przeznaczonych na działania związane z pandemią COVID-19</w:t>
            </w:r>
            <w:r>
              <w:rPr>
                <w:rFonts w:eastAsia="Times New Roman" w:cs="Times New Roman"/>
                <w:lang w:eastAsia="pl-PL"/>
              </w:rPr>
              <w:t xml:space="preserve"> [PLN] –CV30.</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 (również specjalnych i integracyjnych)</w:t>
            </w:r>
            <w:r w:rsidRPr="00DD7EFE">
              <w:rPr>
                <w:rFonts w:eastAsia="Times New Roman" w:cs="Times New Roman"/>
                <w:lang w:eastAsia="pl-PL"/>
              </w:rPr>
              <w:t>.</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 xml:space="preserve">Rozszerzenie oferty ośrodka wychowania przedszkolnego o dodatkowe zajęcia </w:t>
            </w:r>
            <w:r w:rsidR="008B1692">
              <w:rPr>
                <w:rFonts w:eastAsia="Times New Roman" w:cs="Times New Roman"/>
                <w:lang w:eastAsia="pl-PL"/>
              </w:rPr>
              <w:t>wyrównujące</w:t>
            </w:r>
            <w:r w:rsidR="008B1692" w:rsidRPr="00DD7EFE">
              <w:rPr>
                <w:rFonts w:eastAsia="Times New Roman" w:cs="Times New Roman"/>
                <w:lang w:eastAsia="pl-PL"/>
              </w:rPr>
              <w:t xml:space="preserve"> </w:t>
            </w:r>
            <w:r w:rsidRPr="00DD7EFE">
              <w:rPr>
                <w:rFonts w:eastAsia="Times New Roman" w:cs="Times New Roman"/>
                <w:lang w:eastAsia="pl-PL"/>
              </w:rPr>
              <w:t>szanse edukacyjne dzieci</w:t>
            </w:r>
            <w:r w:rsidR="0046477C">
              <w:rPr>
                <w:rFonts w:eastAsia="Times New Roman" w:cs="Times New Roman"/>
                <w:lang w:eastAsia="pl-PL"/>
              </w:rPr>
              <w:t xml:space="preserve"> w zakresie stwierdzonych deficytów</w:t>
            </w:r>
            <w:r w:rsidR="008B1692">
              <w:rPr>
                <w:rFonts w:eastAsia="Times New Roman" w:cs="Times New Roman"/>
                <w:lang w:eastAsia="pl-PL"/>
              </w:rPr>
              <w:t>. K</w:t>
            </w:r>
            <w:r w:rsidRPr="00DD7EFE">
              <w:rPr>
                <w:rFonts w:eastAsia="Times New Roman" w:cs="Times New Roman"/>
                <w:lang w:eastAsia="pl-PL"/>
              </w:rPr>
              <w:t>atalog dodatkowych zajęć obejmuje wyłącznie:</w:t>
            </w:r>
          </w:p>
          <w:p w:rsidR="00E375AB" w:rsidRPr="00111142" w:rsidRDefault="00E375AB" w:rsidP="00900051">
            <w:pPr>
              <w:pStyle w:val="Akapitzlist"/>
              <w:numPr>
                <w:ilvl w:val="0"/>
                <w:numId w:val="173"/>
              </w:numPr>
              <w:spacing w:after="0"/>
              <w:rPr>
                <w:rFonts w:eastAsia="Times New Roman"/>
                <w:lang w:val="pl-PL" w:eastAsia="pl-PL"/>
              </w:rPr>
            </w:pPr>
            <w:r w:rsidRPr="00111142">
              <w:rPr>
                <w:rFonts w:eastAsia="Times New Roman"/>
                <w:lang w:val="pl-PL" w:eastAsia="pl-PL"/>
              </w:rPr>
              <w:t>zaj</w:t>
            </w:r>
            <w:r w:rsidRPr="00111142">
              <w:rPr>
                <w:rFonts w:eastAsia="Times New Roman" w:hint="eastAsia"/>
                <w:lang w:val="pl-PL" w:eastAsia="pl-PL"/>
              </w:rPr>
              <w:t>ę</w:t>
            </w:r>
            <w:r w:rsidRPr="00111142">
              <w:rPr>
                <w:rFonts w:eastAsia="Times New Roman"/>
                <w:lang w:val="pl-PL" w:eastAsia="pl-PL"/>
              </w:rPr>
              <w:t>cia specjalistyczne: korekcyjno-kompensacyjne, logopedyczne,</w:t>
            </w:r>
            <w:r w:rsidR="006428DC" w:rsidRPr="00111142">
              <w:rPr>
                <w:rFonts w:eastAsia="Times New Roman"/>
                <w:lang w:val="pl-PL" w:eastAsia="pl-PL"/>
              </w:rPr>
              <w:t xml:space="preserve"> rozwijające kompetencje emocjonalno – społeczne</w:t>
            </w:r>
            <w:r w:rsidRPr="00111142">
              <w:rPr>
                <w:rFonts w:eastAsia="Times New Roman"/>
                <w:lang w:val="pl-PL" w:eastAsia="pl-PL"/>
              </w:rPr>
              <w:t xml:space="preserve"> oraz inne zaj</w:t>
            </w:r>
            <w:r w:rsidRPr="00111142">
              <w:rPr>
                <w:rFonts w:eastAsia="Times New Roman" w:hint="eastAsia"/>
                <w:lang w:val="pl-PL" w:eastAsia="pl-PL"/>
              </w:rPr>
              <w:t>ę</w:t>
            </w:r>
            <w:r w:rsidRPr="00111142">
              <w:rPr>
                <w:rFonts w:eastAsia="Times New Roman"/>
                <w:lang w:val="pl-PL" w:eastAsia="pl-PL"/>
              </w:rPr>
              <w:t xml:space="preserve">cia o charakterze terapeutycznym, </w:t>
            </w:r>
          </w:p>
          <w:p w:rsidR="00E375AB" w:rsidRPr="00111142" w:rsidRDefault="00E375AB" w:rsidP="00900051">
            <w:pPr>
              <w:pStyle w:val="Akapitzlist"/>
              <w:numPr>
                <w:ilvl w:val="0"/>
                <w:numId w:val="173"/>
              </w:numPr>
              <w:spacing w:after="0"/>
              <w:rPr>
                <w:lang w:val="pl-PL" w:eastAsia="pl-PL"/>
              </w:rPr>
            </w:pPr>
            <w:r w:rsidRPr="00111142">
              <w:rPr>
                <w:rFonts w:eastAsia="Times New Roman"/>
                <w:lang w:val="pl-PL" w:eastAsia="pl-PL"/>
              </w:rPr>
              <w:t>zaj</w:t>
            </w:r>
            <w:r w:rsidRPr="00111142">
              <w:rPr>
                <w:rFonts w:eastAsia="Times New Roman" w:hint="eastAsia"/>
                <w:lang w:val="pl-PL" w:eastAsia="pl-PL"/>
              </w:rPr>
              <w:t>ę</w:t>
            </w:r>
            <w:r w:rsidRPr="00111142">
              <w:rPr>
                <w:rFonts w:eastAsia="Times New Roman"/>
                <w:lang w:val="pl-PL" w:eastAsia="pl-PL"/>
              </w:rPr>
              <w:t>cia stymuluj</w:t>
            </w:r>
            <w:r w:rsidRPr="00111142">
              <w:rPr>
                <w:rFonts w:eastAsia="Times New Roman" w:hint="eastAsia"/>
                <w:lang w:val="pl-PL" w:eastAsia="pl-PL"/>
              </w:rPr>
              <w:t>ą</w:t>
            </w:r>
            <w:r w:rsidRPr="00111142">
              <w:rPr>
                <w:rFonts w:eastAsia="Times New Roman"/>
                <w:lang w:val="pl-PL" w:eastAsia="pl-PL"/>
              </w:rPr>
              <w:t>ce rozw</w:t>
            </w:r>
            <w:r w:rsidRPr="00111142">
              <w:rPr>
                <w:rFonts w:eastAsia="Times New Roman" w:hint="eastAsia"/>
                <w:lang w:val="pl-PL" w:eastAsia="pl-PL"/>
              </w:rPr>
              <w:t>ó</w:t>
            </w:r>
            <w:r w:rsidRPr="00111142">
              <w:rPr>
                <w:rFonts w:eastAsia="Times New Roman"/>
                <w:lang w:val="pl-PL" w:eastAsia="pl-PL"/>
              </w:rPr>
              <w:t xml:space="preserve">j psychoruchowy np. </w:t>
            </w:r>
            <w:r w:rsidRPr="00111142">
              <w:rPr>
                <w:lang w:val="pl-PL" w:eastAsia="pl-PL"/>
              </w:rPr>
              <w:t>gimnastyk</w:t>
            </w:r>
            <w:r w:rsidRPr="00111142">
              <w:rPr>
                <w:rFonts w:hint="eastAsia"/>
                <w:lang w:val="pl-PL" w:eastAsia="pl-PL"/>
              </w:rPr>
              <w:t>ę</w:t>
            </w:r>
            <w:r w:rsidRPr="00111142">
              <w:rPr>
                <w:lang w:val="pl-PL" w:eastAsia="pl-PL"/>
              </w:rPr>
              <w:t xml:space="preserve"> korekcyjn</w:t>
            </w:r>
            <w:r w:rsidRPr="00111142">
              <w:rPr>
                <w:rFonts w:hint="eastAsia"/>
                <w:lang w:val="pl-PL" w:eastAsia="pl-PL"/>
              </w:rPr>
              <w:t>ą</w:t>
            </w:r>
            <w:r w:rsidRPr="00111142">
              <w:rPr>
                <w:lang w:val="pl-PL" w:eastAsia="pl-PL"/>
              </w:rPr>
              <w:t>,</w:t>
            </w:r>
          </w:p>
          <w:p w:rsidR="00E375AB" w:rsidRPr="00B9693A" w:rsidRDefault="00E375AB" w:rsidP="00B9693A">
            <w:pPr>
              <w:pStyle w:val="Akapitzlist"/>
              <w:numPr>
                <w:ilvl w:val="0"/>
                <w:numId w:val="173"/>
              </w:numPr>
              <w:spacing w:after="0"/>
              <w:rPr>
                <w:lang w:val="pl-PL" w:eastAsia="pl-PL"/>
              </w:rPr>
            </w:pPr>
            <w:r w:rsidRPr="00111142">
              <w:rPr>
                <w:lang w:val="pl-PL" w:eastAsia="pl-PL"/>
              </w:rPr>
              <w:t>zajęcia w ramach wczesnego wspomagania rozwoju w rozumieniu ustawy</w:t>
            </w:r>
            <w:r w:rsidR="006428DC" w:rsidRPr="00111142">
              <w:rPr>
                <w:lang w:val="pl-PL" w:eastAsia="pl-PL"/>
              </w:rPr>
              <w:t xml:space="preserve"> Prawo oświatowe</w:t>
            </w:r>
            <w:r w:rsidR="00DA5482" w:rsidRPr="00111142">
              <w:rPr>
                <w:lang w:val="pl-PL" w:eastAsia="pl-PL"/>
              </w:rPr>
              <w:t>.</w:t>
            </w:r>
            <w:r w:rsidRPr="00111142">
              <w:rPr>
                <w:lang w:val="pl-PL" w:eastAsia="pl-PL"/>
              </w:rPr>
              <w:t xml:space="preserve"> </w:t>
            </w:r>
          </w:p>
          <w:p w:rsidR="00824499" w:rsidRDefault="00824499" w:rsidP="007409E8">
            <w:pPr>
              <w:numPr>
                <w:ilvl w:val="0"/>
                <w:numId w:val="91"/>
              </w:numPr>
              <w:spacing w:before="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rsidR="007979A9" w:rsidRPr="00111142" w:rsidRDefault="007409E8" w:rsidP="007409E8">
            <w:pPr>
              <w:pStyle w:val="Akapitzlist"/>
              <w:numPr>
                <w:ilvl w:val="1"/>
                <w:numId w:val="231"/>
              </w:numPr>
              <w:spacing w:after="0" w:line="240" w:lineRule="auto"/>
              <w:ind w:left="1064" w:hanging="425"/>
              <w:rPr>
                <w:rFonts w:eastAsia="Times New Roman"/>
                <w:lang w:val="pl-PL" w:eastAsia="pl-PL"/>
              </w:rPr>
            </w:pPr>
            <w:r>
              <w:rPr>
                <w:rFonts w:eastAsia="Times New Roman"/>
                <w:lang w:val="pl-PL" w:eastAsia="pl-PL"/>
              </w:rPr>
              <w:t xml:space="preserve">   </w:t>
            </w:r>
            <w:r w:rsidR="007979A9" w:rsidRPr="00111142">
              <w:rPr>
                <w:rFonts w:eastAsia="Times New Roman"/>
                <w:lang w:val="pl-PL" w:eastAsia="pl-PL"/>
              </w:rPr>
              <w:t>realizację projektów edukacyjnych w OWP</w:t>
            </w:r>
            <w:r w:rsidR="00043E48" w:rsidRPr="00111142">
              <w:rPr>
                <w:rFonts w:eastAsia="Times New Roman"/>
                <w:lang w:val="pl-PL"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val="pl-PL" w:eastAsia="pl-PL"/>
              </w:rPr>
            </w:pPr>
            <w:r w:rsidRPr="00111142">
              <w:rPr>
                <w:rFonts w:eastAsia="Times New Roman"/>
                <w:lang w:val="pl-PL" w:eastAsia="pl-PL"/>
              </w:rPr>
              <w:t xml:space="preserve">realizację dodatkowych </w:t>
            </w:r>
            <w:proofErr w:type="spellStart"/>
            <w:r w:rsidRPr="00111142">
              <w:rPr>
                <w:rFonts w:eastAsia="Times New Roman"/>
                <w:lang w:val="pl-PL" w:eastAsia="pl-PL"/>
              </w:rPr>
              <w:t>zajeć</w:t>
            </w:r>
            <w:proofErr w:type="spellEnd"/>
            <w:r w:rsidRPr="00111142">
              <w:rPr>
                <w:rFonts w:eastAsia="Times New Roman"/>
                <w:lang w:val="pl-PL" w:eastAsia="pl-PL"/>
              </w:rPr>
              <w:t xml:space="preserve"> dydaktyczno-wyrównawczych służących wyrównywaniu dysproporcji edukacyjnych w </w:t>
            </w:r>
            <w:proofErr w:type="spellStart"/>
            <w:r w:rsidRPr="00111142">
              <w:rPr>
                <w:rFonts w:eastAsia="Times New Roman"/>
                <w:lang w:val="pl-PL" w:eastAsia="pl-PL"/>
              </w:rPr>
              <w:t>trkacjie</w:t>
            </w:r>
            <w:proofErr w:type="spellEnd"/>
            <w:r w:rsidRPr="00111142">
              <w:rPr>
                <w:rFonts w:eastAsia="Times New Roman"/>
                <w:lang w:val="pl-PL" w:eastAsia="pl-PL"/>
              </w:rPr>
              <w:t xml:space="preserve"> procesu kształcenia dla dzieci w wieku przedszkolnym</w:t>
            </w:r>
            <w:r w:rsidR="00043E48" w:rsidRPr="00111142">
              <w:rPr>
                <w:rFonts w:eastAsia="Times New Roman"/>
                <w:lang w:val="pl-PL" w:eastAsia="pl-PL"/>
              </w:rPr>
              <w:t>,</w:t>
            </w:r>
          </w:p>
          <w:p w:rsidR="007979A9" w:rsidRPr="00111142" w:rsidRDefault="007979A9" w:rsidP="007409E8">
            <w:pPr>
              <w:pStyle w:val="Akapitzlist"/>
              <w:numPr>
                <w:ilvl w:val="1"/>
                <w:numId w:val="231"/>
              </w:numPr>
              <w:spacing w:after="0" w:line="240" w:lineRule="auto"/>
              <w:ind w:left="1206" w:hanging="567"/>
              <w:rPr>
                <w:rFonts w:eastAsia="Times New Roman"/>
                <w:lang w:val="pl-PL" w:eastAsia="pl-PL"/>
              </w:rPr>
            </w:pPr>
            <w:r w:rsidRPr="00111142">
              <w:rPr>
                <w:rFonts w:eastAsia="Times New Roman"/>
                <w:lang w:val="pl-PL" w:eastAsia="pl-PL"/>
              </w:rPr>
              <w:t>realizację różnych form rozwijających uzdolnienia dzieci w wieku przedszkolnym,</w:t>
            </w:r>
          </w:p>
          <w:p w:rsidR="007979A9" w:rsidRPr="00111142" w:rsidRDefault="007979A9" w:rsidP="007409E8">
            <w:pPr>
              <w:pStyle w:val="Akapitzlist"/>
              <w:numPr>
                <w:ilvl w:val="1"/>
                <w:numId w:val="231"/>
              </w:numPr>
              <w:spacing w:after="0" w:line="240" w:lineRule="auto"/>
              <w:ind w:left="1206" w:hanging="567"/>
              <w:rPr>
                <w:rFonts w:eastAsia="Times New Roman"/>
                <w:lang w:val="pl-PL" w:eastAsia="pl-PL"/>
              </w:rPr>
            </w:pPr>
            <w:r w:rsidRPr="00111142">
              <w:rPr>
                <w:rFonts w:eastAsia="Times New Roman"/>
                <w:lang w:val="pl-PL" w:eastAsia="pl-PL"/>
              </w:rPr>
              <w:t>organizację kółek zainteresowań, warsztatów, laboratoriów dla dzieci w wieku przedszkolnym,</w:t>
            </w:r>
          </w:p>
          <w:p w:rsidR="00336A7B" w:rsidRDefault="00336A7B" w:rsidP="007409E8">
            <w:pPr>
              <w:pStyle w:val="Akapitzlist"/>
              <w:numPr>
                <w:ilvl w:val="1"/>
                <w:numId w:val="231"/>
              </w:numPr>
              <w:spacing w:after="0" w:line="240" w:lineRule="auto"/>
              <w:ind w:left="1206" w:hanging="567"/>
              <w:rPr>
                <w:rFonts w:eastAsia="Times New Roman"/>
                <w:lang w:val="pl-PL" w:eastAsia="pl-PL"/>
              </w:rPr>
            </w:pPr>
            <w:r>
              <w:rPr>
                <w:rFonts w:eastAsia="Times New Roman"/>
                <w:lang w:val="pl-PL" w:eastAsia="pl-PL"/>
              </w:rPr>
              <w:t xml:space="preserve">doradztwo zawodowe dla dzieci w wieku przedszkolnym, </w:t>
            </w:r>
          </w:p>
          <w:p w:rsidR="007979A9" w:rsidRPr="008B1692" w:rsidRDefault="007979A9" w:rsidP="007409E8">
            <w:pPr>
              <w:pStyle w:val="Akapitzlist"/>
              <w:numPr>
                <w:ilvl w:val="1"/>
                <w:numId w:val="231"/>
              </w:numPr>
              <w:ind w:left="1206" w:hanging="567"/>
              <w:rPr>
                <w:rFonts w:eastAsia="Times New Roman"/>
                <w:lang w:eastAsia="pl-PL"/>
              </w:rPr>
            </w:pPr>
            <w:r w:rsidRPr="00111142">
              <w:rPr>
                <w:rFonts w:eastAsia="Times New Roman"/>
                <w:lang w:val="pl-PL" w:eastAsia="pl-PL"/>
              </w:rPr>
              <w:t xml:space="preserve">realizację </w:t>
            </w:r>
            <w:proofErr w:type="spellStart"/>
            <w:r w:rsidRPr="00111142">
              <w:rPr>
                <w:rFonts w:eastAsia="Times New Roman"/>
                <w:lang w:val="pl-PL" w:eastAsia="pl-PL"/>
              </w:rPr>
              <w:t>zajeć</w:t>
            </w:r>
            <w:proofErr w:type="spellEnd"/>
            <w:r w:rsidRPr="00111142">
              <w:rPr>
                <w:rFonts w:eastAsia="Times New Roman"/>
                <w:lang w:val="pl-PL" w:eastAsia="pl-PL"/>
              </w:rPr>
              <w:t xml:space="preserve"> organizowanych poza OWP.</w:t>
            </w:r>
          </w:p>
          <w:p w:rsidR="00E375AB" w:rsidRDefault="00E375AB" w:rsidP="00900051">
            <w:pPr>
              <w:numPr>
                <w:ilvl w:val="0"/>
                <w:numId w:val="91"/>
              </w:numPr>
              <w:spacing w:before="60" w:after="60" w:line="240" w:lineRule="auto"/>
              <w:ind w:hanging="41"/>
              <w:rPr>
                <w:rFonts w:eastAsia="Times New Roman" w:cs="Times New Roman"/>
                <w:lang w:eastAsia="pl-PL"/>
              </w:rPr>
            </w:pPr>
            <w:r w:rsidRPr="00111142">
              <w:t>Wydłużenie godzin pracy ośrodka wychowania przedszkolnego.</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t>
            </w:r>
            <w:r w:rsidRPr="00DD7EFE">
              <w:rPr>
                <w:rFonts w:eastAsia="Times New Roman" w:cs="Times New Roman"/>
                <w:lang w:eastAsia="pl-PL"/>
              </w:rPr>
              <w:lastRenderedPageBreak/>
              <w:t xml:space="preserve">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rsidR="00E375AB" w:rsidRPr="00111142" w:rsidRDefault="00E375AB" w:rsidP="00900051">
            <w:pPr>
              <w:pStyle w:val="Akapitzlist"/>
              <w:numPr>
                <w:ilvl w:val="0"/>
                <w:numId w:val="174"/>
              </w:numPr>
              <w:spacing w:after="0"/>
              <w:rPr>
                <w:rFonts w:eastAsia="Times New Roman"/>
                <w:lang w:val="pl-PL" w:eastAsia="pl-PL"/>
              </w:rPr>
            </w:pPr>
            <w:r w:rsidRPr="00111142">
              <w:rPr>
                <w:rFonts w:eastAsia="Times New Roman"/>
                <w:lang w:val="pl-PL" w:eastAsia="pl-PL"/>
              </w:rPr>
              <w:t>kursy i szkolenia doskonalące,</w:t>
            </w:r>
            <w:r w:rsidRPr="00111142">
              <w:rPr>
                <w:lang w:val="pl-PL" w:eastAsia="en-US"/>
              </w:rPr>
              <w:t xml:space="preserve"> w tym z wykorzystaniem pracy trener</w:t>
            </w:r>
            <w:r w:rsidRPr="00111142">
              <w:rPr>
                <w:rFonts w:hint="eastAsia"/>
                <w:lang w:val="pl-PL" w:eastAsia="en-US"/>
              </w:rPr>
              <w:t>ó</w:t>
            </w:r>
            <w:r w:rsidRPr="00111142">
              <w:rPr>
                <w:lang w:val="pl-PL" w:eastAsia="en-US"/>
              </w:rPr>
              <w:t>w przeszkolonych w ramach PO WER</w:t>
            </w:r>
            <w:r w:rsidR="006428DC" w:rsidRPr="00111142">
              <w:rPr>
                <w:lang w:val="pl-PL" w:eastAsia="en-US"/>
              </w:rPr>
              <w:t xml:space="preserve"> oraz</w:t>
            </w:r>
            <w:r w:rsidRPr="00111142">
              <w:rPr>
                <w:lang w:val="pl-PL" w:eastAsia="en-US"/>
              </w:rPr>
              <w:t xml:space="preserve"> studia podyplomowe,</w:t>
            </w:r>
          </w:p>
          <w:p w:rsidR="00E375AB" w:rsidRPr="00111142" w:rsidRDefault="00E375AB" w:rsidP="00900051">
            <w:pPr>
              <w:pStyle w:val="Akapitzlist"/>
              <w:numPr>
                <w:ilvl w:val="0"/>
                <w:numId w:val="174"/>
              </w:numPr>
              <w:spacing w:after="0"/>
              <w:rPr>
                <w:lang w:val="pl-PL" w:eastAsia="pl-PL"/>
              </w:rPr>
            </w:pPr>
            <w:r w:rsidRPr="00111142">
              <w:rPr>
                <w:rFonts w:eastAsia="Times New Roman"/>
                <w:lang w:val="pl-PL" w:eastAsia="pl-PL"/>
              </w:rPr>
              <w:t>wspieranie istniej</w:t>
            </w:r>
            <w:r w:rsidRPr="00111142">
              <w:rPr>
                <w:rFonts w:eastAsia="Times New Roman" w:hint="eastAsia"/>
                <w:lang w:val="pl-PL" w:eastAsia="pl-PL"/>
              </w:rPr>
              <w:t>ą</w:t>
            </w:r>
            <w:r w:rsidRPr="00111142">
              <w:rPr>
                <w:rFonts w:eastAsia="Times New Roman"/>
                <w:lang w:val="pl-PL" w:eastAsia="pl-PL"/>
              </w:rPr>
              <w:t xml:space="preserve">cych, </w:t>
            </w:r>
            <w:r w:rsidRPr="00111142">
              <w:rPr>
                <w:lang w:val="pl-PL" w:eastAsia="pl-PL"/>
              </w:rPr>
              <w:t xml:space="preserve">budowanie nowych i moderowanie sieci współpracy i samokształcenia nauczycieli, </w:t>
            </w:r>
          </w:p>
          <w:p w:rsidR="007979A9" w:rsidRPr="00111142" w:rsidRDefault="00E375AB" w:rsidP="00900051">
            <w:pPr>
              <w:pStyle w:val="Akapitzlist"/>
              <w:numPr>
                <w:ilvl w:val="0"/>
                <w:numId w:val="174"/>
              </w:numPr>
              <w:spacing w:after="0"/>
              <w:rPr>
                <w:rFonts w:eastAsia="Times New Roman"/>
                <w:lang w:val="pl-PL" w:eastAsia="pl-PL"/>
              </w:rPr>
            </w:pPr>
            <w:r w:rsidRPr="00111142">
              <w:rPr>
                <w:rFonts w:eastAsia="Times New Roman"/>
                <w:lang w:val="pl-PL" w:eastAsia="pl-PL"/>
              </w:rPr>
              <w:t xml:space="preserve">współpracę ze specjalistycznymi ośrodkami, np. specjalnymi ośrodkami szkolno-wychowawczymi, </w:t>
            </w:r>
            <w:r w:rsidRPr="00111142">
              <w:rPr>
                <w:lang w:val="pl-PL" w:eastAsia="en-US"/>
              </w:rPr>
              <w:t>poradniami psychologiczno-pedagogicznymi, OWP i szko</w:t>
            </w:r>
            <w:r w:rsidRPr="00111142">
              <w:rPr>
                <w:rFonts w:hint="eastAsia"/>
                <w:lang w:val="pl-PL" w:eastAsia="en-US"/>
              </w:rPr>
              <w:t>ł</w:t>
            </w:r>
            <w:r w:rsidRPr="00111142">
              <w:rPr>
                <w:lang w:val="pl-PL" w:eastAsia="en-US"/>
              </w:rPr>
              <w:t>ami kszta</w:t>
            </w:r>
            <w:r w:rsidRPr="00111142">
              <w:rPr>
                <w:rFonts w:hint="eastAsia"/>
                <w:lang w:val="pl-PL" w:eastAsia="en-US"/>
              </w:rPr>
              <w:t>ł</w:t>
            </w:r>
            <w:r w:rsidRPr="00111142">
              <w:rPr>
                <w:lang w:val="pl-PL" w:eastAsia="en-US"/>
              </w:rPr>
              <w:t>c</w:t>
            </w:r>
            <w:r w:rsidRPr="00111142">
              <w:rPr>
                <w:rFonts w:hint="eastAsia"/>
                <w:lang w:val="pl-PL" w:eastAsia="en-US"/>
              </w:rPr>
              <w:t>ą</w:t>
            </w:r>
            <w:r w:rsidRPr="00111142">
              <w:rPr>
                <w:lang w:val="pl-PL" w:eastAsia="en-US"/>
              </w:rPr>
              <w:t>cymi dzieci i m</w:t>
            </w:r>
            <w:r w:rsidRPr="00111142">
              <w:rPr>
                <w:rFonts w:hint="eastAsia"/>
                <w:lang w:val="pl-PL" w:eastAsia="en-US"/>
              </w:rPr>
              <w:t>ł</w:t>
            </w:r>
            <w:r w:rsidRPr="00111142">
              <w:rPr>
                <w:lang w:val="pl-PL" w:eastAsia="en-US"/>
              </w:rPr>
              <w:t>odzie</w:t>
            </w:r>
            <w:r w:rsidRPr="00111142">
              <w:rPr>
                <w:rFonts w:hint="eastAsia"/>
                <w:lang w:val="pl-PL" w:eastAsia="en-US"/>
              </w:rPr>
              <w:t>ż</w:t>
            </w:r>
            <w:r w:rsidRPr="00111142">
              <w:rPr>
                <w:lang w:val="pl-PL" w:eastAsia="en-US"/>
              </w:rPr>
              <w:t xml:space="preserve"> z niepe</w:t>
            </w:r>
            <w:r w:rsidRPr="00111142">
              <w:rPr>
                <w:rFonts w:hint="eastAsia"/>
                <w:lang w:val="pl-PL" w:eastAsia="en-US"/>
              </w:rPr>
              <w:t>ł</w:t>
            </w:r>
            <w:r w:rsidRPr="00111142">
              <w:rPr>
                <w:lang w:val="pl-PL" w:eastAsia="en-US"/>
              </w:rPr>
              <w:t>nosprawno</w:t>
            </w:r>
            <w:r w:rsidRPr="00111142">
              <w:rPr>
                <w:rFonts w:hint="eastAsia"/>
                <w:lang w:val="pl-PL" w:eastAsia="en-US"/>
              </w:rPr>
              <w:t>ś</w:t>
            </w:r>
            <w:r w:rsidRPr="00111142">
              <w:rPr>
                <w:lang w:val="pl-PL" w:eastAsia="en-US"/>
              </w:rPr>
              <w:t>ciami</w:t>
            </w:r>
            <w:r w:rsidR="007979A9" w:rsidRPr="00111142">
              <w:rPr>
                <w:rFonts w:eastAsia="Times New Roman"/>
                <w:lang w:val="pl-PL" w:eastAsia="pl-PL"/>
              </w:rPr>
              <w:t>,</w:t>
            </w:r>
          </w:p>
          <w:p w:rsidR="00E375AB" w:rsidRPr="00111142" w:rsidRDefault="007979A9" w:rsidP="00900051">
            <w:pPr>
              <w:pStyle w:val="Akapitzlist"/>
              <w:numPr>
                <w:ilvl w:val="0"/>
                <w:numId w:val="174"/>
              </w:numPr>
              <w:spacing w:after="0"/>
              <w:rPr>
                <w:rFonts w:eastAsia="Times New Roman"/>
                <w:lang w:val="pl-PL" w:eastAsia="pl-PL"/>
              </w:rPr>
            </w:pPr>
            <w:r w:rsidRPr="00111142">
              <w:rPr>
                <w:rFonts w:eastAsia="Times New Roman"/>
                <w:lang w:val="pl-PL" w:eastAsia="pl-PL"/>
              </w:rPr>
              <w:t>realizację w OWP programów wspomagania.</w:t>
            </w:r>
            <w:r w:rsidR="00E375AB" w:rsidRPr="00111142">
              <w:rPr>
                <w:color w:val="000000"/>
                <w:lang w:val="pl-PL" w:eastAsia="pl-PL"/>
              </w:rPr>
              <w:t> </w:t>
            </w:r>
          </w:p>
        </w:tc>
      </w:tr>
      <w:tr w:rsidR="00E375AB"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Default="003108E8" w:rsidP="00900051">
            <w:pPr>
              <w:numPr>
                <w:ilvl w:val="0"/>
                <w:numId w:val="94"/>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rsidR="00E375AB" w:rsidRDefault="00E375AB" w:rsidP="00900051">
            <w:pPr>
              <w:numPr>
                <w:ilvl w:val="0"/>
                <w:numId w:val="94"/>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sidR="00C41E62">
              <w:rPr>
                <w:rFonts w:eastAsia="Times New Roman" w:cs="Times New Roman"/>
                <w:lang w:eastAsia="pl-PL"/>
              </w:rPr>
              <w:t xml:space="preserve"> określonym w Prawie oświatowym, </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E375AB" w:rsidRDefault="00E375AB"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E375AB" w:rsidRDefault="00D14C92"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 xml:space="preserve">nowo utworzone i </w:t>
            </w:r>
            <w:r w:rsidR="00E375AB">
              <w:rPr>
                <w:rFonts w:eastAsia="Times New Roman" w:cs="Times New Roman"/>
                <w:lang w:eastAsia="pl-PL"/>
              </w:rPr>
              <w:t>i</w:t>
            </w:r>
            <w:r w:rsidR="00E375AB" w:rsidRPr="00584A54">
              <w:rPr>
                <w:rFonts w:eastAsia="Times New Roman" w:cs="Times New Roman"/>
                <w:lang w:eastAsia="pl-PL"/>
              </w:rPr>
              <w:t>stniejące ośrodki wychowania przedszkolnego, w tym przedszkola specjalne i z oddziałami integracyjnymi,</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111142" w:rsidTr="00DC7E82">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D01BB2" w:rsidP="00121E4A">
            <w:pPr>
              <w:spacing w:before="12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17 423 230 EUR</w:t>
            </w:r>
          </w:p>
        </w:tc>
      </w:tr>
      <w:tr w:rsidR="00E375AB"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111142"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rsidR="00E375AB" w:rsidRPr="00584A54" w:rsidRDefault="00E375AB" w:rsidP="002F6383">
            <w:pPr>
              <w:spacing w:before="120" w:after="40" w:line="240" w:lineRule="auto"/>
              <w:rPr>
                <w:rFonts w:eastAsia="Times New Roman" w:cs="Times New Roman"/>
                <w:color w:val="000000"/>
                <w:lang w:eastAsia="pl-PL"/>
              </w:rPr>
            </w:pP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111142" w:rsidTr="00CB2F14">
        <w:trPr>
          <w:trHeight w:val="375"/>
        </w:trPr>
        <w:tc>
          <w:tcPr>
            <w:tcW w:w="851" w:type="dxa"/>
            <w:tcBorders>
              <w:top w:val="nil"/>
              <w:left w:val="nil"/>
              <w:bottom w:val="nil"/>
              <w:right w:val="nil"/>
            </w:tcBorders>
            <w:shd w:val="clear" w:color="auto" w:fill="auto"/>
            <w:noWrap/>
          </w:tcPr>
          <w:p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E375AB" w:rsidRPr="00111142" w:rsidTr="00CB2F14">
        <w:trPr>
          <w:trHeight w:val="589"/>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111142"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E375AB" w:rsidRDefault="00E375AB"/>
    <w:p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767A62" w:rsidRPr="00111142" w:rsidTr="000B102B">
        <w:trPr>
          <w:trHeight w:val="255"/>
        </w:trPr>
        <w:tc>
          <w:tcPr>
            <w:tcW w:w="14442" w:type="dxa"/>
            <w:gridSpan w:val="2"/>
            <w:tcBorders>
              <w:top w:val="nil"/>
              <w:left w:val="nil"/>
              <w:bottom w:val="nil"/>
              <w:right w:val="nil"/>
            </w:tcBorders>
            <w:shd w:val="clear" w:color="000000" w:fill="D9D9D9"/>
            <w:noWrap/>
            <w:hideMark/>
          </w:tcPr>
          <w:p w:rsidR="00767A62" w:rsidRPr="005E489A" w:rsidRDefault="00767A62" w:rsidP="003D5EF6">
            <w:pPr>
              <w:pStyle w:val="Nagwek3"/>
              <w:rPr>
                <w:rFonts w:ascii="Myriad Pro" w:hAnsi="Myriad Pro"/>
                <w:b w:val="0"/>
                <w:bCs w:val="0"/>
                <w:color w:val="000000"/>
                <w:lang w:val="pl-PL" w:eastAsia="pl-PL"/>
              </w:rPr>
            </w:pPr>
            <w:bookmarkStart w:id="46" w:name="_Toc423941239"/>
            <w:bookmarkStart w:id="47" w:name="_Toc423941240"/>
            <w:bookmarkStart w:id="48" w:name="_Toc423941241"/>
            <w:bookmarkStart w:id="49" w:name="_Toc53388648"/>
            <w:r w:rsidRPr="005E489A">
              <w:rPr>
                <w:rFonts w:ascii="Myriad Pro" w:hAnsi="Myriad Pro"/>
                <w:b w:val="0"/>
                <w:color w:val="000000"/>
                <w:lang w:val="pl-PL" w:eastAsia="pl-PL"/>
              </w:rPr>
              <w:lastRenderedPageBreak/>
              <w:t>8.2 Wsparcie szkół i placówek prowadzących kształcenie ogólne oraz uczniów uczestniczących w kształceniu podstawowym</w:t>
            </w:r>
            <w:r w:rsidR="003D5EF6" w:rsidRPr="005E489A">
              <w:rPr>
                <w:rFonts w:ascii="Myriad Pro" w:hAnsi="Myriad Pro"/>
                <w:b w:val="0"/>
                <w:color w:val="000000"/>
                <w:lang w:val="pl-PL" w:eastAsia="pl-PL"/>
              </w:rPr>
              <w:t xml:space="preserve"> i ponadpodstawowym</w:t>
            </w:r>
            <w:bookmarkEnd w:id="46"/>
            <w:bookmarkEnd w:id="47"/>
            <w:bookmarkEnd w:id="48"/>
            <w:bookmarkEnd w:id="49"/>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111142" w:rsidTr="000B102B">
        <w:trPr>
          <w:trHeight w:val="51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w:t>
            </w:r>
            <w:proofErr w:type="spellStart"/>
            <w:r w:rsidR="00127D5C">
              <w:rPr>
                <w:rFonts w:eastAsia="Times New Roman" w:cs="Times New Roman"/>
                <w:b/>
                <w:lang w:eastAsia="pl-PL"/>
              </w:rPr>
              <w:t>ponadpostawowym</w:t>
            </w:r>
            <w:proofErr w:type="spellEnd"/>
            <w:r w:rsidR="00F23C5D">
              <w:rPr>
                <w:rStyle w:val="Odwoanieprzypisudolnego"/>
                <w:rFonts w:eastAsia="Times New Roman" w:cs="Times New Roman"/>
                <w:b/>
                <w:lang w:eastAsia="pl-PL"/>
              </w:rPr>
              <w:footnoteReference w:id="27"/>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13"/>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111142" w:rsidTr="000B102B">
        <w:trPr>
          <w:trHeight w:val="255"/>
        </w:trPr>
        <w:tc>
          <w:tcPr>
            <w:tcW w:w="851" w:type="dxa"/>
            <w:tcBorders>
              <w:top w:val="nil"/>
              <w:left w:val="nil"/>
              <w:bottom w:val="nil"/>
              <w:right w:val="nil"/>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111142" w:rsidTr="000B102B">
        <w:trPr>
          <w:trHeight w:val="255"/>
        </w:trPr>
        <w:tc>
          <w:tcPr>
            <w:tcW w:w="851" w:type="dxa"/>
            <w:tcBorders>
              <w:top w:val="nil"/>
              <w:left w:val="nil"/>
              <w:bottom w:val="nil"/>
              <w:right w:val="single" w:sz="4" w:space="0" w:color="auto"/>
            </w:tcBorders>
            <w:shd w:val="clear" w:color="auto" w:fill="auto"/>
            <w:noWrap/>
          </w:tcPr>
          <w:p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E375AB">
              <w:rPr>
                <w:rFonts w:eastAsia="Times New Roman" w:cs="Times New Roman"/>
                <w:color w:val="000000"/>
                <w:lang w:eastAsia="pl-PL"/>
              </w:rPr>
              <w:t>pozaformalnych</w:t>
            </w:r>
            <w:proofErr w:type="spellEnd"/>
            <w:r w:rsidRPr="00E375AB">
              <w:rPr>
                <w:rFonts w:eastAsia="Times New Roman" w:cs="Times New Roman"/>
                <w:color w:val="000000"/>
                <w:lang w:eastAsia="pl-PL"/>
              </w:rPr>
              <w:t xml:space="preserve"> ścieżek kształcenia </w:t>
            </w:r>
            <w:r w:rsidRPr="00E375AB">
              <w:rPr>
                <w:rFonts w:eastAsia="Times New Roman" w:cs="Times New Roman"/>
                <w:color w:val="000000"/>
                <w:lang w:eastAsia="pl-PL"/>
              </w:rPr>
              <w:lastRenderedPageBreak/>
              <w:t>umożliwiających ponowne podjęcie kształcenia i szkolenia,</w:t>
            </w:r>
          </w:p>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 xml:space="preserve">117 Wyrównywanie dostępu do uczenia się przez całe życie o charakterze formalnym, nieformalnym i </w:t>
            </w:r>
            <w:proofErr w:type="spellStart"/>
            <w:r w:rsidRPr="00E375AB">
              <w:rPr>
                <w:rFonts w:eastAsia="Times New Roman" w:cs="Times New Roman"/>
                <w:color w:val="000000"/>
                <w:lang w:eastAsia="pl-PL"/>
              </w:rPr>
              <w:t>pozaformalnym</w:t>
            </w:r>
            <w:proofErr w:type="spellEnd"/>
            <w:r w:rsidRPr="00E375AB">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Pr>
                <w:rFonts w:eastAsia="Times New Roman" w:cs="Calibri"/>
                <w:lang w:eastAsia="pl-PL"/>
              </w:rPr>
              <w:t>,</w:t>
            </w:r>
          </w:p>
          <w:p w:rsidR="00767A62" w:rsidRPr="004A4CED" w:rsidRDefault="00767A62" w:rsidP="00900051">
            <w:pPr>
              <w:numPr>
                <w:ilvl w:val="0"/>
                <w:numId w:val="103"/>
              </w:numPr>
              <w:spacing w:before="60" w:after="60" w:line="240" w:lineRule="auto"/>
              <w:ind w:left="357" w:firstLine="0"/>
              <w:rPr>
                <w:rFonts w:eastAsia="Times New Roman" w:cs="Calibri"/>
                <w:lang w:eastAsia="pl-PL"/>
              </w:rPr>
            </w:pPr>
            <w:r w:rsidRPr="004A4CED">
              <w:rPr>
                <w:rFonts w:eastAsia="Times New Roman" w:cs="Calibri"/>
                <w:lang w:eastAsia="pl-PL"/>
              </w:rPr>
              <w:t>Liczba uczniów objętych doradztwem edukacyjno-zawodowym</w:t>
            </w:r>
            <w:r>
              <w:rPr>
                <w:rFonts w:eastAsia="Times New Roman" w:cs="Calibri"/>
                <w:lang w:eastAsia="pl-PL"/>
              </w:rPr>
              <w:t xml:space="preserve"> [osoby].</w:t>
            </w:r>
          </w:p>
          <w:p w:rsidR="00767A62" w:rsidRDefault="00767A62" w:rsidP="000B102B">
            <w:pPr>
              <w:spacing w:before="60" w:after="60" w:line="240" w:lineRule="auto"/>
              <w:ind w:left="357"/>
              <w:rPr>
                <w:rFonts w:eastAsia="Times New Roman" w:cs="Times New Roman"/>
                <w:color w:val="000000"/>
                <w:lang w:eastAsia="pl-PL"/>
              </w:rPr>
            </w:pP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900051">
            <w:pPr>
              <w:pStyle w:val="Akapitzlist"/>
              <w:numPr>
                <w:ilvl w:val="0"/>
                <w:numId w:val="175"/>
              </w:numPr>
              <w:spacing w:before="60" w:line="240" w:lineRule="auto"/>
              <w:ind w:left="639"/>
              <w:rPr>
                <w:rFonts w:eastAsia="Times New Roman"/>
                <w:lang w:val="pl-PL" w:eastAsia="pl-PL"/>
              </w:rPr>
            </w:pPr>
            <w:r w:rsidRPr="00111142">
              <w:rPr>
                <w:rFonts w:eastAsia="Times New Roman"/>
                <w:lang w:val="pl-PL" w:eastAsia="pl-PL"/>
              </w:rPr>
              <w:t>Kształcenie u uczniów i słuchaczy kompetencji kluczowych oraz właściwych postaw i umiejętności niezbędnych na rynku pracy głównie poprzez:</w:t>
            </w:r>
          </w:p>
          <w:p w:rsidR="00767A62" w:rsidRPr="00111142" w:rsidRDefault="00767A62" w:rsidP="00900051">
            <w:pPr>
              <w:pStyle w:val="Akapitzlist"/>
              <w:numPr>
                <w:ilvl w:val="0"/>
                <w:numId w:val="138"/>
              </w:numPr>
              <w:spacing w:before="60" w:after="60" w:line="240" w:lineRule="auto"/>
              <w:rPr>
                <w:rFonts w:eastAsia="Times New Roman"/>
                <w:lang w:val="pl-PL" w:eastAsia="pl-PL"/>
              </w:rPr>
            </w:pPr>
            <w:r w:rsidRPr="00111142">
              <w:rPr>
                <w:rFonts w:eastAsia="Times New Roman"/>
                <w:lang w:val="pl-PL" w:eastAsia="pl-PL"/>
              </w:rPr>
              <w:t>realizację projektów edukacyjnych w szkołach lub placówkach systemu oświaty objętych wsparciem,</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rsidRPr="00111142">
              <w:t>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rsidRPr="00111142">
              <w:t xml:space="preserve"> 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lastRenderedPageBreak/>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67A62" w:rsidRDefault="00767A62" w:rsidP="00900051">
            <w:pPr>
              <w:numPr>
                <w:ilvl w:val="0"/>
                <w:numId w:val="175"/>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rsidR="00767A62" w:rsidRPr="00111142" w:rsidRDefault="00767A62" w:rsidP="00900051">
            <w:pPr>
              <w:pStyle w:val="Akapitzlist"/>
              <w:numPr>
                <w:ilvl w:val="0"/>
                <w:numId w:val="139"/>
              </w:numPr>
              <w:spacing w:before="60" w:after="60" w:line="240" w:lineRule="auto"/>
              <w:rPr>
                <w:rFonts w:eastAsia="Times New Roman"/>
                <w:lang w:val="pl-PL" w:eastAsia="pl-PL"/>
              </w:rPr>
            </w:pPr>
            <w:r w:rsidRPr="00111142">
              <w:rPr>
                <w:rFonts w:eastAsia="Times New Roman"/>
                <w:lang w:val="pl-PL" w:eastAsia="pl-PL"/>
              </w:rPr>
              <w:t>kursy i szkolenia doskonalące (teoretyczne i praktyczne), w tym z wykorzystaniem pracy trenerów przeszkolonych w ramach PO WER, studia podyplomowe,</w:t>
            </w:r>
          </w:p>
          <w:p w:rsidR="00767A62" w:rsidRDefault="00767A62" w:rsidP="00900051">
            <w:pPr>
              <w:numPr>
                <w:ilvl w:val="0"/>
                <w:numId w:val="139"/>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67A62" w:rsidRDefault="00767A62" w:rsidP="00900051">
            <w:pPr>
              <w:numPr>
                <w:ilvl w:val="0"/>
                <w:numId w:val="175"/>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rsidR="00767A62" w:rsidRPr="00111142" w:rsidRDefault="00767A62" w:rsidP="00900051">
            <w:pPr>
              <w:pStyle w:val="Akapitzlist"/>
              <w:numPr>
                <w:ilvl w:val="0"/>
                <w:numId w:val="151"/>
              </w:numPr>
              <w:spacing w:before="60" w:after="60" w:line="240" w:lineRule="auto"/>
              <w:rPr>
                <w:rFonts w:eastAsia="Times New Roman"/>
                <w:lang w:val="pl-PL" w:eastAsia="pl-PL"/>
              </w:rPr>
            </w:pPr>
            <w:r w:rsidRPr="00111142">
              <w:rPr>
                <w:rFonts w:eastAsia="Times New Roman"/>
                <w:lang w:val="pl-PL"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lang w:val="pl-PL" w:eastAsia="en-US"/>
              </w:rPr>
              <w:t xml:space="preserve"> ze szczeg</w:t>
            </w:r>
            <w:r w:rsidRPr="00111142">
              <w:rPr>
                <w:rFonts w:hint="eastAsia"/>
                <w:szCs w:val="20"/>
                <w:lang w:val="pl-PL" w:eastAsia="en-US"/>
              </w:rPr>
              <w:t>ó</w:t>
            </w:r>
            <w:r w:rsidRPr="00111142">
              <w:rPr>
                <w:szCs w:val="20"/>
                <w:lang w:val="pl-PL" w:eastAsia="en-US"/>
              </w:rPr>
              <w:t>lnym uwzgl</w:t>
            </w:r>
            <w:r w:rsidRPr="00111142">
              <w:rPr>
                <w:rFonts w:hint="eastAsia"/>
                <w:szCs w:val="20"/>
                <w:lang w:val="pl-PL" w:eastAsia="en-US"/>
              </w:rPr>
              <w:t>ę</w:t>
            </w:r>
            <w:r w:rsidRPr="00111142">
              <w:rPr>
                <w:szCs w:val="20"/>
                <w:lang w:val="pl-PL" w:eastAsia="en-US"/>
              </w:rPr>
              <w:t>dnieniem tych pomocy, sprz</w:t>
            </w:r>
            <w:r w:rsidRPr="00111142">
              <w:rPr>
                <w:rFonts w:hint="eastAsia"/>
                <w:szCs w:val="20"/>
                <w:lang w:val="pl-PL" w:eastAsia="en-US"/>
              </w:rPr>
              <w:t>ę</w:t>
            </w:r>
            <w:r w:rsidRPr="00111142">
              <w:rPr>
                <w:szCs w:val="20"/>
                <w:lang w:val="pl-PL" w:eastAsia="en-US"/>
              </w:rPr>
              <w:t>tu i narz</w:t>
            </w:r>
            <w:r w:rsidRPr="00111142">
              <w:rPr>
                <w:rFonts w:hint="eastAsia"/>
                <w:szCs w:val="20"/>
                <w:lang w:val="pl-PL" w:eastAsia="en-US"/>
              </w:rPr>
              <w:t>ę</w:t>
            </w:r>
            <w:r w:rsidRPr="00111142">
              <w:rPr>
                <w:szCs w:val="20"/>
                <w:lang w:val="pl-PL" w:eastAsia="en-US"/>
              </w:rPr>
              <w:t>dzi, kt</w:t>
            </w:r>
            <w:r w:rsidRPr="00111142">
              <w:rPr>
                <w:rFonts w:hint="eastAsia"/>
                <w:szCs w:val="20"/>
                <w:lang w:val="pl-PL" w:eastAsia="en-US"/>
              </w:rPr>
              <w:t>ó</w:t>
            </w:r>
            <w:r w:rsidRPr="00111142">
              <w:rPr>
                <w:szCs w:val="20"/>
                <w:lang w:val="pl-PL" w:eastAsia="en-US"/>
              </w:rPr>
              <w:t>re s</w:t>
            </w:r>
            <w:r w:rsidRPr="00111142">
              <w:rPr>
                <w:rFonts w:hint="eastAsia"/>
                <w:szCs w:val="20"/>
                <w:lang w:val="pl-PL" w:eastAsia="en-US"/>
              </w:rPr>
              <w:t>ą</w:t>
            </w:r>
            <w:r w:rsidRPr="00111142">
              <w:rPr>
                <w:szCs w:val="20"/>
                <w:lang w:val="pl-PL" w:eastAsia="en-US"/>
              </w:rPr>
              <w:t xml:space="preserve"> zgodne z koncepcj</w:t>
            </w:r>
            <w:r w:rsidRPr="00111142">
              <w:rPr>
                <w:rFonts w:hint="eastAsia"/>
                <w:szCs w:val="20"/>
                <w:lang w:val="pl-PL" w:eastAsia="en-US"/>
              </w:rPr>
              <w:t>ą</w:t>
            </w:r>
            <w:r w:rsidRPr="00111142">
              <w:rPr>
                <w:szCs w:val="20"/>
                <w:lang w:val="pl-PL" w:eastAsia="en-US"/>
              </w:rPr>
              <w:t xml:space="preserve"> uniwersalnego projektowania,</w:t>
            </w:r>
          </w:p>
          <w:p w:rsidR="00767A62" w:rsidRPr="00111142" w:rsidRDefault="00767A62" w:rsidP="00900051">
            <w:pPr>
              <w:pStyle w:val="Akapitzlist"/>
              <w:numPr>
                <w:ilvl w:val="0"/>
                <w:numId w:val="151"/>
              </w:numPr>
              <w:spacing w:before="60" w:after="60" w:line="240" w:lineRule="auto"/>
              <w:rPr>
                <w:rFonts w:eastAsia="Times New Roman"/>
                <w:lang w:val="pl-PL" w:eastAsia="pl-PL"/>
              </w:rPr>
            </w:pPr>
            <w:r w:rsidRPr="00111142">
              <w:rPr>
                <w:rFonts w:eastAsia="Times New Roman"/>
                <w:lang w:val="pl-PL" w:eastAsia="pl-PL"/>
              </w:rPr>
              <w:t xml:space="preserve">przygotowanie nauczycieli do prowadzenia procesu indywidualizacji pracy z uczniem ze specjalnymi potrzebami edukacyjnymi, w tym wsparcia ucznia młodszego, </w:t>
            </w:r>
            <w:r w:rsidRPr="00111142">
              <w:rPr>
                <w:lang w:val="pl-PL" w:eastAsia="en-US"/>
              </w:rPr>
              <w:t>rozpoznawania potrzeb rozwojowych, edukacyjnych i mo</w:t>
            </w:r>
            <w:r w:rsidRPr="00111142">
              <w:rPr>
                <w:rFonts w:hint="eastAsia"/>
                <w:lang w:val="pl-PL" w:eastAsia="en-US"/>
              </w:rPr>
              <w:t>ż</w:t>
            </w:r>
            <w:r w:rsidRPr="00111142">
              <w:rPr>
                <w:lang w:val="pl-PL" w:eastAsia="en-US"/>
              </w:rPr>
              <w:t>liwo</w:t>
            </w:r>
            <w:r w:rsidRPr="00111142">
              <w:rPr>
                <w:rFonts w:hint="eastAsia"/>
                <w:lang w:val="pl-PL" w:eastAsia="en-US"/>
              </w:rPr>
              <w:t>ś</w:t>
            </w:r>
            <w:r w:rsidRPr="00111142">
              <w:rPr>
                <w:lang w:val="pl-PL" w:eastAsia="en-US"/>
              </w:rPr>
              <w:t>ci psychofizycznych uczni</w:t>
            </w:r>
            <w:r w:rsidRPr="00111142">
              <w:rPr>
                <w:rFonts w:hint="eastAsia"/>
                <w:lang w:val="pl-PL" w:eastAsia="en-US"/>
              </w:rPr>
              <w:t>ó</w:t>
            </w:r>
            <w:r w:rsidRPr="00111142">
              <w:rPr>
                <w:lang w:val="pl-PL" w:eastAsia="en-US"/>
              </w:rPr>
              <w:t>w</w:t>
            </w:r>
            <w:r w:rsidRPr="00111142">
              <w:rPr>
                <w:rFonts w:eastAsia="Times New Roman"/>
                <w:lang w:val="pl-PL" w:eastAsia="pl-PL"/>
              </w:rPr>
              <w:t xml:space="preserve"> i efektywnego stosowania ww. pomocy dydaktycznych w pracy,</w:t>
            </w:r>
          </w:p>
          <w:p w:rsidR="00767A62" w:rsidRPr="00111142" w:rsidRDefault="00767A62" w:rsidP="00900051">
            <w:pPr>
              <w:pStyle w:val="Akapitzlist"/>
              <w:numPr>
                <w:ilvl w:val="0"/>
                <w:numId w:val="151"/>
              </w:numPr>
              <w:spacing w:before="60" w:after="60" w:line="240" w:lineRule="auto"/>
              <w:rPr>
                <w:rFonts w:eastAsia="Times New Roman"/>
                <w:lang w:val="pl-PL" w:eastAsia="pl-PL"/>
              </w:rPr>
            </w:pPr>
            <w:r w:rsidRPr="00111142">
              <w:rPr>
                <w:rFonts w:eastAsia="Times New Roman"/>
                <w:lang w:val="pl-PL" w:eastAsia="pl-PL"/>
              </w:rPr>
              <w:t>wsparcie uczniów ze specjalnymi potrzebami rozwojowymi i edukacyjnymi, w tym uczniów młodszych oraz uczniów zdolnych w ramach zajęć uzupełniających ofertę szkoły lub placówki systemu oświaty, w tym:</w:t>
            </w:r>
          </w:p>
          <w:p w:rsidR="00767A62" w:rsidRPr="00111142" w:rsidRDefault="00767A62"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 xml:space="preserve">zajęć specjalistycznych, prowadzonych w celu stymulowania rozwoju poznawczego i zmniejszania trudności w opanowaniu wiadomości i </w:t>
            </w:r>
            <w:r w:rsidRPr="00111142">
              <w:rPr>
                <w:rFonts w:eastAsia="Times New Roman"/>
                <w:lang w:val="pl-PL" w:eastAsia="pl-PL"/>
              </w:rPr>
              <w:lastRenderedPageBreak/>
              <w:t xml:space="preserve">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val="pl-PL" w:eastAsia="pl-PL"/>
              </w:rPr>
              <w:t>psychoedukacyjnych</w:t>
            </w:r>
            <w:proofErr w:type="spellEnd"/>
            <w:r w:rsidRPr="00111142">
              <w:rPr>
                <w:rFonts w:eastAsia="Times New Roman"/>
                <w:lang w:val="pl-PL" w:eastAsia="pl-PL"/>
              </w:rPr>
              <w:t xml:space="preserve"> oraz innych zajęć o charakterze terapeutycznym,</w:t>
            </w:r>
          </w:p>
          <w:p w:rsidR="00767A62" w:rsidRPr="00111142" w:rsidRDefault="00767A62"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67A62" w:rsidRPr="00111142" w:rsidRDefault="00767A62"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warsztatów,</w:t>
            </w:r>
          </w:p>
          <w:p w:rsidR="00767A62" w:rsidRPr="00111142" w:rsidRDefault="00767A62"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porad i konsultacji.</w:t>
            </w:r>
          </w:p>
          <w:p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rsidR="00361185" w:rsidRDefault="00361185" w:rsidP="00900051">
            <w:pPr>
              <w:numPr>
                <w:ilvl w:val="0"/>
                <w:numId w:val="175"/>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rsidR="00767A62" w:rsidRDefault="00767A62" w:rsidP="00900051">
            <w:pPr>
              <w:numPr>
                <w:ilvl w:val="0"/>
                <w:numId w:val="140"/>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767A62" w:rsidRPr="007965A3" w:rsidRDefault="00767A62" w:rsidP="00900051">
            <w:pPr>
              <w:numPr>
                <w:ilvl w:val="0"/>
                <w:numId w:val="140"/>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67A62" w:rsidRDefault="00767A62" w:rsidP="00900051">
            <w:pPr>
              <w:numPr>
                <w:ilvl w:val="0"/>
                <w:numId w:val="141"/>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767A62" w:rsidRDefault="00767A62" w:rsidP="00900051">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767A62" w:rsidRPr="005A5B15" w:rsidRDefault="00767A62" w:rsidP="00900051">
            <w:pPr>
              <w:numPr>
                <w:ilvl w:val="0"/>
                <w:numId w:val="141"/>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111142" w:rsidTr="000B102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lastRenderedPageBreak/>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111142" w:rsidRDefault="00767A62" w:rsidP="000B102B">
            <w:pPr>
              <w:spacing w:before="120" w:after="200"/>
              <w:rPr>
                <w:rFonts w:cs="Times New Roman"/>
              </w:rPr>
            </w:pPr>
            <w:r w:rsidRPr="00584A54">
              <w:rPr>
                <w:rFonts w:eastAsia="Times New Roman" w:cs="Times New Roman"/>
                <w:color w:val="000000"/>
                <w:lang w:eastAsia="pl-PL"/>
              </w:rPr>
              <w:t>Wojewódzki Urząd Pracy w Szczecinie</w:t>
            </w:r>
          </w:p>
        </w:tc>
      </w:tr>
      <w:tr w:rsidR="00767A62" w:rsidRPr="00111142" w:rsidTr="000B102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6F426E"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3 431 770 EUR</w:t>
            </w:r>
          </w:p>
        </w:tc>
      </w:tr>
      <w:tr w:rsidR="00767A62" w:rsidRPr="00111142" w:rsidTr="000B102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111142"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67A62" w:rsidRPr="00111142" w:rsidRDefault="00767A62" w:rsidP="000B102B">
            <w:pPr>
              <w:spacing w:before="60" w:after="60"/>
              <w:rPr>
                <w:rFonts w:cs="Times New Roman"/>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11142">
              <w:rPr>
                <w:rFonts w:cs="Helvetica"/>
              </w:rPr>
              <w:t>Wojewódzki Urząd Pracy w Szczecinie.</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w:t>
            </w:r>
            <w:proofErr w:type="spellStart"/>
            <w:r>
              <w:rPr>
                <w:rFonts w:eastAsia="Times New Roman" w:cs="Times New Roman"/>
                <w:color w:val="000000"/>
                <w:lang w:eastAsia="pl-PL"/>
              </w:rPr>
              <w:t>cross-financing</w:t>
            </w:r>
            <w:proofErr w:type="spellEnd"/>
            <w:r>
              <w:rPr>
                <w:rFonts w:eastAsia="Times New Roman" w:cs="Times New Roman"/>
                <w:color w:val="000000"/>
                <w:lang w:eastAsia="pl-PL"/>
              </w:rPr>
              <w:t>)</w:t>
            </w:r>
            <w:r w:rsidRPr="00584A54">
              <w:rPr>
                <w:rFonts w:eastAsia="Times New Roman" w:cs="Times New Roman"/>
                <w:color w:val="000000"/>
                <w:lang w:eastAsia="pl-PL"/>
              </w:rPr>
              <w:t>.</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111142" w:rsidTr="000B102B">
        <w:trPr>
          <w:trHeight w:val="375"/>
        </w:trPr>
        <w:tc>
          <w:tcPr>
            <w:tcW w:w="851" w:type="dxa"/>
            <w:tcBorders>
              <w:top w:val="nil"/>
              <w:left w:val="nil"/>
              <w:bottom w:val="nil"/>
              <w:right w:val="nil"/>
            </w:tcBorders>
            <w:shd w:val="clear" w:color="auto" w:fill="auto"/>
            <w:noWrap/>
          </w:tcPr>
          <w:p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111142" w:rsidTr="000B102B">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111142" w:rsidTr="000B102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111142" w:rsidTr="000B102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111142" w:rsidTr="000B102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111142"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67A62" w:rsidRDefault="00767A62"/>
    <w:p w:rsidR="00E375AB" w:rsidRDefault="00E375AB" w:rsidP="00782003">
      <w:pPr>
        <w:keepNext/>
        <w:keepLines/>
        <w:spacing w:before="480"/>
        <w:outlineLvl w:val="0"/>
      </w:pPr>
    </w:p>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val="pl-PL" w:eastAsia="pl-PL"/>
              </w:rPr>
            </w:pPr>
            <w:bookmarkStart w:id="50" w:name="_Toc53388649"/>
            <w:r w:rsidRPr="005E489A">
              <w:rPr>
                <w:rFonts w:ascii="Myriad Pro" w:hAnsi="Myriad Pro"/>
                <w:b w:val="0"/>
                <w:color w:val="000000"/>
                <w:lang w:val="pl-PL" w:eastAsia="pl-PL"/>
              </w:rPr>
              <w:lastRenderedPageBreak/>
              <w:t>8.3 Wsparcie szkół i placówek prowadzących kształcenie ogólne oraz uczniów uczestniczących w kształceniu podstawowym, gimnazjalnym</w:t>
            </w:r>
            <w:r w:rsidR="007979A9" w:rsidRPr="005E489A">
              <w:rPr>
                <w:rFonts w:ascii="Myriad Pro" w:hAnsi="Myriad Pro"/>
                <w:b w:val="0"/>
                <w:color w:val="000000"/>
                <w:lang w:val="pl-PL" w:eastAsia="pl-PL"/>
              </w:rPr>
              <w:t>, ponadpodstawowym</w:t>
            </w:r>
            <w:r w:rsidRPr="005E489A">
              <w:rPr>
                <w:rFonts w:ascii="Myriad Pro" w:hAnsi="Myriad Pro"/>
                <w:b w:val="0"/>
                <w:color w:val="000000"/>
                <w:lang w:val="pl-PL" w:eastAsia="pl-PL"/>
              </w:rPr>
              <w:t xml:space="preserve"> i ponadgimnazjalnym w ramach Strategii ZIT dla Szczecińskiego Obszaru Metropolitalnego</w:t>
            </w:r>
            <w:bookmarkEnd w:id="50"/>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8"/>
            </w:r>
            <w:r w:rsidR="002F6383">
              <w:rPr>
                <w:rFonts w:eastAsia="Times New Roman"/>
                <w:b/>
                <w:lang w:eastAsia="pl-PL"/>
              </w:rPr>
              <w:t xml:space="preserve"> </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0"/>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1"/>
              </w:numPr>
              <w:spacing w:before="60" w:after="60" w:line="240" w:lineRule="auto"/>
              <w:rPr>
                <w:rFonts w:eastAsia="Times New Roman" w:cs="Times New Roman"/>
                <w:color w:val="000000"/>
                <w:lang w:eastAsia="pl-PL"/>
              </w:rPr>
            </w:pPr>
            <w:r w:rsidRPr="00584A54">
              <w:rPr>
                <w:rFonts w:eastAsia="Times New Roman" w:cs="Times New Roman"/>
                <w:lang w:eastAsia="pl-PL"/>
              </w:rPr>
              <w:t>Liczba uczniów, którzy nabyli kompetencje kluczowe po opuszczeniu programu [osoby],</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FA0A39" w:rsidRPr="00FA0A39"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FA0A39">
              <w:rPr>
                <w:rFonts w:eastAsia="Times New Roman" w:cs="Times New Roman"/>
                <w:lang w:eastAsia="pl-PL"/>
              </w:rPr>
              <w:t>,</w:t>
            </w:r>
          </w:p>
          <w:p w:rsidR="00711081" w:rsidRDefault="00FA0A39" w:rsidP="00900051">
            <w:pPr>
              <w:numPr>
                <w:ilvl w:val="0"/>
                <w:numId w:val="181"/>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nauczycieli prowadzących zajęcia z wykorzystaniem TIK dzięki EFS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182"/>
              </w:numPr>
              <w:spacing w:before="60" w:after="60" w:line="240" w:lineRule="auto"/>
              <w:rPr>
                <w:rFonts w:eastAsia="Times New Roman" w:cs="Times New Roman"/>
                <w:color w:val="000000"/>
                <w:lang w:eastAsia="pl-PL"/>
              </w:rPr>
            </w:pPr>
            <w:r w:rsidRPr="00584A54">
              <w:rPr>
                <w:rFonts w:eastAsia="Times New Roman" w:cs="Calibri"/>
                <w:lang w:eastAsia="pl-PL"/>
              </w:rPr>
              <w:t>Liczba uczniów objętych wsparciem w zakresie rozwijania kompetencji kluczowych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sidRPr="00584A54">
              <w:rPr>
                <w:rFonts w:eastAsia="Times New Roman" w:cs="Times New Roman"/>
                <w:lang w:eastAsia="pl-PL"/>
              </w:rPr>
              <w:t>[osoby]</w:t>
            </w:r>
            <w:r w:rsidRPr="00584A54">
              <w:rPr>
                <w:rFonts w:eastAsia="Times New Roman"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sidRPr="00584A54">
              <w:rPr>
                <w:rFonts w:eastAsia="Times New Roman" w:cs="Times New Roman"/>
                <w:lang w:eastAsia="pl-PL"/>
              </w:rPr>
              <w:t>[osoby]</w:t>
            </w:r>
            <w:r w:rsidRPr="00584A54">
              <w:rPr>
                <w:rFonts w:eastAsia="Times New Roman" w:cs="Times New Roman"/>
                <w:color w:val="000000"/>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733F99" w:rsidRPr="00733F99"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733F99">
              <w:rPr>
                <w:rFonts w:eastAsia="Times New Roman" w:cs="Calibri"/>
                <w:lang w:eastAsia="pl-PL"/>
              </w:rPr>
              <w:t>,</w:t>
            </w:r>
          </w:p>
          <w:p w:rsidR="00711081" w:rsidRDefault="00733F99" w:rsidP="00900051">
            <w:pPr>
              <w:numPr>
                <w:ilvl w:val="0"/>
                <w:numId w:val="182"/>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objętych wsparciem stypendialnym w programie </w:t>
            </w:r>
            <w:r w:rsidR="006E796D">
              <w:rPr>
                <w:rFonts w:eastAsia="Times New Roman" w:cs="Calibri"/>
                <w:lang w:eastAsia="pl-PL"/>
              </w:rPr>
              <w:t>[osoby]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83"/>
              </w:numPr>
              <w:spacing w:before="60" w:line="240" w:lineRule="auto"/>
              <w:rPr>
                <w:rFonts w:eastAsia="Times New Roman"/>
                <w:lang w:val="pl-PL" w:eastAsia="pl-PL"/>
              </w:rPr>
            </w:pPr>
            <w:r w:rsidRPr="00111142">
              <w:rPr>
                <w:rFonts w:eastAsia="Times New Roman"/>
                <w:lang w:val="pl-PL" w:eastAsia="pl-PL"/>
              </w:rPr>
              <w:t>Kształcenie u uczniów i słuchaczy kompetencji kluczowych oraz właściwych postaw i umiejętności niezbędnych na rynku pracy głównie poprzez:</w:t>
            </w:r>
          </w:p>
          <w:p w:rsidR="00711081" w:rsidRPr="00111142" w:rsidRDefault="00711081" w:rsidP="006A5F87">
            <w:pPr>
              <w:pStyle w:val="Akapitzlist"/>
              <w:numPr>
                <w:ilvl w:val="0"/>
                <w:numId w:val="203"/>
              </w:numPr>
              <w:spacing w:before="60" w:after="60" w:line="240" w:lineRule="auto"/>
              <w:rPr>
                <w:rFonts w:eastAsia="Times New Roman"/>
                <w:lang w:val="pl-PL" w:eastAsia="pl-PL"/>
              </w:rPr>
            </w:pPr>
            <w:r w:rsidRPr="00111142">
              <w:rPr>
                <w:rFonts w:eastAsia="Times New Roman"/>
                <w:lang w:val="pl-PL" w:eastAsia="pl-PL"/>
              </w:rPr>
              <w:t>realizację projektów edukacyjnych w szkołach lub placówkach systemu oświaty objętych wsparciem,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w:t>
            </w:r>
            <w:r w:rsidRPr="00584A54">
              <w:rPr>
                <w:rFonts w:eastAsia="Times New Roman" w:cs="Times New Roman"/>
                <w:lang w:eastAsia="pl-PL"/>
              </w:rPr>
              <w:lastRenderedPageBreak/>
              <w:t>edukacyjnego,</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711081" w:rsidRDefault="00711081" w:rsidP="006A5F87">
            <w:pPr>
              <w:numPr>
                <w:ilvl w:val="0"/>
                <w:numId w:val="203"/>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711081" w:rsidRDefault="00711081" w:rsidP="006A5F87">
            <w:pPr>
              <w:numPr>
                <w:ilvl w:val="0"/>
                <w:numId w:val="203"/>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11081" w:rsidRDefault="00711081" w:rsidP="00900051">
            <w:pPr>
              <w:numPr>
                <w:ilvl w:val="0"/>
                <w:numId w:val="183"/>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711081" w:rsidRPr="00111142" w:rsidRDefault="00711081" w:rsidP="006A5F87">
            <w:pPr>
              <w:pStyle w:val="Akapitzlist"/>
              <w:numPr>
                <w:ilvl w:val="0"/>
                <w:numId w:val="252"/>
              </w:numPr>
              <w:spacing w:before="60" w:after="60" w:line="240" w:lineRule="auto"/>
              <w:rPr>
                <w:rFonts w:eastAsia="Times New Roman"/>
                <w:lang w:val="pl-PL" w:eastAsia="pl-PL"/>
              </w:rPr>
            </w:pPr>
            <w:r w:rsidRPr="00111142">
              <w:rPr>
                <w:rFonts w:eastAsia="Times New Roman"/>
                <w:lang w:val="pl-PL" w:eastAsia="pl-PL"/>
              </w:rPr>
              <w:t>kursy i szkolenia doskonalące (teoretyczne i praktyczne), w tym z wykorzystaniem pracy trenerów przeszkolonych w ramach PO WER, studia podyplomowe,</w:t>
            </w:r>
          </w:p>
          <w:p w:rsidR="00711081" w:rsidRDefault="00711081" w:rsidP="006A5F87">
            <w:pPr>
              <w:numPr>
                <w:ilvl w:val="0"/>
                <w:numId w:val="25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711081" w:rsidRDefault="00711081" w:rsidP="006A5F87">
            <w:pPr>
              <w:numPr>
                <w:ilvl w:val="0"/>
                <w:numId w:val="25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711081" w:rsidRDefault="00231DF7"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rsidR="00711081" w:rsidRPr="00111142" w:rsidRDefault="00711081" w:rsidP="006A5F87">
            <w:pPr>
              <w:pStyle w:val="Akapitzlist"/>
              <w:numPr>
                <w:ilvl w:val="0"/>
                <w:numId w:val="253"/>
              </w:numPr>
              <w:spacing w:before="60" w:after="60" w:line="240" w:lineRule="auto"/>
              <w:rPr>
                <w:rFonts w:eastAsia="Times New Roman"/>
                <w:lang w:val="pl-PL" w:eastAsia="pl-PL"/>
              </w:rPr>
            </w:pPr>
            <w:r w:rsidRPr="00111142">
              <w:rPr>
                <w:rFonts w:eastAsia="Times New Roman"/>
                <w:lang w:val="pl-PL"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lang w:val="pl-PL" w:eastAsia="en-US"/>
              </w:rPr>
              <w:t xml:space="preserve"> ze szczeg</w:t>
            </w:r>
            <w:r w:rsidRPr="00111142">
              <w:rPr>
                <w:rFonts w:hint="eastAsia"/>
                <w:szCs w:val="20"/>
                <w:lang w:val="pl-PL" w:eastAsia="en-US"/>
              </w:rPr>
              <w:t>ó</w:t>
            </w:r>
            <w:r w:rsidRPr="00111142">
              <w:rPr>
                <w:szCs w:val="20"/>
                <w:lang w:val="pl-PL" w:eastAsia="en-US"/>
              </w:rPr>
              <w:t>lnym uwzgl</w:t>
            </w:r>
            <w:r w:rsidRPr="00111142">
              <w:rPr>
                <w:rFonts w:hint="eastAsia"/>
                <w:szCs w:val="20"/>
                <w:lang w:val="pl-PL" w:eastAsia="en-US"/>
              </w:rPr>
              <w:t>ę</w:t>
            </w:r>
            <w:r w:rsidRPr="00111142">
              <w:rPr>
                <w:szCs w:val="20"/>
                <w:lang w:val="pl-PL" w:eastAsia="en-US"/>
              </w:rPr>
              <w:t>dnieniem tych pomocy, sprz</w:t>
            </w:r>
            <w:r w:rsidRPr="00111142">
              <w:rPr>
                <w:rFonts w:hint="eastAsia"/>
                <w:szCs w:val="20"/>
                <w:lang w:val="pl-PL" w:eastAsia="en-US"/>
              </w:rPr>
              <w:t>ę</w:t>
            </w:r>
            <w:r w:rsidRPr="00111142">
              <w:rPr>
                <w:szCs w:val="20"/>
                <w:lang w:val="pl-PL" w:eastAsia="en-US"/>
              </w:rPr>
              <w:t>tu i narz</w:t>
            </w:r>
            <w:r w:rsidRPr="00111142">
              <w:rPr>
                <w:rFonts w:hint="eastAsia"/>
                <w:szCs w:val="20"/>
                <w:lang w:val="pl-PL" w:eastAsia="en-US"/>
              </w:rPr>
              <w:t>ę</w:t>
            </w:r>
            <w:r w:rsidRPr="00111142">
              <w:rPr>
                <w:szCs w:val="20"/>
                <w:lang w:val="pl-PL" w:eastAsia="en-US"/>
              </w:rPr>
              <w:t>dzi, kt</w:t>
            </w:r>
            <w:r w:rsidRPr="00111142">
              <w:rPr>
                <w:rFonts w:hint="eastAsia"/>
                <w:szCs w:val="20"/>
                <w:lang w:val="pl-PL" w:eastAsia="en-US"/>
              </w:rPr>
              <w:t>ó</w:t>
            </w:r>
            <w:r w:rsidRPr="00111142">
              <w:rPr>
                <w:szCs w:val="20"/>
                <w:lang w:val="pl-PL" w:eastAsia="en-US"/>
              </w:rPr>
              <w:t>re s</w:t>
            </w:r>
            <w:r w:rsidRPr="00111142">
              <w:rPr>
                <w:rFonts w:hint="eastAsia"/>
                <w:szCs w:val="20"/>
                <w:lang w:val="pl-PL" w:eastAsia="en-US"/>
              </w:rPr>
              <w:t>ą</w:t>
            </w:r>
            <w:r w:rsidRPr="00111142">
              <w:rPr>
                <w:szCs w:val="20"/>
                <w:lang w:val="pl-PL" w:eastAsia="en-US"/>
              </w:rPr>
              <w:t xml:space="preserve"> zgodne z koncepcj</w:t>
            </w:r>
            <w:r w:rsidRPr="00111142">
              <w:rPr>
                <w:rFonts w:hint="eastAsia"/>
                <w:szCs w:val="20"/>
                <w:lang w:val="pl-PL" w:eastAsia="en-US"/>
              </w:rPr>
              <w:t>ą</w:t>
            </w:r>
            <w:r w:rsidRPr="00111142">
              <w:rPr>
                <w:szCs w:val="20"/>
                <w:lang w:val="pl-PL" w:eastAsia="en-US"/>
              </w:rPr>
              <w:t xml:space="preserve"> uniwersalnego projektowania,</w:t>
            </w:r>
          </w:p>
          <w:p w:rsidR="00711081" w:rsidRPr="00111142" w:rsidRDefault="00711081" w:rsidP="006A5F87">
            <w:pPr>
              <w:pStyle w:val="Akapitzlist"/>
              <w:numPr>
                <w:ilvl w:val="0"/>
                <w:numId w:val="253"/>
              </w:numPr>
              <w:spacing w:before="60" w:after="60" w:line="240" w:lineRule="auto"/>
              <w:rPr>
                <w:rFonts w:eastAsia="Times New Roman"/>
                <w:lang w:val="pl-PL" w:eastAsia="pl-PL"/>
              </w:rPr>
            </w:pPr>
            <w:r w:rsidRPr="00111142">
              <w:rPr>
                <w:rFonts w:eastAsia="Times New Roman"/>
                <w:lang w:val="pl-PL" w:eastAsia="pl-PL"/>
              </w:rPr>
              <w:t xml:space="preserve">przygotowanie nauczycieli do prowadzenia procesu indywidualizacji pracy z uczniem ze specjalnymi potrzebami edukacyjnymi, w tym wsparcia ucznia młodszego, </w:t>
            </w:r>
            <w:r w:rsidRPr="00111142">
              <w:rPr>
                <w:lang w:val="pl-PL" w:eastAsia="en-US"/>
              </w:rPr>
              <w:t>rozpoznawania potrzeb rozwojowych, edukacyjnych i mo</w:t>
            </w:r>
            <w:r w:rsidRPr="00111142">
              <w:rPr>
                <w:rFonts w:hint="eastAsia"/>
                <w:lang w:val="pl-PL" w:eastAsia="en-US"/>
              </w:rPr>
              <w:t>ż</w:t>
            </w:r>
            <w:r w:rsidRPr="00111142">
              <w:rPr>
                <w:lang w:val="pl-PL" w:eastAsia="en-US"/>
              </w:rPr>
              <w:t>liwo</w:t>
            </w:r>
            <w:r w:rsidRPr="00111142">
              <w:rPr>
                <w:rFonts w:hint="eastAsia"/>
                <w:lang w:val="pl-PL" w:eastAsia="en-US"/>
              </w:rPr>
              <w:t>ś</w:t>
            </w:r>
            <w:r w:rsidRPr="00111142">
              <w:rPr>
                <w:lang w:val="pl-PL" w:eastAsia="en-US"/>
              </w:rPr>
              <w:t>ci psychofizycznych uczni</w:t>
            </w:r>
            <w:r w:rsidRPr="00111142">
              <w:rPr>
                <w:rFonts w:hint="eastAsia"/>
                <w:lang w:val="pl-PL" w:eastAsia="en-US"/>
              </w:rPr>
              <w:t>ó</w:t>
            </w:r>
            <w:r w:rsidRPr="00111142">
              <w:rPr>
                <w:lang w:val="pl-PL" w:eastAsia="en-US"/>
              </w:rPr>
              <w:t>w</w:t>
            </w:r>
            <w:r w:rsidRPr="00111142">
              <w:rPr>
                <w:rFonts w:eastAsia="Times New Roman"/>
                <w:lang w:val="pl-PL" w:eastAsia="pl-PL"/>
              </w:rPr>
              <w:t xml:space="preserve"> i efektywnego stosowania ww. pomocy dydaktycznych w pracy,</w:t>
            </w:r>
          </w:p>
          <w:p w:rsidR="00711081" w:rsidRPr="00111142" w:rsidRDefault="00711081" w:rsidP="006A5F87">
            <w:pPr>
              <w:pStyle w:val="Akapitzlist"/>
              <w:numPr>
                <w:ilvl w:val="0"/>
                <w:numId w:val="253"/>
              </w:numPr>
              <w:spacing w:before="60" w:after="60" w:line="240" w:lineRule="auto"/>
              <w:rPr>
                <w:rFonts w:eastAsia="Times New Roman"/>
                <w:lang w:val="pl-PL" w:eastAsia="pl-PL"/>
              </w:rPr>
            </w:pPr>
            <w:r w:rsidRPr="00111142">
              <w:rPr>
                <w:rFonts w:eastAsia="Times New Roman"/>
                <w:lang w:val="pl-PL" w:eastAsia="pl-PL"/>
              </w:rPr>
              <w:lastRenderedPageBreak/>
              <w:t>wsparcie uczniów ze specjalnymi potrzebami edukacyjnymi, w tym uczniów młodszych w ramach zajęć uzupełniających ofertę szkoły lub placówki systemu oświaty, w tym:</w:t>
            </w:r>
          </w:p>
          <w:p w:rsidR="00711081" w:rsidRPr="00111142" w:rsidRDefault="00711081"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val="pl-PL" w:eastAsia="pl-PL"/>
              </w:rPr>
              <w:t>psychoedukacyjnych</w:t>
            </w:r>
            <w:proofErr w:type="spellEnd"/>
            <w:r w:rsidRPr="00111142">
              <w:rPr>
                <w:rFonts w:eastAsia="Times New Roman"/>
                <w:lang w:val="pl-PL" w:eastAsia="pl-PL"/>
              </w:rPr>
              <w:t xml:space="preserve"> oraz innych zajęć o charakterze terapeutycznym,</w:t>
            </w:r>
          </w:p>
          <w:p w:rsidR="00711081" w:rsidRPr="00111142" w:rsidRDefault="00711081"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711081" w:rsidRPr="00111142" w:rsidRDefault="00711081"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warsztatów,</w:t>
            </w:r>
          </w:p>
          <w:p w:rsidR="00711081" w:rsidRPr="00111142" w:rsidRDefault="00711081"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porad i konsultacji,</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9"/>
            </w:r>
            <w:r w:rsidRPr="00584A54">
              <w:rPr>
                <w:rFonts w:eastAsia="Times New Roman" w:cs="Times New Roman"/>
                <w:vertAlign w:val="superscript"/>
                <w:lang w:eastAsia="pl-PL"/>
              </w:rPr>
              <w:t>,</w:t>
            </w:r>
          </w:p>
          <w:p w:rsidR="00711081" w:rsidRPr="00111142" w:rsidRDefault="00711081" w:rsidP="006A5F87">
            <w:pPr>
              <w:pStyle w:val="Akapitzlist"/>
              <w:numPr>
                <w:ilvl w:val="0"/>
                <w:numId w:val="254"/>
              </w:numPr>
              <w:spacing w:before="60" w:after="60" w:line="240" w:lineRule="auto"/>
              <w:rPr>
                <w:rFonts w:eastAsia="Times New Roman"/>
                <w:lang w:val="pl-PL" w:eastAsia="pl-PL"/>
              </w:rPr>
            </w:pPr>
            <w:r w:rsidRPr="00111142">
              <w:rPr>
                <w:rFonts w:eastAsia="Times New Roman"/>
                <w:lang w:val="pl-PL" w:eastAsia="pl-PL"/>
              </w:rPr>
              <w:t>wyposażenie pracowni szkolnych w narzędzia do nauczania przedmiotów przyrodniczych lub matematyki,</w:t>
            </w:r>
          </w:p>
          <w:p w:rsidR="00711081" w:rsidRPr="00736783" w:rsidRDefault="00711081" w:rsidP="006A5F87">
            <w:pPr>
              <w:numPr>
                <w:ilvl w:val="0"/>
                <w:numId w:val="254"/>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0"/>
            </w:r>
            <w:r w:rsidRPr="00584A54">
              <w:rPr>
                <w:rFonts w:eastAsia="Times New Roman" w:cs="Times New Roman"/>
                <w:lang w:eastAsia="pl-PL"/>
              </w:rPr>
              <w:t>,</w:t>
            </w:r>
          </w:p>
          <w:p w:rsidR="00711081" w:rsidRPr="002707E0" w:rsidRDefault="00711081" w:rsidP="006A5F87">
            <w:pPr>
              <w:numPr>
                <w:ilvl w:val="0"/>
                <w:numId w:val="254"/>
              </w:numPr>
              <w:spacing w:before="60" w:after="60" w:line="240" w:lineRule="auto"/>
              <w:rPr>
                <w:rFonts w:eastAsia="Times New Roman" w:cs="Times New Roman"/>
                <w:b/>
                <w:bCs/>
                <w:color w:val="4F81BD"/>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31"/>
            </w:r>
            <w:r w:rsidRPr="000866FB">
              <w:rPr>
                <w:rFonts w:eastAsia="Times New Roman" w:cs="Times New Roman"/>
                <w:lang w:eastAsia="pl-PL"/>
              </w:rPr>
              <w:t xml:space="preserve">, </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711081" w:rsidRPr="00111142" w:rsidRDefault="00711081" w:rsidP="006A5F87">
            <w:pPr>
              <w:pStyle w:val="Akapitzlist"/>
              <w:numPr>
                <w:ilvl w:val="0"/>
                <w:numId w:val="204"/>
              </w:numPr>
              <w:spacing w:before="60" w:after="60" w:line="240" w:lineRule="auto"/>
              <w:rPr>
                <w:rFonts w:eastAsia="Times New Roman"/>
                <w:lang w:val="pl-PL" w:eastAsia="pl-PL"/>
              </w:rPr>
            </w:pPr>
            <w:r w:rsidRPr="00111142">
              <w:rPr>
                <w:rFonts w:eastAsia="Times New Roman"/>
                <w:lang w:val="pl-PL"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32"/>
            </w:r>
            <w:r w:rsidRPr="0073195C">
              <w:rPr>
                <w:rFonts w:eastAsia="Times New Roman" w:cs="Times New Roman"/>
                <w:lang w:eastAsia="pl-PL"/>
              </w:rPr>
              <w:t xml:space="preserve"> </w:t>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111142">
              <w:rPr>
                <w:rStyle w:val="Odwoanieprzypisudolnego"/>
              </w:rPr>
              <w:footnoteReference w:id="33"/>
            </w:r>
            <w:r w:rsidRPr="00584A54">
              <w:rPr>
                <w:rFonts w:eastAsia="Times New Roman" w:cs="Times New Roman"/>
                <w:lang w:eastAsia="pl-PL"/>
              </w:rPr>
              <w:t>,</w:t>
            </w:r>
          </w:p>
          <w:p w:rsidR="00711081" w:rsidRDefault="00711081" w:rsidP="006A5F87">
            <w:pPr>
              <w:numPr>
                <w:ilvl w:val="0"/>
                <w:numId w:val="204"/>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lastRenderedPageBreak/>
              <w:t>organizacje pozarządowe prowadzące działalność statutową w zakresie edukacji.</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270CA5">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7 800 000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line="240" w:lineRule="auto"/>
              <w:rPr>
                <w:rFonts w:eastAsia="Times New Roman" w:cs="Times New Roman"/>
                <w:color w:val="000000"/>
                <w:lang w:eastAsia="pl-PL"/>
              </w:rPr>
            </w:pPr>
            <w:r w:rsidRPr="00D263D6">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263D6">
              <w:rPr>
                <w:rFonts w:eastAsia="Times New Roman" w:cs="Times New Roman"/>
                <w:color w:val="000000"/>
                <w:lang w:eastAsia="pl-PL"/>
              </w:rPr>
              <w:t>pierających obszar SOM w ramach Zintegrowanych Inwestycji Terytorialnych.</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lastRenderedPageBreak/>
              <w:t>SOM.</w:t>
            </w:r>
          </w:p>
          <w:p w:rsidR="00711081" w:rsidRPr="00111142" w:rsidRDefault="00711081" w:rsidP="00270CA5">
            <w:pPr>
              <w:spacing w:before="60" w:after="60"/>
              <w:rPr>
                <w:rFonts w:cs="Times New Roman"/>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 xml:space="preserve">Nie więcej niż 30% (włączając </w:t>
            </w:r>
            <w:proofErr w:type="spellStart"/>
            <w:r w:rsidRPr="00D721B8">
              <w:rPr>
                <w:rFonts w:eastAsia="Times New Roman" w:cs="Times New Roman"/>
                <w:color w:val="000000"/>
                <w:lang w:eastAsia="pl-PL"/>
              </w:rPr>
              <w:t>cross-financing</w:t>
            </w:r>
            <w:proofErr w:type="spellEnd"/>
            <w:r w:rsidRPr="00D721B8">
              <w:rPr>
                <w:rFonts w:eastAsia="Times New Roman" w:cs="Times New Roman"/>
                <w:color w:val="000000"/>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Default="00711081" w:rsidP="00270CA5">
            <w:pPr>
              <w:spacing w:before="60" w:after="6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r>
              <w:rPr>
                <w:rFonts w:eastAsia="Times New Roman" w:cs="Times New Roman"/>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rsidP="00270CA5"/>
    <w:p w:rsidR="00711081" w:rsidRDefault="00711081"/>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val="pl-PL" w:eastAsia="pl-PL"/>
              </w:rPr>
            </w:pPr>
            <w:bookmarkStart w:id="51" w:name="_Toc53388650"/>
            <w:r w:rsidRPr="005E489A">
              <w:rPr>
                <w:rFonts w:ascii="Myriad Pro" w:hAnsi="Myriad Pro"/>
                <w:b w:val="0"/>
                <w:color w:val="000000"/>
                <w:lang w:val="pl-PL" w:eastAsia="pl-PL"/>
              </w:rPr>
              <w:lastRenderedPageBreak/>
              <w:t>8.4 Upowszechnienie edukacji przedszkolnej oraz wsparcie szkół i placówek prowadzących kształcenie ogólne oraz uczniów uczestniczących w kształceniu podstawowym, gimnazjalnym</w:t>
            </w:r>
            <w:r w:rsidR="007979A9" w:rsidRPr="005E489A">
              <w:rPr>
                <w:rFonts w:ascii="Myriad Pro" w:hAnsi="Myriad Pro"/>
                <w:b w:val="0"/>
                <w:color w:val="000000"/>
                <w:lang w:val="pl-PL" w:eastAsia="pl-PL"/>
              </w:rPr>
              <w:t>, ponadpodstawowych</w:t>
            </w:r>
            <w:r w:rsidRPr="005E489A">
              <w:rPr>
                <w:rFonts w:ascii="Myriad Pro" w:hAnsi="Myriad Pro"/>
                <w:b w:val="0"/>
                <w:color w:val="000000"/>
                <w:lang w:val="pl-PL" w:eastAsia="pl-PL"/>
              </w:rPr>
              <w:t xml:space="preserve"> i ponadgimnazjalnym w ramach Strategii ZIT dla Koszalińsko-Kołobrzesko-Białogardzkiego Obszaru Funkcjonalnego</w:t>
            </w:r>
            <w:bookmarkEnd w:id="51"/>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34"/>
            </w:r>
          </w:p>
          <w:p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4"/>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94"/>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lastRenderedPageBreak/>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2"/>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 xml:space="preserve">Liczba uczniów, którzy nabyli kompetencje kluczowe </w:t>
            </w:r>
            <w:r w:rsidR="007979A9">
              <w:rPr>
                <w:rFonts w:eastAsia="Times New Roman" w:cs="Times New Roman"/>
                <w:lang w:eastAsia="pl-PL"/>
              </w:rPr>
              <w:t xml:space="preserve">lub umiejętności uniwersalne </w:t>
            </w:r>
            <w:r w:rsidRPr="00584A54">
              <w:rPr>
                <w:rFonts w:eastAsia="Times New Roman" w:cs="Times New Roman"/>
                <w:lang w:eastAsia="pl-PL"/>
              </w:rPr>
              <w:t>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i placówek systemu oświaty wykorzystujących sprzęt TIK do prowadzenia zajęć edukacyjnych [szt.],</w:t>
            </w:r>
          </w:p>
          <w:p w:rsidR="004A4CED"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lang w:eastAsia="pl-PL"/>
              </w:rPr>
              <w:t>Liczba szkół, w których pracownie przedmiotowe wykorzystują doposażenie do prowadzenia zajęć edukacyjnych [szt.]</w:t>
            </w:r>
            <w:r w:rsidR="004A4CED">
              <w:rPr>
                <w:rFonts w:eastAsia="Times New Roman" w:cs="Times New Roman"/>
                <w:lang w:eastAsia="pl-PL"/>
              </w:rPr>
              <w:t>,</w:t>
            </w:r>
          </w:p>
          <w:p w:rsidR="004A4CED" w:rsidRPr="004A4CED" w:rsidRDefault="004A4CED" w:rsidP="00900051">
            <w:pPr>
              <w:numPr>
                <w:ilvl w:val="0"/>
                <w:numId w:val="192"/>
              </w:numPr>
              <w:spacing w:before="60" w:after="60" w:line="240" w:lineRule="auto"/>
              <w:rPr>
                <w:rFonts w:eastAsia="Times New Roman" w:cs="Times New Roman"/>
                <w:lang w:eastAsia="pl-PL"/>
              </w:rPr>
            </w:pPr>
            <w:r w:rsidRPr="004A4CED">
              <w:rPr>
                <w:rFonts w:eastAsia="Times New Roman" w:cs="Times New Roman"/>
                <w:lang w:eastAsia="pl-PL"/>
              </w:rPr>
              <w:t>Wzrost liczby dzieci objętych wsparciem w ra</w:t>
            </w:r>
            <w:r>
              <w:rPr>
                <w:rFonts w:eastAsia="Times New Roman" w:cs="Times New Roman"/>
                <w:lang w:eastAsia="pl-PL"/>
              </w:rPr>
              <w:t>mach edukacji przedszkolnej [%]</w:t>
            </w:r>
            <w:r w:rsidRPr="004A4CED">
              <w:rPr>
                <w:rFonts w:eastAsia="Times New Roman" w:cs="Times New Roman"/>
                <w:lang w:eastAsia="pl-PL"/>
              </w:rPr>
              <w:t>.</w:t>
            </w:r>
          </w:p>
          <w:p w:rsidR="001052F9" w:rsidRDefault="001052F9" w:rsidP="004A4CED">
            <w:pPr>
              <w:spacing w:before="60" w:after="60" w:line="240" w:lineRule="auto"/>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108E8">
        <w:trPr>
          <w:trHeight w:val="2648"/>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93"/>
              </w:numPr>
              <w:spacing w:before="60" w:after="60" w:line="240" w:lineRule="auto"/>
              <w:rPr>
                <w:rFonts w:eastAsia="Times New Roman" w:cs="Times New Roman"/>
                <w:color w:val="000000"/>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miejsc wychowania przedszkolnego dofinansowanych w programie [szt.],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uczniów objętych wsparciem w zakresie rozwijania kompetencji kluczowych </w:t>
            </w:r>
            <w:r w:rsidR="002410F1">
              <w:rPr>
                <w:rFonts w:eastAsia="Times New Roman" w:cs="Calibri"/>
                <w:lang w:eastAsia="pl-PL"/>
              </w:rPr>
              <w:t xml:space="preserve">lub umiejętności uniwersalnych </w:t>
            </w:r>
            <w:r w:rsidRPr="00584A54">
              <w:rPr>
                <w:rFonts w:eastAsia="Times New Roman" w:cs="Calibri"/>
                <w:lang w:eastAsia="pl-PL"/>
              </w:rPr>
              <w:t>w programie</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systemu oświaty wyposażonych w ramach programu w sprzęt TIK do prowadzenia zajęć edukacyjnych [szt.],</w:t>
            </w:r>
          </w:p>
          <w:p w:rsidR="004A4CED"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których pracownie przedmiotowe zostały doposażone w programie [szt.]</w:t>
            </w:r>
            <w:r w:rsidR="004A4CED">
              <w:rPr>
                <w:rFonts w:eastAsia="Times New Roman" w:cs="Calibri"/>
                <w:lang w:eastAsia="pl-PL"/>
              </w:rPr>
              <w:t>,</w:t>
            </w:r>
          </w:p>
          <w:p w:rsidR="002410F1" w:rsidRPr="002410F1" w:rsidRDefault="002410F1" w:rsidP="00900051">
            <w:pPr>
              <w:numPr>
                <w:ilvl w:val="0"/>
                <w:numId w:val="193"/>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 xml:space="preserve">Liczba uczniów </w:t>
            </w:r>
            <w:proofErr w:type="spellStart"/>
            <w:r>
              <w:rPr>
                <w:rFonts w:eastAsia="Times New Roman" w:cs="Times New Roman"/>
                <w:color w:val="000000"/>
                <w:lang w:eastAsia="pl-PL"/>
              </w:rPr>
              <w:t>obętych</w:t>
            </w:r>
            <w:proofErr w:type="spellEnd"/>
            <w:r>
              <w:rPr>
                <w:rFonts w:eastAsia="Times New Roman" w:cs="Times New Roman"/>
                <w:color w:val="000000"/>
                <w:lang w:eastAsia="pl-PL"/>
              </w:rPr>
              <w:t xml:space="preserve"> wsparciem stypendialnym w programie [osoby],</w:t>
            </w:r>
          </w:p>
          <w:p w:rsidR="004A4CED" w:rsidRPr="004A4CED" w:rsidRDefault="004A4CED" w:rsidP="00900051">
            <w:pPr>
              <w:numPr>
                <w:ilvl w:val="0"/>
                <w:numId w:val="193"/>
              </w:numPr>
              <w:spacing w:before="60" w:after="60" w:line="240" w:lineRule="auto"/>
              <w:ind w:left="357" w:firstLine="0"/>
              <w:rPr>
                <w:rFonts w:eastAsia="Times New Roman" w:cs="Times New Roman"/>
                <w:color w:val="000000"/>
                <w:lang w:eastAsia="pl-PL"/>
              </w:rPr>
            </w:pPr>
            <w:r w:rsidRPr="004A4CED">
              <w:rPr>
                <w:rFonts w:eastAsia="Times New Roman" w:cs="Calibri"/>
                <w:lang w:eastAsia="pl-PL"/>
              </w:rPr>
              <w:t>Liczba uczniów objętych doradztwem edukacyjno-zawodowym [osoby].</w:t>
            </w:r>
          </w:p>
          <w:p w:rsidR="001052F9" w:rsidRDefault="001052F9" w:rsidP="004A4CED">
            <w:pPr>
              <w:spacing w:before="60" w:after="60" w:line="240" w:lineRule="auto"/>
              <w:ind w:left="357"/>
              <w:rPr>
                <w:rFonts w:eastAsia="Times New Roman" w:cs="Times New Roman"/>
                <w:color w:val="000000"/>
                <w:lang w:eastAsia="pl-PL"/>
              </w:rPr>
            </w:pP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w:t>
            </w:r>
            <w:r>
              <w:rPr>
                <w:rFonts w:eastAsia="Times New Roman" w:cs="Times New Roman"/>
                <w:lang w:eastAsia="pl-PL"/>
              </w:rPr>
              <w:t>,</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Pr="00EF02C2" w:rsidRDefault="001052F9" w:rsidP="00900051">
            <w:pPr>
              <w:numPr>
                <w:ilvl w:val="0"/>
                <w:numId w:val="100"/>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rsidR="001052F9" w:rsidRPr="00111142" w:rsidRDefault="001052F9" w:rsidP="00900051">
            <w:pPr>
              <w:pStyle w:val="Akapitzlist"/>
              <w:numPr>
                <w:ilvl w:val="0"/>
                <w:numId w:val="136"/>
              </w:numPr>
              <w:tabs>
                <w:tab w:val="left" w:pos="435"/>
              </w:tabs>
              <w:spacing w:before="60" w:after="60" w:line="240" w:lineRule="auto"/>
              <w:rPr>
                <w:rFonts w:eastAsia="Times New Roman"/>
                <w:lang w:val="pl-PL" w:eastAsia="pl-PL"/>
              </w:rPr>
            </w:pPr>
            <w:r w:rsidRPr="00111142">
              <w:rPr>
                <w:rFonts w:eastAsia="Times New Roman"/>
                <w:lang w:val="pl-PL" w:eastAsia="pl-PL"/>
              </w:rPr>
              <w:t xml:space="preserve">zajęcia specjalistyczne: korekcyjno-kompensacyjne, logopedyczne, </w:t>
            </w:r>
            <w:r w:rsidR="00330E45" w:rsidRPr="00111142">
              <w:rPr>
                <w:rFonts w:eastAsia="Times New Roman"/>
                <w:lang w:val="pl-PL" w:eastAsia="pl-PL"/>
              </w:rPr>
              <w:t>rozwijające kompetencje emocjonalno – społeczne oraz inne zajęcia o charakterze terapeutycznym</w:t>
            </w:r>
            <w:r w:rsidRPr="00111142">
              <w:rPr>
                <w:rFonts w:eastAsia="Times New Roman"/>
                <w:lang w:val="pl-PL"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w ramach wczesnego wspomagania rozwoju w rozumieniu ustawy </w:t>
            </w:r>
            <w:r w:rsidR="00043E48">
              <w:rPr>
                <w:rFonts w:eastAsia="Times New Roman" w:cs="Times New Roman"/>
                <w:lang w:eastAsia="pl-PL"/>
              </w:rPr>
              <w:t>Prawo oświatowe</w:t>
            </w:r>
            <w:r w:rsidR="00330E45">
              <w:rPr>
                <w:rFonts w:eastAsia="Times New Roman" w:cs="Times New Roman"/>
                <w:lang w:eastAsia="pl-PL"/>
              </w:rPr>
              <w:t>.</w:t>
            </w:r>
          </w:p>
          <w:p w:rsidR="00330E45" w:rsidRPr="00824499" w:rsidRDefault="00330E45" w:rsidP="006A5F87">
            <w:pPr>
              <w:numPr>
                <w:ilvl w:val="0"/>
                <w:numId w:val="234"/>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rsidR="002410F1" w:rsidRPr="00111142" w:rsidRDefault="002410F1" w:rsidP="006A5F87">
            <w:pPr>
              <w:pStyle w:val="Akapitzlist"/>
              <w:numPr>
                <w:ilvl w:val="0"/>
                <w:numId w:val="241"/>
              </w:numPr>
              <w:ind w:hanging="659"/>
              <w:rPr>
                <w:rFonts w:eastAsia="Times New Roman"/>
                <w:lang w:val="pl-PL" w:eastAsia="pl-PL"/>
              </w:rPr>
            </w:pPr>
            <w:r w:rsidRPr="00111142">
              <w:rPr>
                <w:rFonts w:eastAsia="Times New Roman"/>
                <w:lang w:val="pl-PL" w:eastAsia="pl-PL"/>
              </w:rPr>
              <w:t>realizację projektów edukacyjnych w OWP</w:t>
            </w:r>
            <w:r w:rsidR="00043E48" w:rsidRPr="00111142">
              <w:rPr>
                <w:rFonts w:eastAsia="Times New Roman"/>
                <w:lang w:val="pl-PL" w:eastAsia="pl-PL"/>
              </w:rPr>
              <w:t>,</w:t>
            </w:r>
          </w:p>
          <w:p w:rsidR="002410F1" w:rsidRPr="00111142" w:rsidRDefault="002410F1" w:rsidP="006A5F87">
            <w:pPr>
              <w:pStyle w:val="Akapitzlist"/>
              <w:numPr>
                <w:ilvl w:val="0"/>
                <w:numId w:val="241"/>
              </w:numPr>
              <w:ind w:hanging="659"/>
              <w:rPr>
                <w:rFonts w:eastAsia="Times New Roman"/>
                <w:lang w:val="pl-PL" w:eastAsia="pl-PL"/>
              </w:rPr>
            </w:pPr>
            <w:r w:rsidRPr="00111142">
              <w:rPr>
                <w:rFonts w:eastAsia="Times New Roman"/>
                <w:lang w:val="pl-PL" w:eastAsia="pl-PL"/>
              </w:rPr>
              <w:t xml:space="preserve">realizację dodatkowych </w:t>
            </w:r>
            <w:proofErr w:type="spellStart"/>
            <w:r w:rsidRPr="00111142">
              <w:rPr>
                <w:rFonts w:eastAsia="Times New Roman"/>
                <w:lang w:val="pl-PL" w:eastAsia="pl-PL"/>
              </w:rPr>
              <w:t>zajeć</w:t>
            </w:r>
            <w:proofErr w:type="spellEnd"/>
            <w:r w:rsidRPr="00111142">
              <w:rPr>
                <w:rFonts w:eastAsia="Times New Roman"/>
                <w:lang w:val="pl-PL" w:eastAsia="pl-PL"/>
              </w:rPr>
              <w:t xml:space="preserve"> dydaktyczno-wyrównawczych służących wyrównywaniu dysproporcji edukacyjnych w t</w:t>
            </w:r>
            <w:r w:rsidR="00043E48" w:rsidRPr="00111142">
              <w:rPr>
                <w:rFonts w:eastAsia="Times New Roman"/>
                <w:lang w:val="pl-PL" w:eastAsia="pl-PL"/>
              </w:rPr>
              <w:t>rakc</w:t>
            </w:r>
            <w:r w:rsidRPr="00111142">
              <w:rPr>
                <w:rFonts w:eastAsia="Times New Roman"/>
                <w:lang w:val="pl-PL" w:eastAsia="pl-PL"/>
              </w:rPr>
              <w:t>ie procesu kształcenia dla dzieci w wieku przedszkolnym</w:t>
            </w:r>
            <w:r w:rsidR="00043E48" w:rsidRPr="00111142">
              <w:rPr>
                <w:rFonts w:eastAsia="Times New Roman"/>
                <w:lang w:val="pl-PL" w:eastAsia="pl-PL"/>
              </w:rPr>
              <w:t>,</w:t>
            </w:r>
          </w:p>
          <w:p w:rsidR="002410F1" w:rsidRPr="00111142" w:rsidRDefault="002410F1" w:rsidP="006A5F87">
            <w:pPr>
              <w:pStyle w:val="Akapitzlist"/>
              <w:numPr>
                <w:ilvl w:val="0"/>
                <w:numId w:val="241"/>
              </w:numPr>
              <w:ind w:hanging="659"/>
              <w:rPr>
                <w:rFonts w:eastAsia="Times New Roman"/>
                <w:lang w:val="pl-PL" w:eastAsia="pl-PL"/>
              </w:rPr>
            </w:pPr>
            <w:r w:rsidRPr="00111142">
              <w:rPr>
                <w:rFonts w:eastAsia="Times New Roman"/>
                <w:lang w:val="pl-PL" w:eastAsia="pl-PL"/>
              </w:rPr>
              <w:t>realizację różnych form rozwijających uzdolnienia dzieci w wieku przedszkolnym,</w:t>
            </w:r>
          </w:p>
          <w:p w:rsidR="002410F1" w:rsidRPr="00111142" w:rsidRDefault="002410F1" w:rsidP="006A5F87">
            <w:pPr>
              <w:pStyle w:val="Akapitzlist"/>
              <w:numPr>
                <w:ilvl w:val="0"/>
                <w:numId w:val="241"/>
              </w:numPr>
              <w:ind w:hanging="659"/>
              <w:rPr>
                <w:rFonts w:eastAsia="Times New Roman"/>
                <w:lang w:val="pl-PL" w:eastAsia="pl-PL"/>
              </w:rPr>
            </w:pPr>
            <w:r w:rsidRPr="00111142">
              <w:rPr>
                <w:rFonts w:eastAsia="Times New Roman"/>
                <w:lang w:val="pl-PL" w:eastAsia="pl-PL"/>
              </w:rPr>
              <w:lastRenderedPageBreak/>
              <w:t>organizację kółek zainteresowań, warsztatów, laboratoriów dla dzieci w wieku przedszkolnym,</w:t>
            </w:r>
          </w:p>
          <w:p w:rsidR="00330E45" w:rsidRPr="00111142" w:rsidRDefault="002410F1" w:rsidP="006A5F87">
            <w:pPr>
              <w:pStyle w:val="Akapitzlist"/>
              <w:numPr>
                <w:ilvl w:val="0"/>
                <w:numId w:val="241"/>
              </w:numPr>
              <w:ind w:hanging="659"/>
              <w:rPr>
                <w:rFonts w:eastAsia="Times New Roman"/>
                <w:lang w:val="pl-PL" w:eastAsia="pl-PL"/>
              </w:rPr>
            </w:pPr>
            <w:r w:rsidRPr="00111142">
              <w:rPr>
                <w:rFonts w:eastAsia="Times New Roman"/>
                <w:lang w:val="pl-PL" w:eastAsia="pl-PL"/>
              </w:rPr>
              <w:t xml:space="preserve">realizację </w:t>
            </w:r>
            <w:proofErr w:type="spellStart"/>
            <w:r w:rsidRPr="00111142">
              <w:rPr>
                <w:rFonts w:eastAsia="Times New Roman"/>
                <w:lang w:val="pl-PL" w:eastAsia="pl-PL"/>
              </w:rPr>
              <w:t>zajeć</w:t>
            </w:r>
            <w:proofErr w:type="spellEnd"/>
            <w:r w:rsidRPr="00111142">
              <w:rPr>
                <w:rFonts w:eastAsia="Times New Roman"/>
                <w:lang w:val="pl-PL" w:eastAsia="pl-PL"/>
              </w:rPr>
              <w:t xml:space="preserve"> organizowanych poza OWP.</w:t>
            </w:r>
          </w:p>
          <w:p w:rsidR="001052F9" w:rsidRPr="00927729" w:rsidRDefault="001052F9" w:rsidP="006A5F87">
            <w:pPr>
              <w:numPr>
                <w:ilvl w:val="0"/>
                <w:numId w:val="235"/>
              </w:numPr>
              <w:spacing w:before="60" w:after="60" w:line="240" w:lineRule="auto"/>
              <w:ind w:hanging="41"/>
              <w:rPr>
                <w:rFonts w:eastAsia="Times New Roman" w:cs="Times New Roman"/>
                <w:b/>
                <w:lang w:eastAsia="pl-PL"/>
              </w:rPr>
            </w:pPr>
            <w:r w:rsidRPr="00111142">
              <w:t>Wydłużenie godzin pracy ośrodka wychowania przedszkolnego.</w:t>
            </w:r>
          </w:p>
          <w:p w:rsidR="001052F9" w:rsidRDefault="001052F9" w:rsidP="006A5F87">
            <w:pPr>
              <w:numPr>
                <w:ilvl w:val="0"/>
                <w:numId w:val="235"/>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imes New Roman" w:cs="Times New Roman"/>
                <w:vertAlign w:val="superscript"/>
                <w:lang w:eastAsia="pl-PL"/>
              </w:rPr>
              <w:t xml:space="preserve"> </w:t>
            </w:r>
          </w:p>
          <w:p w:rsidR="001052F9" w:rsidRPr="00111142" w:rsidRDefault="001052F9" w:rsidP="00900051">
            <w:pPr>
              <w:pStyle w:val="Akapitzlist"/>
              <w:numPr>
                <w:ilvl w:val="0"/>
                <w:numId w:val="137"/>
              </w:numPr>
              <w:tabs>
                <w:tab w:val="left" w:pos="435"/>
              </w:tabs>
              <w:spacing w:before="60" w:after="60" w:line="240" w:lineRule="auto"/>
              <w:rPr>
                <w:rFonts w:eastAsia="Times New Roman"/>
                <w:lang w:val="pl-PL" w:eastAsia="pl-PL"/>
              </w:rPr>
            </w:pPr>
            <w:r w:rsidRPr="00111142">
              <w:rPr>
                <w:rFonts w:eastAsia="Times New Roman"/>
                <w:lang w:val="pl-PL" w:eastAsia="pl-PL"/>
              </w:rPr>
              <w:t>kursy i szkolenia doskonalące (teoretyczne i praktyczne), w tym z wykorzystaniem pracy trener</w:t>
            </w:r>
            <w:r w:rsidRPr="00111142">
              <w:rPr>
                <w:rFonts w:eastAsia="Times New Roman" w:hint="eastAsia"/>
                <w:lang w:val="pl-PL" w:eastAsia="pl-PL"/>
              </w:rPr>
              <w:t>ó</w:t>
            </w:r>
            <w:r w:rsidRPr="00111142">
              <w:rPr>
                <w:rFonts w:eastAsia="Times New Roman"/>
                <w:lang w:val="pl-PL" w:eastAsia="pl-PL"/>
              </w:rPr>
              <w:t>w przeszkolonych w ramach PO WER, studia podyplomowe,</w:t>
            </w:r>
          </w:p>
          <w:p w:rsidR="001052F9" w:rsidRDefault="001052F9" w:rsidP="00900051">
            <w:pPr>
              <w:numPr>
                <w:ilvl w:val="0"/>
                <w:numId w:val="137"/>
              </w:numPr>
              <w:tabs>
                <w:tab w:val="left" w:pos="435"/>
              </w:tabs>
              <w:spacing w:before="60" w:after="60" w:line="240" w:lineRule="auto"/>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rsidR="002410F1" w:rsidRPr="00111142" w:rsidRDefault="001052F9" w:rsidP="00900051">
            <w:pPr>
              <w:pStyle w:val="Akapitzlist"/>
              <w:numPr>
                <w:ilvl w:val="0"/>
                <w:numId w:val="137"/>
              </w:numPr>
              <w:spacing w:after="0"/>
              <w:rPr>
                <w:lang w:val="pl-PL" w:eastAsia="pl-PL"/>
              </w:rPr>
            </w:pPr>
            <w:r w:rsidRPr="00111142">
              <w:rPr>
                <w:lang w:val="pl-PL" w:eastAsia="pl-PL"/>
              </w:rPr>
              <w:t>współpracę ze specjalistycznymi ośrodkami np. specjalnymi ośrodkami szkolno-wychowawczymi,</w:t>
            </w:r>
            <w:r w:rsidRPr="00111142">
              <w:rPr>
                <w:lang w:val="pl-PL" w:eastAsia="en-US"/>
              </w:rPr>
              <w:t xml:space="preserve"> poradniami psychologiczno-pedagogicznymi, ośrodkami wychowania przedszkolnego i szko</w:t>
            </w:r>
            <w:r w:rsidRPr="00111142">
              <w:rPr>
                <w:rFonts w:hint="eastAsia"/>
                <w:lang w:val="pl-PL" w:eastAsia="en-US"/>
              </w:rPr>
              <w:t>ł</w:t>
            </w:r>
            <w:r w:rsidRPr="00111142">
              <w:rPr>
                <w:lang w:val="pl-PL" w:eastAsia="en-US"/>
              </w:rPr>
              <w:t>ami kszta</w:t>
            </w:r>
            <w:r w:rsidRPr="00111142">
              <w:rPr>
                <w:rFonts w:hint="eastAsia"/>
                <w:lang w:val="pl-PL" w:eastAsia="en-US"/>
              </w:rPr>
              <w:t>ł</w:t>
            </w:r>
            <w:r w:rsidRPr="00111142">
              <w:rPr>
                <w:lang w:val="pl-PL" w:eastAsia="en-US"/>
              </w:rPr>
              <w:t>c</w:t>
            </w:r>
            <w:r w:rsidRPr="00111142">
              <w:rPr>
                <w:rFonts w:hint="eastAsia"/>
                <w:lang w:val="pl-PL" w:eastAsia="en-US"/>
              </w:rPr>
              <w:t>ą</w:t>
            </w:r>
            <w:r w:rsidRPr="00111142">
              <w:rPr>
                <w:lang w:val="pl-PL" w:eastAsia="en-US"/>
              </w:rPr>
              <w:t>cymi dzieci i m</w:t>
            </w:r>
            <w:r w:rsidRPr="00111142">
              <w:rPr>
                <w:rFonts w:hint="eastAsia"/>
                <w:lang w:val="pl-PL" w:eastAsia="en-US"/>
              </w:rPr>
              <w:t>ł</w:t>
            </w:r>
            <w:r w:rsidRPr="00111142">
              <w:rPr>
                <w:lang w:val="pl-PL" w:eastAsia="en-US"/>
              </w:rPr>
              <w:t>odzie</w:t>
            </w:r>
            <w:r w:rsidRPr="00111142">
              <w:rPr>
                <w:rFonts w:hint="eastAsia"/>
                <w:lang w:val="pl-PL" w:eastAsia="en-US"/>
              </w:rPr>
              <w:t>ż</w:t>
            </w:r>
            <w:r w:rsidRPr="00111142">
              <w:rPr>
                <w:lang w:val="pl-PL" w:eastAsia="en-US"/>
              </w:rPr>
              <w:t xml:space="preserve"> z niepe</w:t>
            </w:r>
            <w:r w:rsidRPr="00111142">
              <w:rPr>
                <w:rFonts w:hint="eastAsia"/>
                <w:lang w:val="pl-PL" w:eastAsia="en-US"/>
              </w:rPr>
              <w:t>ł</w:t>
            </w:r>
            <w:r w:rsidRPr="00111142">
              <w:rPr>
                <w:lang w:val="pl-PL" w:eastAsia="en-US"/>
              </w:rPr>
              <w:t>nosprawno</w:t>
            </w:r>
            <w:r w:rsidRPr="00111142">
              <w:rPr>
                <w:rFonts w:hint="eastAsia"/>
                <w:lang w:val="pl-PL" w:eastAsia="en-US"/>
              </w:rPr>
              <w:t>ś</w:t>
            </w:r>
            <w:r w:rsidRPr="00111142">
              <w:rPr>
                <w:lang w:val="pl-PL" w:eastAsia="en-US"/>
              </w:rPr>
              <w:t>ciami</w:t>
            </w:r>
            <w:r w:rsidR="002410F1" w:rsidRPr="00111142">
              <w:rPr>
                <w:lang w:val="pl-PL" w:eastAsia="pl-PL"/>
              </w:rPr>
              <w:t>,</w:t>
            </w:r>
          </w:p>
          <w:p w:rsidR="001052F9" w:rsidRPr="00111142" w:rsidRDefault="002410F1" w:rsidP="00900051">
            <w:pPr>
              <w:pStyle w:val="Akapitzlist"/>
              <w:numPr>
                <w:ilvl w:val="0"/>
                <w:numId w:val="137"/>
              </w:numPr>
              <w:spacing w:after="0"/>
              <w:rPr>
                <w:lang w:val="pl-PL" w:eastAsia="pl-PL"/>
              </w:rPr>
            </w:pPr>
            <w:r w:rsidRPr="00111142">
              <w:rPr>
                <w:lang w:val="pl-PL" w:eastAsia="pl-PL"/>
              </w:rPr>
              <w:t>realizację w OWP programów wspomagania</w:t>
            </w:r>
            <w:r w:rsidR="00043E48" w:rsidRPr="00111142">
              <w:rPr>
                <w:lang w:val="pl-PL" w:eastAsia="pl-PL"/>
              </w:rPr>
              <w:t>.</w:t>
            </w:r>
          </w:p>
          <w:p w:rsidR="001052F9" w:rsidRDefault="001052F9" w:rsidP="00900051">
            <w:pPr>
              <w:numPr>
                <w:ilvl w:val="0"/>
                <w:numId w:val="101"/>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rsidR="001052F9" w:rsidRPr="00111142" w:rsidRDefault="001052F9" w:rsidP="006A5F87">
            <w:pPr>
              <w:pStyle w:val="Akapitzlist"/>
              <w:numPr>
                <w:ilvl w:val="0"/>
                <w:numId w:val="205"/>
              </w:numPr>
              <w:spacing w:before="60" w:after="60" w:line="240" w:lineRule="auto"/>
              <w:rPr>
                <w:rFonts w:eastAsia="Times New Roman"/>
                <w:lang w:val="pl-PL" w:eastAsia="pl-PL"/>
              </w:rPr>
            </w:pPr>
            <w:r w:rsidRPr="00111142">
              <w:rPr>
                <w:rFonts w:eastAsia="Times New Roman"/>
                <w:lang w:val="pl-PL" w:eastAsia="pl-PL"/>
              </w:rPr>
              <w:t>realizację projektów edukacyjnych w szkołach lub placówkach systemu oświaty objętych wsparciem,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1052F9" w:rsidRDefault="001052F9" w:rsidP="006A5F87">
            <w:pPr>
              <w:numPr>
                <w:ilvl w:val="0"/>
                <w:numId w:val="205"/>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społeczno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rsidR="001052F9" w:rsidRDefault="001052F9" w:rsidP="006A5F87">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6A5F87">
            <w:pPr>
              <w:pStyle w:val="Akapitzlist"/>
              <w:numPr>
                <w:ilvl w:val="0"/>
                <w:numId w:val="242"/>
              </w:numPr>
              <w:spacing w:before="60" w:after="60" w:line="240" w:lineRule="auto"/>
              <w:rPr>
                <w:rFonts w:eastAsia="Times New Roman"/>
                <w:lang w:val="pl-PL" w:eastAsia="pl-PL"/>
              </w:rPr>
            </w:pPr>
            <w:r w:rsidRPr="00111142">
              <w:rPr>
                <w:rFonts w:eastAsia="Times New Roman"/>
                <w:lang w:val="pl-PL" w:eastAsia="pl-PL"/>
              </w:rPr>
              <w:lastRenderedPageBreak/>
              <w:t>kursy i szkolenia doskonalące (teoretyczne i praktyczne), w tym z wykorzystaniem pracy trener</w:t>
            </w:r>
            <w:r w:rsidRPr="00111142">
              <w:rPr>
                <w:rFonts w:eastAsia="Times New Roman" w:hint="eastAsia"/>
                <w:lang w:val="pl-PL" w:eastAsia="pl-PL"/>
              </w:rPr>
              <w:t>ó</w:t>
            </w:r>
            <w:r w:rsidRPr="00111142">
              <w:rPr>
                <w:rFonts w:eastAsia="Times New Roman"/>
                <w:lang w:val="pl-PL" w:eastAsia="pl-PL"/>
              </w:rPr>
              <w:t>w przeszkolonych w ramach PO WER, studia podyplomowe,</w:t>
            </w:r>
          </w:p>
          <w:p w:rsidR="001052F9" w:rsidRDefault="001052F9" w:rsidP="006A5F87">
            <w:pPr>
              <w:numPr>
                <w:ilvl w:val="0"/>
                <w:numId w:val="242"/>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specjalnymi ośrodk</w:t>
            </w:r>
            <w:r w:rsidR="00043E48">
              <w:rPr>
                <w:rFonts w:eastAsia="Times New Roman" w:cs="Times New Roman"/>
                <w:lang w:eastAsia="pl-PL"/>
              </w:rPr>
              <w:t>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rsidRPr="00111142">
              <w:t xml:space="preserve"> poradniami psychologiczno-pedagogicznymi;</w:t>
            </w:r>
          </w:p>
          <w:p w:rsidR="001052F9" w:rsidRDefault="001052F9" w:rsidP="006A5F87">
            <w:pPr>
              <w:numPr>
                <w:ilvl w:val="0"/>
                <w:numId w:val="24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43"/>
              </w:numPr>
              <w:spacing w:before="60" w:after="60" w:line="240" w:lineRule="auto"/>
              <w:rPr>
                <w:rFonts w:eastAsia="Times New Roman"/>
                <w:lang w:val="pl-PL" w:eastAsia="pl-PL"/>
              </w:rPr>
            </w:pPr>
            <w:r w:rsidRPr="00111142">
              <w:rPr>
                <w:rFonts w:eastAsia="Times New Roman"/>
                <w:lang w:val="pl-PL"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sidRPr="00111142">
              <w:rPr>
                <w:szCs w:val="20"/>
                <w:lang w:val="pl-PL" w:eastAsia="en-US"/>
              </w:rPr>
              <w:t xml:space="preserve"> ze szczeg</w:t>
            </w:r>
            <w:r w:rsidRPr="00111142">
              <w:rPr>
                <w:rFonts w:hint="eastAsia"/>
                <w:szCs w:val="20"/>
                <w:lang w:val="pl-PL" w:eastAsia="en-US"/>
              </w:rPr>
              <w:t>ó</w:t>
            </w:r>
            <w:r w:rsidRPr="00111142">
              <w:rPr>
                <w:szCs w:val="20"/>
                <w:lang w:val="pl-PL" w:eastAsia="en-US"/>
              </w:rPr>
              <w:t>lnym uwzgl</w:t>
            </w:r>
            <w:r w:rsidRPr="00111142">
              <w:rPr>
                <w:rFonts w:hint="eastAsia"/>
                <w:szCs w:val="20"/>
                <w:lang w:val="pl-PL" w:eastAsia="en-US"/>
              </w:rPr>
              <w:t>ę</w:t>
            </w:r>
            <w:r w:rsidRPr="00111142">
              <w:rPr>
                <w:szCs w:val="20"/>
                <w:lang w:val="pl-PL" w:eastAsia="en-US"/>
              </w:rPr>
              <w:t>dnieniem tych pomocy, sprz</w:t>
            </w:r>
            <w:r w:rsidRPr="00111142">
              <w:rPr>
                <w:rFonts w:hint="eastAsia"/>
                <w:szCs w:val="20"/>
                <w:lang w:val="pl-PL" w:eastAsia="en-US"/>
              </w:rPr>
              <w:t>ę</w:t>
            </w:r>
            <w:r w:rsidRPr="00111142">
              <w:rPr>
                <w:szCs w:val="20"/>
                <w:lang w:val="pl-PL" w:eastAsia="en-US"/>
              </w:rPr>
              <w:t>tu i narz</w:t>
            </w:r>
            <w:r w:rsidRPr="00111142">
              <w:rPr>
                <w:rFonts w:hint="eastAsia"/>
                <w:szCs w:val="20"/>
                <w:lang w:val="pl-PL" w:eastAsia="en-US"/>
              </w:rPr>
              <w:t>ę</w:t>
            </w:r>
            <w:r w:rsidRPr="00111142">
              <w:rPr>
                <w:szCs w:val="20"/>
                <w:lang w:val="pl-PL" w:eastAsia="en-US"/>
              </w:rPr>
              <w:t>dzi, kt</w:t>
            </w:r>
            <w:r w:rsidRPr="00111142">
              <w:rPr>
                <w:rFonts w:hint="eastAsia"/>
                <w:szCs w:val="20"/>
                <w:lang w:val="pl-PL" w:eastAsia="en-US"/>
              </w:rPr>
              <w:t>ó</w:t>
            </w:r>
            <w:r w:rsidRPr="00111142">
              <w:rPr>
                <w:szCs w:val="20"/>
                <w:lang w:val="pl-PL" w:eastAsia="en-US"/>
              </w:rPr>
              <w:t>re s</w:t>
            </w:r>
            <w:r w:rsidRPr="00111142">
              <w:rPr>
                <w:rFonts w:hint="eastAsia"/>
                <w:szCs w:val="20"/>
                <w:lang w:val="pl-PL" w:eastAsia="en-US"/>
              </w:rPr>
              <w:t>ą</w:t>
            </w:r>
            <w:r w:rsidRPr="00111142">
              <w:rPr>
                <w:szCs w:val="20"/>
                <w:lang w:val="pl-PL" w:eastAsia="en-US"/>
              </w:rPr>
              <w:t xml:space="preserve"> zgodne z koncepcj</w:t>
            </w:r>
            <w:r w:rsidRPr="00111142">
              <w:rPr>
                <w:rFonts w:hint="eastAsia"/>
                <w:szCs w:val="20"/>
                <w:lang w:val="pl-PL" w:eastAsia="en-US"/>
              </w:rPr>
              <w:t>ą</w:t>
            </w:r>
            <w:r w:rsidRPr="00111142">
              <w:rPr>
                <w:szCs w:val="20"/>
                <w:lang w:val="pl-PL" w:eastAsia="en-US"/>
              </w:rPr>
              <w:t xml:space="preserve"> uniwersalnego projektowania,</w:t>
            </w:r>
          </w:p>
          <w:p w:rsidR="001052F9" w:rsidRPr="00111142" w:rsidRDefault="001052F9" w:rsidP="006A5F87">
            <w:pPr>
              <w:pStyle w:val="Akapitzlist"/>
              <w:numPr>
                <w:ilvl w:val="0"/>
                <w:numId w:val="243"/>
              </w:numPr>
              <w:spacing w:before="60" w:after="60" w:line="240" w:lineRule="auto"/>
              <w:rPr>
                <w:rFonts w:eastAsia="Times New Roman"/>
                <w:lang w:val="pl-PL" w:eastAsia="pl-PL"/>
              </w:rPr>
            </w:pPr>
            <w:r w:rsidRPr="00111142">
              <w:rPr>
                <w:rFonts w:eastAsia="Times New Roman"/>
                <w:lang w:val="pl-PL" w:eastAsia="pl-PL"/>
              </w:rPr>
              <w:t>przygotowanie nauczycieli do prowadzenia procesu indywidualizacji pracy z uczniem ze specjalnymi potrzebami edukacyjnymi, w tym wsparcia ucznia m</w:t>
            </w:r>
            <w:r w:rsidRPr="00111142">
              <w:rPr>
                <w:rFonts w:eastAsia="Times New Roman" w:hint="eastAsia"/>
                <w:lang w:val="pl-PL" w:eastAsia="pl-PL"/>
              </w:rPr>
              <w:t>ł</w:t>
            </w:r>
            <w:r w:rsidRPr="00111142">
              <w:rPr>
                <w:rFonts w:eastAsia="Times New Roman"/>
                <w:lang w:val="pl-PL" w:eastAsia="pl-PL"/>
              </w:rPr>
              <w:t xml:space="preserve">odszego, </w:t>
            </w:r>
            <w:r w:rsidRPr="00111142">
              <w:rPr>
                <w:lang w:val="pl-PL" w:eastAsia="en-US"/>
              </w:rPr>
              <w:t>rozpoznawania potrzeb rozwojowych, edukacyjnych i mo</w:t>
            </w:r>
            <w:r w:rsidRPr="00111142">
              <w:rPr>
                <w:rFonts w:hint="eastAsia"/>
                <w:lang w:val="pl-PL" w:eastAsia="en-US"/>
              </w:rPr>
              <w:t>ż</w:t>
            </w:r>
            <w:r w:rsidRPr="00111142">
              <w:rPr>
                <w:lang w:val="pl-PL" w:eastAsia="en-US"/>
              </w:rPr>
              <w:t>liwo</w:t>
            </w:r>
            <w:r w:rsidRPr="00111142">
              <w:rPr>
                <w:rFonts w:hint="eastAsia"/>
                <w:lang w:val="pl-PL" w:eastAsia="en-US"/>
              </w:rPr>
              <w:t>ś</w:t>
            </w:r>
            <w:r w:rsidRPr="00111142">
              <w:rPr>
                <w:lang w:val="pl-PL" w:eastAsia="en-US"/>
              </w:rPr>
              <w:t>ci psychofizycznych uczni</w:t>
            </w:r>
            <w:r w:rsidRPr="00111142">
              <w:rPr>
                <w:rFonts w:hint="eastAsia"/>
                <w:lang w:val="pl-PL" w:eastAsia="en-US"/>
              </w:rPr>
              <w:t>ó</w:t>
            </w:r>
            <w:r w:rsidRPr="00111142">
              <w:rPr>
                <w:lang w:val="pl-PL" w:eastAsia="en-US"/>
              </w:rPr>
              <w:t>w</w:t>
            </w:r>
            <w:r w:rsidRPr="00111142">
              <w:rPr>
                <w:rFonts w:eastAsia="Times New Roman"/>
                <w:lang w:val="pl-PL" w:eastAsia="pl-PL"/>
              </w:rPr>
              <w:t xml:space="preserve"> i efektywnego stosowania ww. pomocy dydaktycznych w pracy,</w:t>
            </w:r>
          </w:p>
          <w:p w:rsidR="001052F9" w:rsidRPr="00111142" w:rsidRDefault="001052F9" w:rsidP="006A5F87">
            <w:pPr>
              <w:pStyle w:val="Akapitzlist"/>
              <w:numPr>
                <w:ilvl w:val="0"/>
                <w:numId w:val="243"/>
              </w:numPr>
              <w:spacing w:before="60" w:after="60" w:line="240" w:lineRule="auto"/>
              <w:rPr>
                <w:rFonts w:eastAsia="Times New Roman"/>
                <w:lang w:val="pl-PL" w:eastAsia="pl-PL"/>
              </w:rPr>
            </w:pPr>
            <w:r w:rsidRPr="00111142">
              <w:rPr>
                <w:rFonts w:eastAsia="Times New Roman"/>
                <w:lang w:val="pl-PL" w:eastAsia="pl-PL"/>
              </w:rPr>
              <w:t>wsparcie uczni</w:t>
            </w:r>
            <w:r w:rsidRPr="00111142">
              <w:rPr>
                <w:rFonts w:eastAsia="Times New Roman" w:hint="eastAsia"/>
                <w:lang w:val="pl-PL" w:eastAsia="pl-PL"/>
              </w:rPr>
              <w:t>ó</w:t>
            </w:r>
            <w:r w:rsidRPr="00111142">
              <w:rPr>
                <w:rFonts w:eastAsia="Times New Roman"/>
                <w:lang w:val="pl-PL" w:eastAsia="pl-PL"/>
              </w:rPr>
              <w:t xml:space="preserve">w ze specjalnymi potrzebami </w:t>
            </w:r>
            <w:r w:rsidR="00235CCA" w:rsidRPr="00111142">
              <w:rPr>
                <w:rFonts w:eastAsia="Times New Roman"/>
                <w:lang w:val="pl-PL" w:eastAsia="pl-PL"/>
              </w:rPr>
              <w:t xml:space="preserve">rozwojowymi i </w:t>
            </w:r>
            <w:r w:rsidRPr="00111142">
              <w:rPr>
                <w:rFonts w:eastAsia="Times New Roman"/>
                <w:lang w:val="pl-PL" w:eastAsia="pl-PL"/>
              </w:rPr>
              <w:t>edukacyjnymi, w tym uczni</w:t>
            </w:r>
            <w:r w:rsidRPr="00111142">
              <w:rPr>
                <w:rFonts w:eastAsia="Times New Roman" w:hint="eastAsia"/>
                <w:lang w:val="pl-PL" w:eastAsia="pl-PL"/>
              </w:rPr>
              <w:t>ó</w:t>
            </w:r>
            <w:r w:rsidRPr="00111142">
              <w:rPr>
                <w:rFonts w:eastAsia="Times New Roman"/>
                <w:lang w:val="pl-PL" w:eastAsia="pl-PL"/>
              </w:rPr>
              <w:t>w m</w:t>
            </w:r>
            <w:r w:rsidRPr="00111142">
              <w:rPr>
                <w:rFonts w:eastAsia="Times New Roman" w:hint="eastAsia"/>
                <w:lang w:val="pl-PL" w:eastAsia="pl-PL"/>
              </w:rPr>
              <w:t>ł</w:t>
            </w:r>
            <w:r w:rsidRPr="00111142">
              <w:rPr>
                <w:rFonts w:eastAsia="Times New Roman"/>
                <w:lang w:val="pl-PL" w:eastAsia="pl-PL"/>
              </w:rPr>
              <w:t>odszych w ramach zaj</w:t>
            </w:r>
            <w:r w:rsidRPr="00111142">
              <w:rPr>
                <w:rFonts w:eastAsia="Times New Roman" w:hint="eastAsia"/>
                <w:lang w:val="pl-PL" w:eastAsia="pl-PL"/>
              </w:rPr>
              <w:t>ęć</w:t>
            </w:r>
            <w:r w:rsidRPr="00111142">
              <w:rPr>
                <w:rFonts w:eastAsia="Times New Roman"/>
                <w:lang w:val="pl-PL" w:eastAsia="pl-PL"/>
              </w:rPr>
              <w:t xml:space="preserve"> uzupe</w:t>
            </w:r>
            <w:r w:rsidRPr="00111142">
              <w:rPr>
                <w:rFonts w:eastAsia="Times New Roman" w:hint="eastAsia"/>
                <w:lang w:val="pl-PL" w:eastAsia="pl-PL"/>
              </w:rPr>
              <w:t>ł</w:t>
            </w:r>
            <w:r w:rsidRPr="00111142">
              <w:rPr>
                <w:rFonts w:eastAsia="Times New Roman"/>
                <w:lang w:val="pl-PL" w:eastAsia="pl-PL"/>
              </w:rPr>
              <w:t>niaj</w:t>
            </w:r>
            <w:r w:rsidRPr="00111142">
              <w:rPr>
                <w:rFonts w:eastAsia="Times New Roman" w:hint="eastAsia"/>
                <w:lang w:val="pl-PL" w:eastAsia="pl-PL"/>
              </w:rPr>
              <w:t>ą</w:t>
            </w:r>
            <w:r w:rsidRPr="00111142">
              <w:rPr>
                <w:rFonts w:eastAsia="Times New Roman"/>
                <w:lang w:val="pl-PL" w:eastAsia="pl-PL"/>
              </w:rPr>
              <w:t>cych ofert</w:t>
            </w:r>
            <w:r w:rsidRPr="00111142">
              <w:rPr>
                <w:rFonts w:eastAsia="Times New Roman" w:hint="eastAsia"/>
                <w:lang w:val="pl-PL" w:eastAsia="pl-PL"/>
              </w:rPr>
              <w:t>ę</w:t>
            </w:r>
            <w:r w:rsidRPr="00111142">
              <w:rPr>
                <w:rFonts w:eastAsia="Times New Roman"/>
                <w:lang w:val="pl-PL" w:eastAsia="pl-PL"/>
              </w:rPr>
              <w:t xml:space="preserve"> szko</w:t>
            </w:r>
            <w:r w:rsidRPr="00111142">
              <w:rPr>
                <w:rFonts w:eastAsia="Times New Roman" w:hint="eastAsia"/>
                <w:lang w:val="pl-PL" w:eastAsia="pl-PL"/>
              </w:rPr>
              <w:t>ł</w:t>
            </w:r>
            <w:r w:rsidRPr="00111142">
              <w:rPr>
                <w:rFonts w:eastAsia="Times New Roman"/>
                <w:lang w:val="pl-PL" w:eastAsia="pl-PL"/>
              </w:rPr>
              <w:t>y lub plac</w:t>
            </w:r>
            <w:r w:rsidRPr="00111142">
              <w:rPr>
                <w:rFonts w:eastAsia="Times New Roman" w:hint="eastAsia"/>
                <w:lang w:val="pl-PL" w:eastAsia="pl-PL"/>
              </w:rPr>
              <w:t>ó</w:t>
            </w:r>
            <w:r w:rsidRPr="00111142">
              <w:rPr>
                <w:rFonts w:eastAsia="Times New Roman"/>
                <w:lang w:val="pl-PL" w:eastAsia="pl-PL"/>
              </w:rPr>
              <w:t>wki systemu o</w:t>
            </w:r>
            <w:r w:rsidRPr="00111142">
              <w:rPr>
                <w:rFonts w:eastAsia="Times New Roman" w:hint="eastAsia"/>
                <w:lang w:val="pl-PL" w:eastAsia="pl-PL"/>
              </w:rPr>
              <w:t>ś</w:t>
            </w:r>
            <w:r w:rsidRPr="00111142">
              <w:rPr>
                <w:rFonts w:eastAsia="Times New Roman"/>
                <w:lang w:val="pl-PL" w:eastAsia="pl-PL"/>
              </w:rPr>
              <w:t>wiaty, w tym:</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val="pl-PL" w:eastAsia="pl-PL"/>
              </w:rPr>
              <w:t>psychoedukacyjnych</w:t>
            </w:r>
            <w:proofErr w:type="spellEnd"/>
            <w:r w:rsidRPr="00111142">
              <w:rPr>
                <w:rFonts w:eastAsia="Times New Roman"/>
                <w:lang w:val="pl-PL" w:eastAsia="pl-PL"/>
              </w:rPr>
              <w:t xml:space="preserve">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zajęć dydaktyczno-wyrównawczych, organizowanych dla uczniów ze specjalnymi potrzebami edukacyjnymi, w tym uczniów młodszych, mających trudności w spełnianiu wymagań edukacyjnych wynikających z podstawy programowej kształcenia ogólnego dla danego etapu edukacyjnego,</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porad i konsultacji,</w:t>
            </w:r>
          </w:p>
          <w:p w:rsidR="00330E45" w:rsidRPr="004A77AC" w:rsidRDefault="00330E45" w:rsidP="006A5F87">
            <w:pPr>
              <w:numPr>
                <w:ilvl w:val="0"/>
                <w:numId w:val="236"/>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nauczycieli do prowadzenia takich zajęć. </w:t>
            </w:r>
          </w:p>
          <w:p w:rsidR="001052F9" w:rsidRDefault="001052F9" w:rsidP="006A5F87">
            <w:pPr>
              <w:numPr>
                <w:ilvl w:val="0"/>
                <w:numId w:val="237"/>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rsidR="001052F9" w:rsidRPr="00111142" w:rsidRDefault="001052F9" w:rsidP="006A5F87">
            <w:pPr>
              <w:pStyle w:val="Akapitzlist"/>
              <w:numPr>
                <w:ilvl w:val="0"/>
                <w:numId w:val="206"/>
              </w:numPr>
              <w:spacing w:before="60" w:after="60" w:line="240" w:lineRule="auto"/>
              <w:rPr>
                <w:rFonts w:eastAsia="Times New Roman"/>
                <w:lang w:val="pl-PL" w:eastAsia="pl-PL"/>
              </w:rPr>
            </w:pPr>
            <w:r w:rsidRPr="00111142">
              <w:rPr>
                <w:rFonts w:eastAsia="Times New Roman"/>
                <w:lang w:val="pl-PL" w:eastAsia="pl-PL"/>
              </w:rPr>
              <w:lastRenderedPageBreak/>
              <w:t xml:space="preserve">wyposażenie pracowni szkolnych w narzędzia do nauczania </w:t>
            </w:r>
            <w:r w:rsidR="00235CCA" w:rsidRPr="00111142">
              <w:rPr>
                <w:rFonts w:eastAsia="Times New Roman"/>
                <w:lang w:val="pl-PL" w:eastAsia="pl-PL"/>
              </w:rPr>
              <w:t xml:space="preserve">kompetencji matematyczno – przyrodniczych </w:t>
            </w:r>
            <w:r w:rsidRPr="00111142">
              <w:rPr>
                <w:rFonts w:eastAsia="Times New Roman"/>
                <w:lang w:val="pl-PL" w:eastAsia="pl-PL"/>
              </w:rPr>
              <w:t>,</w:t>
            </w:r>
          </w:p>
          <w:p w:rsidR="001052F9" w:rsidRDefault="001052F9" w:rsidP="006A5F87">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rsidRPr="00111142">
              <w:t>lub matematyki</w:t>
            </w:r>
            <w:r w:rsidRPr="00584A54">
              <w:rPr>
                <w:rFonts w:eastAsia="Times New Roman" w:cs="Times New Roman"/>
                <w:lang w:eastAsia="pl-PL"/>
              </w:rPr>
              <w:t>, niezbędnych do prowadzenia procesu nauczania opartego na metodzie eksperymentu,</w:t>
            </w:r>
          </w:p>
          <w:p w:rsidR="001052F9" w:rsidRPr="00927729" w:rsidRDefault="001052F9" w:rsidP="006A5F87">
            <w:pPr>
              <w:numPr>
                <w:ilvl w:val="0"/>
                <w:numId w:val="206"/>
              </w:numPr>
              <w:spacing w:before="60" w:after="60" w:line="240" w:lineRule="auto"/>
              <w:rPr>
                <w:rFonts w:eastAsia="Times New Roman" w:cs="Times New Roman"/>
                <w:b/>
                <w:bCs/>
                <w:color w:val="4F81BD"/>
                <w:lang w:eastAsia="pl-PL"/>
              </w:rPr>
            </w:pPr>
            <w:r w:rsidRPr="000866FB">
              <w:rPr>
                <w:rFonts w:eastAsia="Times New Roman" w:cs="Times New Roman"/>
                <w:lang w:eastAsia="pl-PL"/>
              </w:rPr>
              <w:t xml:space="preserve">kształtowanie i rozwijanie kompetencji uczniów w zakresie przedmiotów przyrodniczych lub matematyki, </w:t>
            </w:r>
          </w:p>
          <w:p w:rsidR="001052F9" w:rsidRPr="000866FB" w:rsidRDefault="001052F9" w:rsidP="006A5F87">
            <w:pPr>
              <w:numPr>
                <w:ilvl w:val="0"/>
                <w:numId w:val="237"/>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1052F9" w:rsidRPr="00111142" w:rsidRDefault="001052F9" w:rsidP="006A5F87">
            <w:pPr>
              <w:pStyle w:val="Akapitzlist"/>
              <w:numPr>
                <w:ilvl w:val="0"/>
                <w:numId w:val="207"/>
              </w:numPr>
              <w:spacing w:before="60" w:after="60" w:line="240" w:lineRule="auto"/>
              <w:rPr>
                <w:rFonts w:eastAsia="Times New Roman"/>
                <w:lang w:val="pl-PL" w:eastAsia="pl-PL"/>
              </w:rPr>
            </w:pPr>
            <w:r w:rsidRPr="00111142">
              <w:rPr>
                <w:rFonts w:eastAsia="Times New Roman"/>
                <w:lang w:val="pl-PL"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rsidRPr="00111142">
              <w:t xml:space="preserve"> lub s</w:t>
            </w:r>
            <w:r w:rsidRPr="00111142">
              <w:rPr>
                <w:rFonts w:hint="eastAsia"/>
              </w:rPr>
              <w:t>ł</w:t>
            </w:r>
            <w:r w:rsidRPr="00111142">
              <w:t>uchaczy, w tym z uwzgl</w:t>
            </w:r>
            <w:r w:rsidRPr="00111142">
              <w:rPr>
                <w:rFonts w:hint="eastAsia"/>
              </w:rPr>
              <w:t>ę</w:t>
            </w:r>
            <w:r w:rsidRPr="00111142">
              <w:t>dnieniem bezpiecze</w:t>
            </w:r>
            <w:r w:rsidRPr="00111142">
              <w:rPr>
                <w:rFonts w:hint="eastAsia"/>
              </w:rPr>
              <w:t>ń</w:t>
            </w:r>
            <w:r w:rsidRPr="00111142">
              <w:t>stwa w cyberprzestrzeni i wynikaj</w:t>
            </w:r>
            <w:r w:rsidRPr="00111142">
              <w:rPr>
                <w:rFonts w:hint="eastAsia"/>
              </w:rPr>
              <w:t>ą</w:t>
            </w:r>
            <w:r w:rsidRPr="00111142">
              <w:t>cych z tego tytu</w:t>
            </w:r>
            <w:r w:rsidRPr="00111142">
              <w:rPr>
                <w:rFonts w:hint="eastAsia"/>
              </w:rPr>
              <w:t>ł</w:t>
            </w:r>
            <w:r w:rsidRPr="00111142">
              <w:t>u zagro</w:t>
            </w:r>
            <w:r w:rsidRPr="00111142">
              <w:rPr>
                <w:rFonts w:hint="eastAsia"/>
              </w:rPr>
              <w:t>ż</w:t>
            </w:r>
            <w:r w:rsidRPr="00111142">
              <w:t>e</w:t>
            </w:r>
            <w:r w:rsidRPr="00111142">
              <w:rPr>
                <w:rFonts w:hint="eastAsia"/>
              </w:rPr>
              <w:t>ń</w:t>
            </w:r>
            <w:r w:rsidRPr="00584A54">
              <w:rPr>
                <w:rFonts w:eastAsia="Times New Roman" w:cs="Times New Roman"/>
                <w:lang w:eastAsia="pl-PL"/>
              </w:rPr>
              <w:t>,</w:t>
            </w:r>
          </w:p>
          <w:p w:rsidR="001052F9" w:rsidRDefault="001052F9" w:rsidP="006A5F87">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rsidR="00231DF7" w:rsidRPr="00231DF7" w:rsidRDefault="003108E8"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E05DCD">
            <w:pPr>
              <w:spacing w:before="120" w:after="200"/>
              <w:rPr>
                <w:rFonts w:cs="Times New Roman"/>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4 000 000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C83782">
              <w:rPr>
                <w:rFonts w:eastAsia="Times New Roman" w:cs="Times New Roman"/>
                <w:color w:val="000000"/>
                <w:lang w:eastAsia="pl-PL"/>
              </w:rPr>
              <w:t>pierających obszar KKBOF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 xml:space="preserve">egii ZIT miasta wojewódzkiego.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we współpracy z podmiotem odpowiedzialnym za realizację ZIT dla KKBOF</w:t>
            </w:r>
            <w:r w:rsidRPr="00584A54">
              <w:rPr>
                <w:rFonts w:eastAsia="Times New Roman" w:cs="Times New Roman"/>
                <w:color w:val="000000"/>
                <w:lang w:eastAsia="pl-PL"/>
              </w:rPr>
              <w:t>.</w:t>
            </w:r>
          </w:p>
          <w:p w:rsidR="001052F9" w:rsidRPr="00111142" w:rsidRDefault="001052F9" w:rsidP="00D4140F">
            <w:r>
              <w:rPr>
                <w:rFonts w:eastAsia="Times New Roman" w:cs="Times New Roman"/>
                <w:lang w:eastAsia="pl-PL"/>
              </w:rPr>
              <w:lastRenderedPageBreak/>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 xml:space="preserve">nie więcej niż 30% (włączając </w:t>
            </w:r>
            <w:proofErr w:type="spellStart"/>
            <w:r w:rsidRPr="00D721B8">
              <w:rPr>
                <w:rFonts w:eastAsia="Times New Roman" w:cs="Times New Roman"/>
                <w:color w:val="000000"/>
                <w:lang w:eastAsia="pl-PL"/>
              </w:rPr>
              <w:t>cross-financing</w:t>
            </w:r>
            <w:proofErr w:type="spellEnd"/>
            <w:r w:rsidRPr="00D721B8">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w:t>
            </w:r>
            <w:r w:rsidRPr="00A014FD">
              <w:rPr>
                <w:rFonts w:eastAsia="Times New Roman" w:cs="Times New Roman"/>
                <w:lang w:eastAsia="pl-PL"/>
              </w:rPr>
              <w:lastRenderedPageBreak/>
              <w:t>dnia 17 czerwca 2014 r. uznające niektóre rodzaje pomocy za zgodne z rynkiem wewnętrznym w zastosowaniu art. 107 i 108 Traktatu). </w:t>
            </w:r>
            <w:r>
              <w:rPr>
                <w:rFonts w:eastAsia="Times New Roman" w:cs="Times New Roman"/>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pPr>
              <w:pStyle w:val="Nagwek3"/>
              <w:rPr>
                <w:rFonts w:ascii="Myriad Pro" w:hAnsi="Myriad Pro"/>
                <w:b w:val="0"/>
                <w:bCs w:val="0"/>
                <w:color w:val="000000"/>
                <w:lang w:val="pl-PL" w:eastAsia="pl-PL"/>
              </w:rPr>
            </w:pPr>
            <w:bookmarkStart w:id="52" w:name="_Toc416333123"/>
            <w:bookmarkStart w:id="53" w:name="_Toc423337372"/>
            <w:bookmarkStart w:id="54" w:name="_Toc53388651"/>
            <w:r w:rsidRPr="005E489A">
              <w:rPr>
                <w:rFonts w:ascii="Myriad Pro" w:hAnsi="Myriad Pro"/>
                <w:b w:val="0"/>
                <w:color w:val="000000"/>
                <w:lang w:val="pl-PL" w:eastAsia="pl-PL"/>
              </w:rPr>
              <w:lastRenderedPageBreak/>
              <w:t>8.5 Upowszechnienie edukacji przedszkolnej oraz wsparcie szk</w:t>
            </w:r>
            <w:r w:rsidRPr="005E489A">
              <w:rPr>
                <w:rFonts w:ascii="Myriad Pro" w:hAnsi="Myriad Pro" w:hint="eastAsia"/>
                <w:b w:val="0"/>
                <w:color w:val="000000"/>
                <w:lang w:val="pl-PL" w:eastAsia="pl-PL"/>
              </w:rPr>
              <w:t>ół</w:t>
            </w:r>
            <w:r w:rsidRPr="005E489A">
              <w:rPr>
                <w:rFonts w:ascii="Myriad Pro" w:hAnsi="Myriad Pro"/>
                <w:b w:val="0"/>
                <w:color w:val="000000"/>
                <w:lang w:val="pl-PL" w:eastAsia="pl-PL"/>
              </w:rPr>
              <w:t xml:space="preserve"> i plac</w:t>
            </w:r>
            <w:r w:rsidRPr="005E489A">
              <w:rPr>
                <w:rFonts w:ascii="Myriad Pro" w:hAnsi="Myriad Pro" w:hint="eastAsia"/>
                <w:b w:val="0"/>
                <w:color w:val="000000"/>
                <w:lang w:val="pl-PL" w:eastAsia="pl-PL"/>
              </w:rPr>
              <w:t>ó</w:t>
            </w:r>
            <w:r w:rsidRPr="005E489A">
              <w:rPr>
                <w:rFonts w:ascii="Myriad Pro" w:hAnsi="Myriad Pro"/>
                <w:b w:val="0"/>
                <w:color w:val="000000"/>
                <w:lang w:val="pl-PL" w:eastAsia="pl-PL"/>
              </w:rPr>
              <w:t>wek prowadz</w:t>
            </w:r>
            <w:r w:rsidRPr="005E489A">
              <w:rPr>
                <w:rFonts w:ascii="Myriad Pro" w:hAnsi="Myriad Pro" w:hint="eastAsia"/>
                <w:b w:val="0"/>
                <w:color w:val="000000"/>
                <w:lang w:val="pl-PL" w:eastAsia="pl-PL"/>
              </w:rPr>
              <w:t>ą</w:t>
            </w:r>
            <w:r w:rsidRPr="005E489A">
              <w:rPr>
                <w:rFonts w:ascii="Myriad Pro" w:hAnsi="Myriad Pro"/>
                <w:b w:val="0"/>
                <w:color w:val="000000"/>
                <w:lang w:val="pl-PL" w:eastAsia="pl-PL"/>
              </w:rPr>
              <w:t>cych kszta</w:t>
            </w:r>
            <w:r w:rsidRPr="005E489A">
              <w:rPr>
                <w:rFonts w:ascii="Myriad Pro" w:hAnsi="Myriad Pro" w:hint="eastAsia"/>
                <w:b w:val="0"/>
                <w:color w:val="000000"/>
                <w:lang w:val="pl-PL" w:eastAsia="pl-PL"/>
              </w:rPr>
              <w:t>ł</w:t>
            </w:r>
            <w:r w:rsidRPr="005E489A">
              <w:rPr>
                <w:rFonts w:ascii="Myriad Pro" w:hAnsi="Myriad Pro"/>
                <w:b w:val="0"/>
                <w:color w:val="000000"/>
                <w:lang w:val="pl-PL" w:eastAsia="pl-PL"/>
              </w:rPr>
              <w:t>cenie og</w:t>
            </w:r>
            <w:r w:rsidRPr="005E489A">
              <w:rPr>
                <w:rFonts w:ascii="Myriad Pro" w:hAnsi="Myriad Pro" w:hint="eastAsia"/>
                <w:b w:val="0"/>
                <w:color w:val="000000"/>
                <w:lang w:val="pl-PL" w:eastAsia="pl-PL"/>
              </w:rPr>
              <w:t>ó</w:t>
            </w:r>
            <w:r w:rsidRPr="005E489A">
              <w:rPr>
                <w:rFonts w:ascii="Myriad Pro" w:hAnsi="Myriad Pro"/>
                <w:b w:val="0"/>
                <w:color w:val="000000"/>
                <w:lang w:val="pl-PL" w:eastAsia="pl-PL"/>
              </w:rPr>
              <w:t>lne oraz uczni</w:t>
            </w:r>
            <w:r w:rsidRPr="005E489A">
              <w:rPr>
                <w:rFonts w:ascii="Myriad Pro" w:hAnsi="Myriad Pro" w:hint="eastAsia"/>
                <w:b w:val="0"/>
                <w:color w:val="000000"/>
                <w:lang w:val="pl-PL" w:eastAsia="pl-PL"/>
              </w:rPr>
              <w:t>ó</w:t>
            </w:r>
            <w:r w:rsidRPr="005E489A">
              <w:rPr>
                <w:rFonts w:ascii="Myriad Pro" w:hAnsi="Myriad Pro"/>
                <w:b w:val="0"/>
                <w:color w:val="000000"/>
                <w:lang w:val="pl-PL" w:eastAsia="pl-PL"/>
              </w:rPr>
              <w:t>w uczestnicz</w:t>
            </w:r>
            <w:r w:rsidRPr="005E489A">
              <w:rPr>
                <w:rFonts w:ascii="Myriad Pro" w:hAnsi="Myriad Pro" w:hint="eastAsia"/>
                <w:b w:val="0"/>
                <w:color w:val="000000"/>
                <w:lang w:val="pl-PL" w:eastAsia="pl-PL"/>
              </w:rPr>
              <w:t>ą</w:t>
            </w:r>
            <w:r w:rsidRPr="005E489A">
              <w:rPr>
                <w:rFonts w:ascii="Myriad Pro" w:hAnsi="Myriad Pro"/>
                <w:b w:val="0"/>
                <w:color w:val="000000"/>
                <w:lang w:val="pl-PL" w:eastAsia="pl-PL"/>
              </w:rPr>
              <w:t>cych w kszta</w:t>
            </w:r>
            <w:r w:rsidRPr="005E489A">
              <w:rPr>
                <w:rFonts w:ascii="Myriad Pro" w:hAnsi="Myriad Pro" w:hint="eastAsia"/>
                <w:b w:val="0"/>
                <w:color w:val="000000"/>
                <w:lang w:val="pl-PL" w:eastAsia="pl-PL"/>
              </w:rPr>
              <w:t>ł</w:t>
            </w:r>
            <w:r w:rsidRPr="005E489A">
              <w:rPr>
                <w:rFonts w:ascii="Myriad Pro" w:hAnsi="Myriad Pro"/>
                <w:b w:val="0"/>
                <w:color w:val="000000"/>
                <w:lang w:val="pl-PL" w:eastAsia="pl-PL"/>
              </w:rPr>
              <w:t>ceniu podstawowym, gimnazjalnym i ponadgimnazjalnym w ramach Kontrakt</w:t>
            </w:r>
            <w:r w:rsidRPr="005E489A">
              <w:rPr>
                <w:rFonts w:ascii="Myriad Pro" w:hAnsi="Myriad Pro" w:hint="eastAsia"/>
                <w:b w:val="0"/>
                <w:color w:val="000000"/>
                <w:lang w:val="pl-PL" w:eastAsia="pl-PL"/>
              </w:rPr>
              <w:t>ó</w:t>
            </w:r>
            <w:r w:rsidRPr="005E489A">
              <w:rPr>
                <w:rFonts w:ascii="Myriad Pro" w:hAnsi="Myriad Pro"/>
                <w:b w:val="0"/>
                <w:color w:val="000000"/>
                <w:lang w:val="pl-PL" w:eastAsia="pl-PL"/>
              </w:rPr>
              <w:t>w Samorz</w:t>
            </w:r>
            <w:r w:rsidRPr="005E489A">
              <w:rPr>
                <w:rFonts w:ascii="Myriad Pro" w:hAnsi="Myriad Pro" w:hint="eastAsia"/>
                <w:b w:val="0"/>
                <w:color w:val="000000"/>
                <w:lang w:val="pl-PL" w:eastAsia="pl-PL"/>
              </w:rPr>
              <w:t>ą</w:t>
            </w:r>
            <w:r w:rsidRPr="005E489A">
              <w:rPr>
                <w:rFonts w:ascii="Myriad Pro" w:hAnsi="Myriad Pro"/>
                <w:b w:val="0"/>
                <w:color w:val="000000"/>
                <w:lang w:val="pl-PL" w:eastAsia="pl-PL"/>
              </w:rPr>
              <w:t>dowych</w:t>
            </w:r>
            <w:bookmarkEnd w:id="52"/>
            <w:bookmarkEnd w:id="53"/>
            <w:bookmarkEnd w:id="54"/>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5"/>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rsidR="001052F9" w:rsidRDefault="001052F9" w:rsidP="00900051">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115 Ograniczanie i zapobieganie przedwczesnemu kończeniu nauki, zapewnianie równego dostępu do dobrej jakości wczesnej edukacji elementarnej oraz kształcenia podstawowego, gimnazjalnego i ponadgimnazjalnego, z uwzględnieniem formalnych, nieformalnych i </w:t>
            </w:r>
            <w:proofErr w:type="spellStart"/>
            <w:r w:rsidRPr="00BE1711">
              <w:rPr>
                <w:rFonts w:eastAsia="Times New Roman" w:cs="Times New Roman"/>
                <w:color w:val="000000"/>
                <w:lang w:eastAsia="pl-PL"/>
              </w:rPr>
              <w:t>pozaformalnych</w:t>
            </w:r>
            <w:proofErr w:type="spellEnd"/>
            <w:r w:rsidRPr="00BE1711">
              <w:rPr>
                <w:rFonts w:eastAsia="Times New Roman" w:cs="Times New Roman"/>
                <w:color w:val="000000"/>
                <w:lang w:eastAsia="pl-PL"/>
              </w:rPr>
              <w:t xml:space="preserve">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6"/>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uczniów, którzy nabyli kompetencje kluczowe po opuszczeniu programu</w:t>
            </w:r>
            <w:r>
              <w:rPr>
                <w:rFonts w:eastAsia="Times New Roman" w:cs="Times New Roman"/>
                <w:lang w:eastAsia="pl-PL"/>
              </w:rPr>
              <w:t xml:space="preserve"> </w:t>
            </w:r>
            <w:r w:rsidRPr="00584A54">
              <w:rPr>
                <w:rFonts w:eastAsia="Times New Roman" w:cs="Times New Roman"/>
                <w:lang w:eastAsia="pl-PL"/>
              </w:rPr>
              <w:t>[osoby],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i placówek systemu oświaty wykorzystujących sprzęt TIK do prowadzenia zajęć edukacyjnych [szt.],</w:t>
            </w:r>
          </w:p>
          <w:p w:rsidR="001052F9" w:rsidRPr="001E47B0"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lang w:eastAsia="pl-PL"/>
              </w:rPr>
              <w:t>Liczba szkół, w których pracownie przedmiotowe wykorzystują doposażenie do prowadzenia zajęć edukacyjnych [szt.]</w:t>
            </w:r>
            <w:r>
              <w:rPr>
                <w:rFonts w:eastAsia="Times New Roman" w:cs="Times New Roman"/>
                <w:lang w:eastAsia="pl-PL"/>
              </w:rPr>
              <w:t>,</w:t>
            </w:r>
          </w:p>
          <w:p w:rsidR="001052F9" w:rsidRDefault="001052F9" w:rsidP="00900051">
            <w:pPr>
              <w:numPr>
                <w:ilvl w:val="0"/>
                <w:numId w:val="106"/>
              </w:numPr>
              <w:spacing w:before="60" w:after="60" w:line="240" w:lineRule="auto"/>
              <w:rPr>
                <w:rFonts w:eastAsia="Times New Roman" w:cs="Times New Roman"/>
                <w:color w:val="000000"/>
                <w:sz w:val="22"/>
                <w:szCs w:val="22"/>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dzieci objętych w ramach programu dodatkowymi zajęciami zwiększającymi ich szanse edukacyjne w edukacji przedszkolnej</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miejsc wychowania przedszkolnego dofinansowanych w programie</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uczniów objętych wsparciem w zakresie rozwijania kompetencji kluczowych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w programie</w:t>
            </w:r>
            <w:r>
              <w:rPr>
                <w:rFonts w:eastAsia="Times New Roman" w:cs="Calibri"/>
                <w:lang w:eastAsia="pl-PL"/>
              </w:rPr>
              <w:t xml:space="preserve"> [osoby]</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nauczycieli objętych wsparciem z zakresu TIK w programie</w:t>
            </w:r>
            <w:r>
              <w:rPr>
                <w:rFonts w:eastAsia="Times New Roman" w:cs="Calibri"/>
                <w:lang w:eastAsia="pl-PL"/>
              </w:rPr>
              <w:t xml:space="preserve"> [osoby]</w:t>
            </w:r>
            <w:r w:rsidRPr="00584A54">
              <w:rPr>
                <w:rFonts w:eastAsia="Times New Roman"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t>Liczba szkół i placówek systemu oświaty wyposażonych w ramach programu w sprzęt TIK do prowadzenia zajęć edukacyjnych</w:t>
            </w:r>
            <w:r>
              <w:rPr>
                <w:rFonts w:eastAsia="Times New Roman" w:cs="Calibri"/>
                <w:lang w:eastAsia="pl-PL"/>
              </w:rPr>
              <w:t xml:space="preserve"> [szt.]</w:t>
            </w:r>
            <w:r w:rsidRPr="00584A54">
              <w:rPr>
                <w:rFonts w:eastAsia="Times New Roman"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imes New Roman" w:cs="Calibri"/>
                <w:lang w:eastAsia="pl-PL"/>
              </w:rPr>
              <w:lastRenderedPageBreak/>
              <w:t>Liczba szkół, których pracownie przedmiotowe zostały doposażone w programie</w:t>
            </w:r>
            <w:r>
              <w:rPr>
                <w:rFonts w:eastAsia="Times New Roman" w:cs="Calibri"/>
                <w:lang w:eastAsia="pl-PL"/>
              </w:rPr>
              <w:t xml:space="preserve"> [szt.]</w:t>
            </w:r>
            <w:r w:rsidRPr="00584A54">
              <w:rPr>
                <w:rFonts w:eastAsia="Times New Roman" w:cs="Calibri"/>
                <w:lang w:eastAsia="pl-PL"/>
              </w:rPr>
              <w: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rsidRPr="00111142">
              <w:t xml:space="preserve"> w tym dostosowanych do potrzeb dzieci z niepe</w:t>
            </w:r>
            <w:r w:rsidRPr="00111142">
              <w:rPr>
                <w:rFonts w:hint="eastAsia"/>
              </w:rPr>
              <w:t>ł</w:t>
            </w:r>
            <w:r w:rsidRPr="00111142">
              <w:t>nosprawno</w:t>
            </w:r>
            <w:r w:rsidRPr="00111142">
              <w:rPr>
                <w:rFonts w:hint="eastAsia"/>
              </w:rPr>
              <w:t>ś</w:t>
            </w:r>
            <w:r w:rsidRPr="00111142">
              <w:t>ciami, w istniej</w:t>
            </w:r>
            <w:r w:rsidRPr="00111142">
              <w:rPr>
                <w:rFonts w:hint="eastAsia"/>
              </w:rPr>
              <w:t>ą</w:t>
            </w:r>
            <w:r w:rsidRPr="00111142">
              <w:t>cych lub nowo utworzonych o</w:t>
            </w:r>
            <w:r w:rsidRPr="00111142">
              <w:rPr>
                <w:rFonts w:hint="eastAsia"/>
              </w:rPr>
              <w:t>ś</w:t>
            </w:r>
            <w:r w:rsidRPr="00111142">
              <w:t>rodkach wychowania przedszkolnego</w:t>
            </w:r>
            <w:r>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Dostosowanie istniejących miejsc wychowania przedszkolnego do potrzeb dzieci z niepe</w:t>
            </w:r>
            <w:r w:rsidRPr="00111142">
              <w:rPr>
                <w:rFonts w:hint="eastAsia"/>
              </w:rPr>
              <w:t>ł</w:t>
            </w:r>
            <w:r w:rsidRPr="00111142">
              <w:t>nosprawno</w:t>
            </w:r>
            <w:r w:rsidRPr="00111142">
              <w:rPr>
                <w:rFonts w:hint="eastAsia"/>
              </w:rPr>
              <w:t>ś</w:t>
            </w:r>
            <w:r w:rsidRPr="00111142">
              <w:t>ciami lub realizacja dodatkowej oferty edukacyjnej i specjalistycznej umo</w:t>
            </w:r>
            <w:r w:rsidRPr="00111142">
              <w:rPr>
                <w:rFonts w:hint="eastAsia"/>
              </w:rPr>
              <w:t>ż</w:t>
            </w:r>
            <w:r w:rsidRPr="00111142">
              <w:t>liwiaj</w:t>
            </w:r>
            <w:r w:rsidRPr="00111142">
              <w:rPr>
                <w:rFonts w:hint="eastAsia"/>
              </w:rPr>
              <w:t>ą</w:t>
            </w:r>
            <w:r w:rsidRPr="00111142">
              <w:t>cej dziecku z niepe</w:t>
            </w:r>
            <w:r w:rsidRPr="00111142">
              <w:rPr>
                <w:rFonts w:hint="eastAsia"/>
              </w:rPr>
              <w:t>ł</w:t>
            </w:r>
            <w:r w:rsidRPr="00111142">
              <w:t>nosprawno</w:t>
            </w:r>
            <w:r w:rsidRPr="00111142">
              <w:rPr>
                <w:rFonts w:hint="eastAsia"/>
              </w:rPr>
              <w:t>ś</w:t>
            </w:r>
            <w:r w:rsidRPr="00111142">
              <w:t>ci</w:t>
            </w:r>
            <w:r w:rsidRPr="00111142">
              <w:rPr>
                <w:rFonts w:hint="eastAsia"/>
              </w:rPr>
              <w:t>ą</w:t>
            </w:r>
            <w:r w:rsidRPr="00111142">
              <w:t xml:space="preserve"> udzia</w:t>
            </w:r>
            <w:r w:rsidRPr="00111142">
              <w:rPr>
                <w:rFonts w:hint="eastAsia"/>
              </w:rPr>
              <w:t>ł</w:t>
            </w:r>
            <w:r w:rsidRPr="00111142">
              <w:t xml:space="preserve"> w wychowaniu przedszkolnym poprzez wyr</w:t>
            </w:r>
            <w:r w:rsidRPr="00111142">
              <w:rPr>
                <w:rFonts w:hint="eastAsia"/>
              </w:rPr>
              <w:t>ó</w:t>
            </w:r>
            <w:r w:rsidRPr="00111142">
              <w:t>wnanie deficytu wynikaj</w:t>
            </w:r>
            <w:r w:rsidRPr="00111142">
              <w:rPr>
                <w:rFonts w:hint="eastAsia"/>
              </w:rPr>
              <w:t>ą</w:t>
            </w:r>
            <w:r w:rsidRPr="00111142">
              <w:t>cego z niepe</w:t>
            </w:r>
            <w:r w:rsidRPr="00111142">
              <w:rPr>
                <w:rFonts w:hint="eastAsia"/>
              </w:rPr>
              <w:t>ł</w:t>
            </w:r>
            <w:r w:rsidRPr="00111142">
              <w:t>nosprawno</w:t>
            </w:r>
            <w:r w:rsidRPr="00111142">
              <w:rPr>
                <w:rFonts w:hint="eastAsia"/>
              </w:rPr>
              <w:t>ś</w:t>
            </w:r>
            <w:r w:rsidRPr="00111142">
              <w:t>ci.</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rsidR="001052F9" w:rsidRDefault="001052F9" w:rsidP="00900051">
            <w:pPr>
              <w:numPr>
                <w:ilvl w:val="0"/>
                <w:numId w:val="146"/>
              </w:numPr>
              <w:spacing w:before="60" w:after="60" w:line="240" w:lineRule="auto"/>
              <w:ind w:hanging="41"/>
              <w:rPr>
                <w:rFonts w:eastAsia="Times New Roman" w:cs="Times New Roman"/>
                <w:lang w:eastAsia="pl-PL"/>
              </w:rPr>
            </w:pPr>
            <w:r w:rsidRPr="00111142">
              <w:t>Wydłużenie godzin pracy ośrodka wychowania przedszkolnego.</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rsidRPr="00111142">
              <w:t xml:space="preserve"> w tym z wykorzystaniem pracy trener</w:t>
            </w:r>
            <w:r w:rsidRPr="00111142">
              <w:rPr>
                <w:rFonts w:hint="eastAsia"/>
              </w:rPr>
              <w:t>ó</w:t>
            </w:r>
            <w:r w:rsidRPr="00111142">
              <w:t>w przeszkolonych w ramach PO WER, studia podyplomowe</w:t>
            </w:r>
          </w:p>
          <w:p w:rsidR="001052F9" w:rsidRDefault="001052F9" w:rsidP="00900051">
            <w:pPr>
              <w:numPr>
                <w:ilvl w:val="0"/>
                <w:numId w:val="148"/>
              </w:numPr>
              <w:tabs>
                <w:tab w:val="left" w:pos="923"/>
              </w:tabs>
              <w:spacing w:before="60" w:after="60" w:line="240" w:lineRule="auto"/>
              <w:ind w:left="435" w:firstLine="204"/>
              <w:rPr>
                <w:rFonts w:eastAsia="Times New Roman" w:cs="Times New Roman"/>
                <w:lang w:eastAsia="pl-PL"/>
              </w:rPr>
            </w:pPr>
            <w:r w:rsidRPr="00111142">
              <w:t>wspieranie istniej</w:t>
            </w:r>
            <w:r w:rsidRPr="00111142">
              <w:rPr>
                <w:rFonts w:hint="eastAsia"/>
              </w:rPr>
              <w:t>ą</w:t>
            </w:r>
            <w:r w:rsidRPr="00111142">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rsidRPr="00111142">
              <w:t>poradniami psychologiczno-pedagogicznymi, ośrodkami wychowania przedszkolnego i 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CF36B0">
              <w:rPr>
                <w:rFonts w:eastAsia="Times New Roman" w:cs="Times New Roman"/>
                <w:lang w:eastAsia="pl-PL"/>
              </w:rPr>
              <w:t>.</w:t>
            </w:r>
            <w:r w:rsidRPr="00111142">
              <w:rPr>
                <w:color w:val="000000"/>
                <w:lang w:eastAsia="pl-PL"/>
              </w:rPr>
              <w:t> </w:t>
            </w:r>
          </w:p>
          <w:p w:rsidR="001052F9" w:rsidRPr="00111142" w:rsidRDefault="001052F9" w:rsidP="00900051">
            <w:pPr>
              <w:pStyle w:val="Akapitzlist"/>
              <w:numPr>
                <w:ilvl w:val="0"/>
                <w:numId w:val="146"/>
              </w:numPr>
              <w:tabs>
                <w:tab w:val="clear" w:pos="397"/>
                <w:tab w:val="num" w:pos="781"/>
              </w:tabs>
              <w:spacing w:before="60" w:after="60" w:line="240" w:lineRule="auto"/>
              <w:ind w:left="781"/>
              <w:rPr>
                <w:rFonts w:eastAsia="Times New Roman"/>
                <w:lang w:val="pl-PL" w:eastAsia="pl-PL"/>
              </w:rPr>
            </w:pPr>
            <w:r w:rsidRPr="00111142">
              <w:rPr>
                <w:rFonts w:eastAsia="Times New Roman"/>
                <w:lang w:val="pl-PL" w:eastAsia="pl-PL"/>
              </w:rPr>
              <w:t>Kszta</w:t>
            </w:r>
            <w:r w:rsidRPr="00111142">
              <w:rPr>
                <w:rFonts w:eastAsia="Times New Roman" w:hint="eastAsia"/>
                <w:lang w:val="pl-PL" w:eastAsia="pl-PL"/>
              </w:rPr>
              <w:t>ł</w:t>
            </w:r>
            <w:r w:rsidRPr="00111142">
              <w:rPr>
                <w:rFonts w:eastAsia="Times New Roman"/>
                <w:lang w:val="pl-PL" w:eastAsia="pl-PL"/>
              </w:rPr>
              <w:t>cenie u uczni</w:t>
            </w:r>
            <w:r w:rsidRPr="00111142">
              <w:rPr>
                <w:rFonts w:eastAsia="Times New Roman" w:hint="eastAsia"/>
                <w:lang w:val="pl-PL" w:eastAsia="pl-PL"/>
              </w:rPr>
              <w:t>ó</w:t>
            </w:r>
            <w:r w:rsidRPr="00111142">
              <w:rPr>
                <w:rFonts w:eastAsia="Times New Roman"/>
                <w:lang w:val="pl-PL" w:eastAsia="pl-PL"/>
              </w:rPr>
              <w:t>w i słuchaczy kompetencji kluczowych oraz w</w:t>
            </w:r>
            <w:r w:rsidRPr="00111142">
              <w:rPr>
                <w:rFonts w:eastAsia="Times New Roman" w:hint="eastAsia"/>
                <w:lang w:val="pl-PL" w:eastAsia="pl-PL"/>
              </w:rPr>
              <w:t>ł</w:t>
            </w:r>
            <w:r w:rsidRPr="00111142">
              <w:rPr>
                <w:rFonts w:eastAsia="Times New Roman"/>
                <w:lang w:val="pl-PL" w:eastAsia="pl-PL"/>
              </w:rPr>
              <w:t>a</w:t>
            </w:r>
            <w:r w:rsidRPr="00111142">
              <w:rPr>
                <w:rFonts w:eastAsia="Times New Roman" w:hint="eastAsia"/>
                <w:lang w:val="pl-PL" w:eastAsia="pl-PL"/>
              </w:rPr>
              <w:t>ś</w:t>
            </w:r>
            <w:r w:rsidRPr="00111142">
              <w:rPr>
                <w:rFonts w:eastAsia="Times New Roman"/>
                <w:lang w:val="pl-PL" w:eastAsia="pl-PL"/>
              </w:rPr>
              <w:t>ciwych postaw i umiej</w:t>
            </w:r>
            <w:r w:rsidRPr="00111142">
              <w:rPr>
                <w:rFonts w:eastAsia="Times New Roman" w:hint="eastAsia"/>
                <w:lang w:val="pl-PL" w:eastAsia="pl-PL"/>
              </w:rPr>
              <w:t>ę</w:t>
            </w:r>
            <w:r w:rsidRPr="00111142">
              <w:rPr>
                <w:rFonts w:eastAsia="Times New Roman"/>
                <w:lang w:val="pl-PL" w:eastAsia="pl-PL"/>
              </w:rPr>
              <w:t>tno</w:t>
            </w:r>
            <w:r w:rsidRPr="00111142">
              <w:rPr>
                <w:rFonts w:eastAsia="Times New Roman" w:hint="eastAsia"/>
                <w:lang w:val="pl-PL" w:eastAsia="pl-PL"/>
              </w:rPr>
              <w:t>ś</w:t>
            </w:r>
            <w:r w:rsidRPr="00111142">
              <w:rPr>
                <w:rFonts w:eastAsia="Times New Roman"/>
                <w:lang w:val="pl-PL" w:eastAsia="pl-PL"/>
              </w:rPr>
              <w:t>ci niezb</w:t>
            </w:r>
            <w:r w:rsidRPr="00111142">
              <w:rPr>
                <w:rFonts w:eastAsia="Times New Roman" w:hint="eastAsia"/>
                <w:lang w:val="pl-PL" w:eastAsia="pl-PL"/>
              </w:rPr>
              <w:t>ę</w:t>
            </w:r>
            <w:r w:rsidRPr="00111142">
              <w:rPr>
                <w:rFonts w:eastAsia="Times New Roman"/>
                <w:lang w:val="pl-PL" w:eastAsia="pl-PL"/>
              </w:rPr>
              <w:t>dnych na rynku pracy g</w:t>
            </w:r>
            <w:r w:rsidRPr="00111142">
              <w:rPr>
                <w:rFonts w:eastAsia="Times New Roman" w:hint="eastAsia"/>
                <w:lang w:val="pl-PL" w:eastAsia="pl-PL"/>
              </w:rPr>
              <w:t>łó</w:t>
            </w:r>
            <w:r w:rsidRPr="00111142">
              <w:rPr>
                <w:rFonts w:eastAsia="Times New Roman"/>
                <w:lang w:val="pl-PL" w:eastAsia="pl-PL"/>
              </w:rPr>
              <w:t>wnie poprzez:</w:t>
            </w:r>
          </w:p>
          <w:p w:rsidR="001052F9" w:rsidRPr="00111142" w:rsidRDefault="001052F9" w:rsidP="00900051">
            <w:pPr>
              <w:pStyle w:val="Akapitzlist"/>
              <w:numPr>
                <w:ilvl w:val="0"/>
                <w:numId w:val="149"/>
              </w:numPr>
              <w:spacing w:before="60" w:after="60" w:line="240" w:lineRule="auto"/>
              <w:rPr>
                <w:rFonts w:eastAsia="Times New Roman"/>
                <w:lang w:val="pl-PL" w:eastAsia="pl-PL"/>
              </w:rPr>
            </w:pPr>
            <w:r w:rsidRPr="00111142">
              <w:rPr>
                <w:rFonts w:eastAsia="Times New Roman"/>
                <w:lang w:val="pl-PL" w:eastAsia="pl-PL"/>
              </w:rPr>
              <w:t>realizację projektów edukacyjnych w szkołach lub placówkach systemu oświaty objętych wsparciem,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rsidR="001052F9" w:rsidRDefault="001052F9" w:rsidP="00900051">
            <w:pPr>
              <w:numPr>
                <w:ilvl w:val="0"/>
                <w:numId w:val="14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lastRenderedPageBreak/>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1052F9" w:rsidRPr="00111142" w:rsidRDefault="001052F9" w:rsidP="00900051">
            <w:pPr>
              <w:pStyle w:val="Akapitzlist"/>
              <w:numPr>
                <w:ilvl w:val="0"/>
                <w:numId w:val="150"/>
              </w:numPr>
              <w:spacing w:before="60" w:after="60" w:line="240" w:lineRule="auto"/>
              <w:rPr>
                <w:rFonts w:eastAsia="Times New Roman"/>
                <w:lang w:val="pl-PL" w:eastAsia="pl-PL"/>
              </w:rPr>
            </w:pPr>
            <w:r w:rsidRPr="00111142">
              <w:rPr>
                <w:rFonts w:eastAsia="Times New Roman"/>
                <w:lang w:val="pl-PL" w:eastAsia="pl-PL"/>
              </w:rPr>
              <w:t xml:space="preserve">kursy i szkolenia doskonalące (teoretyczne i praktyczne), </w:t>
            </w:r>
            <w:r w:rsidRPr="00111142">
              <w:rPr>
                <w:szCs w:val="20"/>
                <w:lang w:val="pl-PL" w:eastAsia="en-US"/>
              </w:rPr>
              <w:t>w tym z wykorzystaniem pracy trener</w:t>
            </w:r>
            <w:r w:rsidRPr="00111142">
              <w:rPr>
                <w:rFonts w:hint="eastAsia"/>
                <w:szCs w:val="20"/>
                <w:lang w:val="pl-PL" w:eastAsia="en-US"/>
              </w:rPr>
              <w:t>ó</w:t>
            </w:r>
            <w:r w:rsidRPr="00111142">
              <w:rPr>
                <w:szCs w:val="20"/>
                <w:lang w:val="pl-PL" w:eastAsia="en-US"/>
              </w:rPr>
              <w:t>w przeszkolonych w ramach PO WER, studia podyplomowe;</w:t>
            </w:r>
          </w:p>
          <w:p w:rsidR="001052F9" w:rsidRDefault="001052F9" w:rsidP="00900051">
            <w:pPr>
              <w:numPr>
                <w:ilvl w:val="0"/>
                <w:numId w:val="15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rsidRPr="00111142">
              <w:t>szko</w:t>
            </w:r>
            <w:r w:rsidRPr="00111142">
              <w:rPr>
                <w:rFonts w:hint="eastAsia"/>
              </w:rPr>
              <w:t>ł</w:t>
            </w:r>
            <w:r w:rsidRPr="00111142">
              <w:t>ami kszta</w:t>
            </w:r>
            <w:r w:rsidRPr="00111142">
              <w:rPr>
                <w:rFonts w:hint="eastAsia"/>
              </w:rPr>
              <w:t>ł</w:t>
            </w:r>
            <w:r w:rsidRPr="00111142">
              <w:t>c</w:t>
            </w:r>
            <w:r w:rsidRPr="00111142">
              <w:rPr>
                <w:rFonts w:hint="eastAsia"/>
              </w:rPr>
              <w:t>ą</w:t>
            </w:r>
            <w:r w:rsidRPr="00111142">
              <w:t>cymi dzieci i m</w:t>
            </w:r>
            <w:r w:rsidRPr="00111142">
              <w:rPr>
                <w:rFonts w:hint="eastAsia"/>
              </w:rPr>
              <w:t>ł</w:t>
            </w:r>
            <w:r w:rsidRPr="00111142">
              <w:t>odzie</w:t>
            </w:r>
            <w:r w:rsidRPr="00111142">
              <w:rPr>
                <w:rFonts w:hint="eastAsia"/>
              </w:rPr>
              <w:t>ż</w:t>
            </w:r>
            <w:r w:rsidRPr="00111142">
              <w:t xml:space="preserve"> z niepe</w:t>
            </w:r>
            <w:r w:rsidRPr="00111142">
              <w:rPr>
                <w:rFonts w:hint="eastAsia"/>
              </w:rPr>
              <w:t>ł</w:t>
            </w:r>
            <w:r w:rsidRPr="00111142">
              <w:t>nosprawno</w:t>
            </w:r>
            <w:r w:rsidRPr="00111142">
              <w:rPr>
                <w:rFonts w:hint="eastAsia"/>
              </w:rPr>
              <w:t>ś</w:t>
            </w:r>
            <w:r w:rsidRPr="00111142">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rsidRPr="00111142">
              <w:t xml:space="preserve"> poradniami psychologiczno-pedagogicznymi;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111142" w:rsidRDefault="001052F9" w:rsidP="006A5F87">
            <w:pPr>
              <w:pStyle w:val="Akapitzlist"/>
              <w:numPr>
                <w:ilvl w:val="0"/>
                <w:numId w:val="208"/>
              </w:numPr>
              <w:spacing w:before="60" w:after="60" w:line="240" w:lineRule="auto"/>
              <w:rPr>
                <w:rFonts w:eastAsia="Times New Roman"/>
                <w:lang w:val="pl-PL" w:eastAsia="pl-PL"/>
              </w:rPr>
            </w:pPr>
            <w:r w:rsidRPr="00111142">
              <w:rPr>
                <w:rFonts w:eastAsia="Times New Roman"/>
                <w:lang w:val="pl-PL" w:eastAsia="pl-PL"/>
              </w:rPr>
              <w:t xml:space="preserve">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 </w:t>
            </w:r>
            <w:r w:rsidRPr="00111142">
              <w:rPr>
                <w:szCs w:val="20"/>
                <w:lang w:val="pl-PL" w:eastAsia="en-US"/>
              </w:rPr>
              <w:t>ze szczeg</w:t>
            </w:r>
            <w:r w:rsidRPr="00111142">
              <w:rPr>
                <w:rFonts w:hint="eastAsia"/>
                <w:szCs w:val="20"/>
                <w:lang w:val="pl-PL" w:eastAsia="en-US"/>
              </w:rPr>
              <w:t>ó</w:t>
            </w:r>
            <w:r w:rsidRPr="00111142">
              <w:rPr>
                <w:szCs w:val="20"/>
                <w:lang w:val="pl-PL" w:eastAsia="en-US"/>
              </w:rPr>
              <w:t>lnym uwzgl</w:t>
            </w:r>
            <w:r w:rsidRPr="00111142">
              <w:rPr>
                <w:rFonts w:hint="eastAsia"/>
                <w:szCs w:val="20"/>
                <w:lang w:val="pl-PL" w:eastAsia="en-US"/>
              </w:rPr>
              <w:t>ę</w:t>
            </w:r>
            <w:r w:rsidRPr="00111142">
              <w:rPr>
                <w:szCs w:val="20"/>
                <w:lang w:val="pl-PL" w:eastAsia="en-US"/>
              </w:rPr>
              <w:t>dnieniem tych pomocy, sprz</w:t>
            </w:r>
            <w:r w:rsidRPr="00111142">
              <w:rPr>
                <w:rFonts w:hint="eastAsia"/>
                <w:szCs w:val="20"/>
                <w:lang w:val="pl-PL" w:eastAsia="en-US"/>
              </w:rPr>
              <w:t>ę</w:t>
            </w:r>
            <w:r w:rsidRPr="00111142">
              <w:rPr>
                <w:szCs w:val="20"/>
                <w:lang w:val="pl-PL" w:eastAsia="en-US"/>
              </w:rPr>
              <w:t>tu i narz</w:t>
            </w:r>
            <w:r w:rsidRPr="00111142">
              <w:rPr>
                <w:rFonts w:hint="eastAsia"/>
                <w:szCs w:val="20"/>
                <w:lang w:val="pl-PL" w:eastAsia="en-US"/>
              </w:rPr>
              <w:t>ę</w:t>
            </w:r>
            <w:r w:rsidRPr="00111142">
              <w:rPr>
                <w:szCs w:val="20"/>
                <w:lang w:val="pl-PL" w:eastAsia="en-US"/>
              </w:rPr>
              <w:t>dzi, kt</w:t>
            </w:r>
            <w:r w:rsidRPr="00111142">
              <w:rPr>
                <w:rFonts w:hint="eastAsia"/>
                <w:szCs w:val="20"/>
                <w:lang w:val="pl-PL" w:eastAsia="en-US"/>
              </w:rPr>
              <w:t>ó</w:t>
            </w:r>
            <w:r w:rsidRPr="00111142">
              <w:rPr>
                <w:szCs w:val="20"/>
                <w:lang w:val="pl-PL" w:eastAsia="en-US"/>
              </w:rPr>
              <w:t>re s</w:t>
            </w:r>
            <w:r w:rsidRPr="00111142">
              <w:rPr>
                <w:rFonts w:hint="eastAsia"/>
                <w:szCs w:val="20"/>
                <w:lang w:val="pl-PL" w:eastAsia="en-US"/>
              </w:rPr>
              <w:t>ą</w:t>
            </w:r>
            <w:r w:rsidRPr="00111142">
              <w:rPr>
                <w:szCs w:val="20"/>
                <w:lang w:val="pl-PL" w:eastAsia="en-US"/>
              </w:rPr>
              <w:t xml:space="preserve"> zgodne z koncepcj</w:t>
            </w:r>
            <w:r w:rsidRPr="00111142">
              <w:rPr>
                <w:rFonts w:hint="eastAsia"/>
                <w:szCs w:val="20"/>
                <w:lang w:val="pl-PL" w:eastAsia="en-US"/>
              </w:rPr>
              <w:t>ą</w:t>
            </w:r>
            <w:r w:rsidRPr="00111142">
              <w:rPr>
                <w:szCs w:val="20"/>
                <w:lang w:val="pl-PL" w:eastAsia="en-US"/>
              </w:rPr>
              <w:t xml:space="preserve"> uniwersalnego projektowania,</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rsidRPr="00111142">
              <w:t>rozpoznawania potrzeb rozwojowych, edukacyjnych i mo</w:t>
            </w:r>
            <w:r w:rsidRPr="00111142">
              <w:rPr>
                <w:rFonts w:hint="eastAsia"/>
              </w:rPr>
              <w:t>ż</w:t>
            </w:r>
            <w:r w:rsidRPr="00111142">
              <w:t>liwo</w:t>
            </w:r>
            <w:r w:rsidRPr="00111142">
              <w:rPr>
                <w:rFonts w:hint="eastAsia"/>
              </w:rPr>
              <w:t>ś</w:t>
            </w:r>
            <w:r w:rsidRPr="00111142">
              <w:t>ci psychofizycznych uczni</w:t>
            </w:r>
            <w:r w:rsidRPr="00111142">
              <w:rPr>
                <w:rFonts w:hint="eastAsia"/>
              </w:rPr>
              <w:t>ó</w:t>
            </w:r>
            <w:r w:rsidRPr="00111142">
              <w:t>w</w:t>
            </w:r>
            <w:r w:rsidRPr="00584A54">
              <w:rPr>
                <w:rFonts w:eastAsia="Times New Roman" w:cs="Times New Roman"/>
                <w:lang w:eastAsia="pl-PL"/>
              </w:rPr>
              <w:t xml:space="preserve"> i efektywnego stosowania ww. pomocy dydaktycznych w pracy,</w:t>
            </w:r>
          </w:p>
          <w:p w:rsidR="001052F9" w:rsidRDefault="001052F9" w:rsidP="006A5F87">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 xml:space="preserve">zajęć specjalistycznych, prowadzonych w celu stymulowania rozwoju poznawczego i zmniejszania trudności w opanowaniu wiadomości i umiejętności szkolnych przez uczniów ze specjalnymi potrzebami edukacyjnymi, w tym uczniów młodszych, w tym: zajęć korekcyjno-kompensacyjnych, logopedycznych, socjoterapeutycznych i </w:t>
            </w:r>
            <w:proofErr w:type="spellStart"/>
            <w:r w:rsidRPr="00111142">
              <w:rPr>
                <w:rFonts w:eastAsia="Times New Roman"/>
                <w:lang w:val="pl-PL" w:eastAsia="pl-PL"/>
              </w:rPr>
              <w:t>psychoedukacyjnych</w:t>
            </w:r>
            <w:proofErr w:type="spellEnd"/>
            <w:r w:rsidRPr="00111142">
              <w:rPr>
                <w:rFonts w:eastAsia="Times New Roman"/>
                <w:lang w:val="pl-PL" w:eastAsia="pl-PL"/>
              </w:rPr>
              <w:t xml:space="preserve"> oraz innych zajęć o charakterze terapeutycznym,</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 xml:space="preserve">zajęć dydaktyczno-wyrównawczych, organizowanych dla uczniów ze specjalnymi potrzebami edukacyjnymi, w tym uczniów młodszych, mających trudności w spełnianiu wymagań edukacyjnych wynikających z podstawy programowej kształcenia ogólnego dla danego etapu </w:t>
            </w:r>
            <w:r w:rsidRPr="00111142">
              <w:rPr>
                <w:rFonts w:eastAsia="Times New Roman"/>
                <w:lang w:val="pl-PL" w:eastAsia="pl-PL"/>
              </w:rPr>
              <w:lastRenderedPageBreak/>
              <w:t>edukacyjnego,</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warsztatów,</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rFonts w:eastAsia="Times New Roman"/>
                <w:lang w:val="pl-PL" w:eastAsia="pl-PL"/>
              </w:rPr>
              <w:t>porad i konsultacji,</w:t>
            </w:r>
          </w:p>
          <w:p w:rsidR="001052F9" w:rsidRPr="00111142" w:rsidRDefault="001052F9" w:rsidP="00900051">
            <w:pPr>
              <w:pStyle w:val="Akapitzlist"/>
              <w:numPr>
                <w:ilvl w:val="0"/>
                <w:numId w:val="135"/>
              </w:numPr>
              <w:spacing w:before="60" w:after="60" w:line="240" w:lineRule="auto"/>
              <w:rPr>
                <w:rFonts w:eastAsia="Times New Roman"/>
                <w:lang w:val="pl-PL" w:eastAsia="pl-PL"/>
              </w:rPr>
            </w:pPr>
            <w:r w:rsidRPr="00111142">
              <w:rPr>
                <w:szCs w:val="20"/>
                <w:lang w:val="pl-PL" w:eastAsia="en-US"/>
              </w:rPr>
              <w:t>zaj</w:t>
            </w:r>
            <w:r w:rsidRPr="00111142">
              <w:rPr>
                <w:rFonts w:hint="eastAsia"/>
                <w:szCs w:val="20"/>
                <w:lang w:val="pl-PL" w:eastAsia="en-US"/>
              </w:rPr>
              <w:t>ęć</w:t>
            </w:r>
            <w:r w:rsidRPr="00111142">
              <w:rPr>
                <w:szCs w:val="20"/>
                <w:lang w:val="pl-PL" w:eastAsia="en-US"/>
              </w:rPr>
              <w:t xml:space="preserve"> rewalidacyjno-wychowawczych, o kt</w:t>
            </w:r>
            <w:r w:rsidRPr="00111142">
              <w:rPr>
                <w:rFonts w:hint="eastAsia"/>
                <w:szCs w:val="20"/>
                <w:lang w:val="pl-PL" w:eastAsia="en-US"/>
              </w:rPr>
              <w:t>ó</w:t>
            </w:r>
            <w:r w:rsidRPr="00111142">
              <w:rPr>
                <w:szCs w:val="20"/>
                <w:lang w:val="pl-PL" w:eastAsia="en-US"/>
              </w:rPr>
              <w:t>rych mowa z rozporz</w:t>
            </w:r>
            <w:r w:rsidRPr="00111142">
              <w:rPr>
                <w:rFonts w:hint="eastAsia"/>
                <w:szCs w:val="20"/>
                <w:lang w:val="pl-PL" w:eastAsia="en-US"/>
              </w:rPr>
              <w:t>ą</w:t>
            </w:r>
            <w:r w:rsidRPr="00111142">
              <w:rPr>
                <w:szCs w:val="20"/>
                <w:lang w:val="pl-PL" w:eastAsia="en-US"/>
              </w:rPr>
              <w:t>dzeniu MEN z dnia 23 kwietnia 2013 r. w sprawie warunk</w:t>
            </w:r>
            <w:r w:rsidRPr="00111142">
              <w:rPr>
                <w:rFonts w:hint="eastAsia"/>
                <w:szCs w:val="20"/>
                <w:lang w:val="pl-PL" w:eastAsia="en-US"/>
              </w:rPr>
              <w:t>ó</w:t>
            </w:r>
            <w:r w:rsidRPr="00111142">
              <w:rPr>
                <w:szCs w:val="20"/>
                <w:lang w:val="pl-PL" w:eastAsia="en-US"/>
              </w:rPr>
              <w:t>w i sposobu organizowania zaj</w:t>
            </w:r>
            <w:r w:rsidRPr="00111142">
              <w:rPr>
                <w:rFonts w:hint="eastAsia"/>
                <w:szCs w:val="20"/>
                <w:lang w:val="pl-PL" w:eastAsia="en-US"/>
              </w:rPr>
              <w:t>ęć</w:t>
            </w:r>
            <w:r w:rsidRPr="00111142">
              <w:rPr>
                <w:szCs w:val="20"/>
                <w:lang w:val="pl-PL" w:eastAsia="en-US"/>
              </w:rPr>
              <w:t xml:space="preserve"> rewalidacyjno-wychowawczych dla dzieci i m</w:t>
            </w:r>
            <w:r w:rsidRPr="00111142">
              <w:rPr>
                <w:rFonts w:hint="eastAsia"/>
                <w:szCs w:val="20"/>
                <w:lang w:val="pl-PL" w:eastAsia="en-US"/>
              </w:rPr>
              <w:t>ł</w:t>
            </w:r>
            <w:r w:rsidRPr="00111142">
              <w:rPr>
                <w:szCs w:val="20"/>
                <w:lang w:val="pl-PL" w:eastAsia="en-US"/>
              </w:rPr>
              <w:t>odzie</w:t>
            </w:r>
            <w:r w:rsidRPr="00111142">
              <w:rPr>
                <w:rFonts w:hint="eastAsia"/>
                <w:szCs w:val="20"/>
                <w:lang w:val="pl-PL" w:eastAsia="en-US"/>
              </w:rPr>
              <w:t>ż</w:t>
            </w:r>
            <w:r w:rsidRPr="00111142">
              <w:rPr>
                <w:szCs w:val="20"/>
                <w:lang w:val="pl-PL" w:eastAsia="en-US"/>
              </w:rPr>
              <w:t>y z upo</w:t>
            </w:r>
            <w:r w:rsidRPr="00111142">
              <w:rPr>
                <w:rFonts w:hint="eastAsia"/>
                <w:szCs w:val="20"/>
                <w:lang w:val="pl-PL" w:eastAsia="en-US"/>
              </w:rPr>
              <w:t>ś</w:t>
            </w:r>
            <w:r w:rsidRPr="00111142">
              <w:rPr>
                <w:szCs w:val="20"/>
                <w:lang w:val="pl-PL" w:eastAsia="en-US"/>
              </w:rPr>
              <w:t>ledzeniem umys</w:t>
            </w:r>
            <w:r w:rsidRPr="00111142">
              <w:rPr>
                <w:rFonts w:hint="eastAsia"/>
                <w:szCs w:val="20"/>
                <w:lang w:val="pl-PL" w:eastAsia="en-US"/>
              </w:rPr>
              <w:t>ł</w:t>
            </w:r>
            <w:r w:rsidRPr="00111142">
              <w:rPr>
                <w:szCs w:val="20"/>
                <w:lang w:val="pl-PL" w:eastAsia="en-US"/>
              </w:rPr>
              <w:t>owym w stopniu g</w:t>
            </w:r>
            <w:r w:rsidRPr="00111142">
              <w:rPr>
                <w:rFonts w:hint="eastAsia"/>
                <w:szCs w:val="20"/>
                <w:lang w:val="pl-PL" w:eastAsia="en-US"/>
              </w:rPr>
              <w:t>łę</w:t>
            </w:r>
            <w:r w:rsidRPr="00111142">
              <w:rPr>
                <w:szCs w:val="20"/>
                <w:lang w:val="pl-PL" w:eastAsia="en-US"/>
              </w:rPr>
              <w:t>bokim.</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rsidR="001052F9" w:rsidRPr="00111142" w:rsidRDefault="001052F9" w:rsidP="00900051">
            <w:pPr>
              <w:pStyle w:val="Akapitzlist"/>
              <w:numPr>
                <w:ilvl w:val="0"/>
                <w:numId w:val="152"/>
              </w:numPr>
              <w:spacing w:before="60" w:after="60" w:line="240" w:lineRule="auto"/>
              <w:rPr>
                <w:rFonts w:eastAsia="Times New Roman"/>
                <w:lang w:val="pl-PL" w:eastAsia="pl-PL"/>
              </w:rPr>
            </w:pPr>
            <w:r w:rsidRPr="00111142">
              <w:rPr>
                <w:rFonts w:eastAsia="Times New Roman"/>
                <w:lang w:val="pl-PL" w:eastAsia="pl-PL"/>
              </w:rPr>
              <w:t>wyposażenie pracowni szkolnych w narzędzia do nauczania przedmiotów przyrodniczych lub matematyki,</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rsidRPr="00111142">
              <w:t>przedmiot</w:t>
            </w:r>
            <w:r w:rsidRPr="00111142">
              <w:rPr>
                <w:rFonts w:hint="eastAsia"/>
              </w:rPr>
              <w:t>ó</w:t>
            </w:r>
            <w:r w:rsidRPr="00111142">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35"/>
            </w:r>
            <w:r w:rsidRPr="00584A54">
              <w:rPr>
                <w:rFonts w:eastAsia="Times New Roman" w:cs="Times New Roman"/>
                <w:lang w:eastAsia="pl-PL"/>
              </w:rPr>
              <w:t>,</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rsidR="001052F9" w:rsidRPr="00111142" w:rsidRDefault="001052F9" w:rsidP="00900051">
            <w:pPr>
              <w:pStyle w:val="Akapitzlist"/>
              <w:numPr>
                <w:ilvl w:val="0"/>
                <w:numId w:val="153"/>
              </w:numPr>
              <w:rPr>
                <w:rFonts w:eastAsia="Times New Roman"/>
                <w:lang w:val="pl-PL" w:eastAsia="pl-PL"/>
              </w:rPr>
            </w:pPr>
            <w:r w:rsidRPr="00111142">
              <w:rPr>
                <w:rFonts w:eastAsia="Times New Roman"/>
                <w:lang w:val="pl-PL" w:eastAsia="pl-PL"/>
              </w:rPr>
              <w:t>wyposa</w:t>
            </w:r>
            <w:r w:rsidRPr="00111142">
              <w:rPr>
                <w:rFonts w:eastAsia="Times New Roman" w:hint="eastAsia"/>
                <w:lang w:val="pl-PL" w:eastAsia="pl-PL"/>
              </w:rPr>
              <w:t>ż</w:t>
            </w:r>
            <w:r w:rsidRPr="00111142">
              <w:rPr>
                <w:rFonts w:eastAsia="Times New Roman"/>
                <w:lang w:val="pl-PL" w:eastAsia="pl-PL"/>
              </w:rPr>
              <w:t>enie szk</w:t>
            </w:r>
            <w:r w:rsidRPr="00111142">
              <w:rPr>
                <w:rFonts w:eastAsia="Times New Roman" w:hint="eastAsia"/>
                <w:lang w:val="pl-PL" w:eastAsia="pl-PL"/>
              </w:rPr>
              <w:t>ół</w:t>
            </w:r>
            <w:r w:rsidRPr="00111142">
              <w:rPr>
                <w:rFonts w:eastAsia="Times New Roman"/>
                <w:lang w:val="pl-PL" w:eastAsia="pl-PL"/>
              </w:rPr>
              <w:t xml:space="preserve"> lub plac</w:t>
            </w:r>
            <w:r w:rsidRPr="00111142">
              <w:rPr>
                <w:rFonts w:eastAsia="Times New Roman" w:hint="eastAsia"/>
                <w:lang w:val="pl-PL" w:eastAsia="pl-PL"/>
              </w:rPr>
              <w:t>ó</w:t>
            </w:r>
            <w:r w:rsidRPr="00111142">
              <w:rPr>
                <w:rFonts w:eastAsia="Times New Roman"/>
                <w:lang w:val="pl-PL" w:eastAsia="pl-PL"/>
              </w:rPr>
              <w:t>wek systemu o</w:t>
            </w:r>
            <w:r w:rsidRPr="00111142">
              <w:rPr>
                <w:rFonts w:eastAsia="Times New Roman" w:hint="eastAsia"/>
                <w:lang w:val="pl-PL" w:eastAsia="pl-PL"/>
              </w:rPr>
              <w:t>ś</w:t>
            </w:r>
            <w:r w:rsidRPr="00111142">
              <w:rPr>
                <w:rFonts w:eastAsia="Times New Roman"/>
                <w:lang w:val="pl-PL" w:eastAsia="pl-PL"/>
              </w:rPr>
              <w:t>wiaty w nowoczesne pomoce dydaktyczne oraz narz</w:t>
            </w:r>
            <w:r w:rsidRPr="00111142">
              <w:rPr>
                <w:rFonts w:eastAsia="Times New Roman" w:hint="eastAsia"/>
                <w:lang w:val="pl-PL" w:eastAsia="pl-PL"/>
              </w:rPr>
              <w:t>ę</w:t>
            </w:r>
            <w:r w:rsidRPr="00111142">
              <w:rPr>
                <w:rFonts w:eastAsia="Times New Roman"/>
                <w:lang w:val="pl-PL" w:eastAsia="pl-PL"/>
              </w:rPr>
              <w:t>dzia TIK niezb</w:t>
            </w:r>
            <w:r w:rsidRPr="00111142">
              <w:rPr>
                <w:rFonts w:eastAsia="Times New Roman" w:hint="eastAsia"/>
                <w:lang w:val="pl-PL" w:eastAsia="pl-PL"/>
              </w:rPr>
              <w:t>ę</w:t>
            </w:r>
            <w:r w:rsidRPr="00111142">
              <w:rPr>
                <w:rFonts w:eastAsia="Times New Roman"/>
                <w:lang w:val="pl-PL" w:eastAsia="pl-PL"/>
              </w:rPr>
              <w:t>dne do realizacji program</w:t>
            </w:r>
            <w:r w:rsidRPr="00111142">
              <w:rPr>
                <w:rFonts w:eastAsia="Times New Roman" w:hint="eastAsia"/>
                <w:lang w:val="pl-PL" w:eastAsia="pl-PL"/>
              </w:rPr>
              <w:t>ó</w:t>
            </w:r>
            <w:r w:rsidRPr="00111142">
              <w:rPr>
                <w:rFonts w:eastAsia="Times New Roman"/>
                <w:lang w:val="pl-PL" w:eastAsia="pl-PL"/>
              </w:rPr>
              <w:t>w nauczania w szko</w:t>
            </w:r>
            <w:r w:rsidRPr="00111142">
              <w:rPr>
                <w:rFonts w:eastAsia="Times New Roman" w:hint="eastAsia"/>
                <w:lang w:val="pl-PL" w:eastAsia="pl-PL"/>
              </w:rPr>
              <w:t>ł</w:t>
            </w:r>
            <w:r w:rsidRPr="00111142">
              <w:rPr>
                <w:rFonts w:eastAsia="Times New Roman"/>
                <w:lang w:val="pl-PL" w:eastAsia="pl-PL"/>
              </w:rPr>
              <w:t>ach lub plac</w:t>
            </w:r>
            <w:r w:rsidRPr="00111142">
              <w:rPr>
                <w:rFonts w:eastAsia="Times New Roman" w:hint="eastAsia"/>
                <w:lang w:val="pl-PL" w:eastAsia="pl-PL"/>
              </w:rPr>
              <w:t>ó</w:t>
            </w:r>
            <w:r w:rsidRPr="00111142">
              <w:rPr>
                <w:rFonts w:eastAsia="Times New Roman"/>
                <w:lang w:val="pl-PL" w:eastAsia="pl-PL"/>
              </w:rPr>
              <w:t>wkach systemu o</w:t>
            </w:r>
            <w:r w:rsidRPr="00111142">
              <w:rPr>
                <w:rFonts w:eastAsia="Times New Roman" w:hint="eastAsia"/>
                <w:lang w:val="pl-PL" w:eastAsia="pl-PL"/>
              </w:rPr>
              <w:t>ś</w:t>
            </w:r>
            <w:r w:rsidRPr="00111142">
              <w:rPr>
                <w:rFonts w:eastAsia="Times New Roman"/>
                <w:lang w:val="pl-PL" w:eastAsia="pl-PL"/>
              </w:rPr>
              <w:t>wiaty, w tym zapewnienie odpowiedniej infrastruktury sieciowo-us</w:t>
            </w:r>
            <w:r w:rsidRPr="00111142">
              <w:rPr>
                <w:rFonts w:eastAsia="Times New Roman" w:hint="eastAsia"/>
                <w:lang w:val="pl-PL" w:eastAsia="pl-PL"/>
              </w:rPr>
              <w:t>ł</w:t>
            </w:r>
            <w:r w:rsidRPr="00111142">
              <w:rPr>
                <w:rFonts w:eastAsia="Times New Roman"/>
                <w:lang w:val="pl-PL" w:eastAsia="pl-PL"/>
              </w:rPr>
              <w:t xml:space="preserve">ugowej, </w:t>
            </w:r>
          </w:p>
          <w:p w:rsidR="001052F9" w:rsidRPr="00111142" w:rsidRDefault="001052F9" w:rsidP="00900051">
            <w:pPr>
              <w:pStyle w:val="Akapitzlist"/>
              <w:numPr>
                <w:ilvl w:val="0"/>
                <w:numId w:val="153"/>
              </w:numPr>
              <w:rPr>
                <w:rFonts w:eastAsia="Times New Roman"/>
                <w:lang w:val="pl-PL" w:eastAsia="pl-PL"/>
              </w:rPr>
            </w:pPr>
            <w:r w:rsidRPr="00111142">
              <w:rPr>
                <w:rFonts w:eastAsia="Times New Roman"/>
                <w:lang w:val="pl-PL" w:eastAsia="pl-PL"/>
              </w:rPr>
              <w:t>podnoszenie kompetencji cyfrowych nauczycieli wszystkich przedmiot</w:t>
            </w:r>
            <w:r w:rsidRPr="00111142">
              <w:rPr>
                <w:rFonts w:eastAsia="Times New Roman" w:hint="eastAsia"/>
                <w:lang w:val="pl-PL" w:eastAsia="pl-PL"/>
              </w:rPr>
              <w:t>ó</w:t>
            </w:r>
            <w:r w:rsidRPr="00111142">
              <w:rPr>
                <w:rFonts w:eastAsia="Times New Roman"/>
                <w:lang w:val="pl-PL" w:eastAsia="pl-PL"/>
              </w:rPr>
              <w:t>w, w tym w zakresie korzystania z narz</w:t>
            </w:r>
            <w:r w:rsidRPr="00111142">
              <w:rPr>
                <w:rFonts w:eastAsia="Times New Roman" w:hint="eastAsia"/>
                <w:lang w:val="pl-PL" w:eastAsia="pl-PL"/>
              </w:rPr>
              <w:t>ę</w:t>
            </w:r>
            <w:r w:rsidRPr="00111142">
              <w:rPr>
                <w:rFonts w:eastAsia="Times New Roman"/>
                <w:lang w:val="pl-PL" w:eastAsia="pl-PL"/>
              </w:rPr>
              <w:t>dzi TIK zakupionych do szk</w:t>
            </w:r>
            <w:r w:rsidRPr="00111142">
              <w:rPr>
                <w:rFonts w:eastAsia="Times New Roman" w:hint="eastAsia"/>
                <w:lang w:val="pl-PL" w:eastAsia="pl-PL"/>
              </w:rPr>
              <w:t>ół</w:t>
            </w:r>
            <w:r w:rsidRPr="00111142">
              <w:rPr>
                <w:rFonts w:eastAsia="Times New Roman"/>
                <w:lang w:val="pl-PL" w:eastAsia="pl-PL"/>
              </w:rPr>
              <w:t xml:space="preserve"> lub plac</w:t>
            </w:r>
            <w:r w:rsidRPr="00111142">
              <w:rPr>
                <w:rFonts w:eastAsia="Times New Roman" w:hint="eastAsia"/>
                <w:lang w:val="pl-PL" w:eastAsia="pl-PL"/>
              </w:rPr>
              <w:t>ó</w:t>
            </w:r>
            <w:r w:rsidRPr="00111142">
              <w:rPr>
                <w:rFonts w:eastAsia="Times New Roman"/>
                <w:lang w:val="pl-PL" w:eastAsia="pl-PL"/>
              </w:rPr>
              <w:t>wek systemu o</w:t>
            </w:r>
            <w:r w:rsidRPr="00111142">
              <w:rPr>
                <w:rFonts w:eastAsia="Times New Roman" w:hint="eastAsia"/>
                <w:lang w:val="pl-PL" w:eastAsia="pl-PL"/>
              </w:rPr>
              <w:t>ś</w:t>
            </w:r>
            <w:r w:rsidRPr="00111142">
              <w:rPr>
                <w:rFonts w:eastAsia="Times New Roman"/>
                <w:lang w:val="pl-PL" w:eastAsia="pl-PL"/>
              </w:rPr>
              <w:t>wiaty, w tym w</w:t>
            </w:r>
            <w:r w:rsidRPr="00111142">
              <w:rPr>
                <w:rFonts w:eastAsia="Times New Roman" w:hint="eastAsia"/>
                <w:lang w:val="pl-PL" w:eastAsia="pl-PL"/>
              </w:rPr>
              <w:t>łą</w:t>
            </w:r>
            <w:r w:rsidRPr="00111142">
              <w:rPr>
                <w:rFonts w:eastAsia="Times New Roman"/>
                <w:lang w:val="pl-PL" w:eastAsia="pl-PL"/>
              </w:rPr>
              <w:t>czania narz</w:t>
            </w:r>
            <w:r w:rsidRPr="00111142">
              <w:rPr>
                <w:rFonts w:eastAsia="Times New Roman" w:hint="eastAsia"/>
                <w:lang w:val="pl-PL" w:eastAsia="pl-PL"/>
              </w:rPr>
              <w:t>ę</w:t>
            </w:r>
            <w:r w:rsidRPr="00111142">
              <w:rPr>
                <w:rFonts w:eastAsia="Times New Roman"/>
                <w:lang w:val="pl-PL" w:eastAsia="pl-PL"/>
              </w:rPr>
              <w:t>dzi TIK do nauczania przedmiotowego</w:t>
            </w:r>
          </w:p>
          <w:p w:rsidR="001052F9" w:rsidRPr="00111142" w:rsidRDefault="001052F9" w:rsidP="00900051">
            <w:pPr>
              <w:pStyle w:val="Akapitzlist"/>
              <w:numPr>
                <w:ilvl w:val="0"/>
                <w:numId w:val="153"/>
              </w:numPr>
              <w:rPr>
                <w:rFonts w:eastAsia="Times New Roman"/>
                <w:lang w:val="pl-PL" w:eastAsia="pl-PL"/>
              </w:rPr>
            </w:pPr>
            <w:r w:rsidRPr="00111142">
              <w:rPr>
                <w:rFonts w:eastAsia="Times New Roman"/>
                <w:lang w:val="pl-PL" w:eastAsia="pl-PL"/>
              </w:rPr>
              <w:t>kształtowanie i rozwijanie kompetencji cyfrowych uczniów</w:t>
            </w:r>
            <w:r w:rsidRPr="00111142">
              <w:rPr>
                <w:szCs w:val="20"/>
                <w:lang w:val="pl-PL" w:eastAsia="en-US"/>
              </w:rPr>
              <w:t xml:space="preserve"> lub s</w:t>
            </w:r>
            <w:r w:rsidRPr="00111142">
              <w:rPr>
                <w:rFonts w:hint="eastAsia"/>
                <w:szCs w:val="20"/>
                <w:lang w:val="pl-PL" w:eastAsia="en-US"/>
              </w:rPr>
              <w:t>ł</w:t>
            </w:r>
            <w:r w:rsidRPr="00111142">
              <w:rPr>
                <w:szCs w:val="20"/>
                <w:lang w:val="pl-PL" w:eastAsia="en-US"/>
              </w:rPr>
              <w:t>uchaczy, w tym z uwzgl</w:t>
            </w:r>
            <w:r w:rsidRPr="00111142">
              <w:rPr>
                <w:rFonts w:hint="eastAsia"/>
                <w:szCs w:val="20"/>
                <w:lang w:val="pl-PL" w:eastAsia="en-US"/>
              </w:rPr>
              <w:t>ę</w:t>
            </w:r>
            <w:r w:rsidRPr="00111142">
              <w:rPr>
                <w:szCs w:val="20"/>
                <w:lang w:val="pl-PL" w:eastAsia="en-US"/>
              </w:rPr>
              <w:t>dnieniem bezpiecze</w:t>
            </w:r>
            <w:r w:rsidRPr="00111142">
              <w:rPr>
                <w:rFonts w:hint="eastAsia"/>
                <w:szCs w:val="20"/>
                <w:lang w:val="pl-PL" w:eastAsia="en-US"/>
              </w:rPr>
              <w:t>ń</w:t>
            </w:r>
            <w:r w:rsidRPr="00111142">
              <w:rPr>
                <w:szCs w:val="20"/>
                <w:lang w:val="pl-PL" w:eastAsia="en-US"/>
              </w:rPr>
              <w:t>stwa w cyberprzestrzeni i wynikaj</w:t>
            </w:r>
            <w:r w:rsidRPr="00111142">
              <w:rPr>
                <w:rFonts w:hint="eastAsia"/>
                <w:szCs w:val="20"/>
                <w:lang w:val="pl-PL" w:eastAsia="en-US"/>
              </w:rPr>
              <w:t>ą</w:t>
            </w:r>
            <w:r w:rsidRPr="00111142">
              <w:rPr>
                <w:szCs w:val="20"/>
                <w:lang w:val="pl-PL" w:eastAsia="en-US"/>
              </w:rPr>
              <w:t>cych z tego tytu</w:t>
            </w:r>
            <w:r w:rsidRPr="00111142">
              <w:rPr>
                <w:rFonts w:hint="eastAsia"/>
                <w:szCs w:val="20"/>
                <w:lang w:val="pl-PL" w:eastAsia="en-US"/>
              </w:rPr>
              <w:t>ł</w:t>
            </w:r>
            <w:r w:rsidRPr="00111142">
              <w:rPr>
                <w:szCs w:val="20"/>
                <w:lang w:val="pl-PL" w:eastAsia="en-US"/>
              </w:rPr>
              <w:t>u zagro</w:t>
            </w:r>
            <w:r w:rsidRPr="00111142">
              <w:rPr>
                <w:rFonts w:hint="eastAsia"/>
                <w:szCs w:val="20"/>
                <w:lang w:val="pl-PL" w:eastAsia="en-US"/>
              </w:rPr>
              <w:t>ż</w:t>
            </w:r>
            <w:r w:rsidRPr="00111142">
              <w:rPr>
                <w:szCs w:val="20"/>
                <w:lang w:val="pl-PL" w:eastAsia="en-US"/>
              </w:rPr>
              <w:t>e</w:t>
            </w:r>
            <w:r w:rsidRPr="00111142">
              <w:rPr>
                <w:rFonts w:hint="eastAsia"/>
                <w:szCs w:val="20"/>
                <w:lang w:val="pl-PL" w:eastAsia="en-US"/>
              </w:rPr>
              <w:t>ń</w:t>
            </w:r>
            <w:r w:rsidRPr="00111142">
              <w:rPr>
                <w:rFonts w:eastAsia="Times New Roman"/>
                <w:lang w:val="pl-PL" w:eastAsia="pl-PL"/>
              </w:rPr>
              <w:t xml:space="preserve">, </w:t>
            </w:r>
          </w:p>
          <w:p w:rsidR="001052F9" w:rsidRPr="00111142" w:rsidRDefault="001052F9" w:rsidP="00900051">
            <w:pPr>
              <w:pStyle w:val="Akapitzlist"/>
              <w:numPr>
                <w:ilvl w:val="0"/>
                <w:numId w:val="153"/>
              </w:numPr>
              <w:rPr>
                <w:lang w:val="pl-PL" w:eastAsia="pl-PL"/>
              </w:rPr>
            </w:pPr>
            <w:r w:rsidRPr="00111142">
              <w:rPr>
                <w:rFonts w:eastAsia="Times New Roman"/>
                <w:lang w:val="pl-PL" w:eastAsia="pl-PL"/>
              </w:rPr>
              <w:t xml:space="preserve">programy rozwijania kompetencji cyfrowych uczniów </w:t>
            </w:r>
            <w:r w:rsidRPr="00111142">
              <w:rPr>
                <w:rFonts w:eastAsia="Times New Roman" w:cs="Calibri"/>
                <w:lang w:val="pl-PL" w:eastAsia="ar-SA"/>
              </w:rPr>
              <w:t>lub słuchaczy</w:t>
            </w:r>
            <w:r w:rsidRPr="00111142">
              <w:rPr>
                <w:rFonts w:eastAsia="Times New Roman"/>
                <w:lang w:val="pl-PL" w:eastAsia="pl-PL"/>
              </w:rPr>
              <w:t xml:space="preserve"> przez naukę programowania.</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 xml:space="preserve">Jednostki samorządu terytorialnego, ich związki i stowarzyszenia, jednostki organizacyjne </w:t>
            </w:r>
            <w:proofErr w:type="spellStart"/>
            <w:r w:rsidRPr="00584A54">
              <w:rPr>
                <w:rFonts w:eastAsia="Times New Roman" w:cs="Times New Roman"/>
                <w:lang w:eastAsia="pl-PL"/>
              </w:rPr>
              <w:t>jst</w:t>
            </w:r>
            <w:proofErr w:type="spellEnd"/>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rsidR="001052F9" w:rsidRPr="00111142" w:rsidRDefault="001052F9" w:rsidP="00900051">
            <w:pPr>
              <w:pStyle w:val="Akapitzlist"/>
              <w:numPr>
                <w:ilvl w:val="0"/>
                <w:numId w:val="161"/>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t>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lastRenderedPageBreak/>
              <w:t>rodzice lub opiekunowie prawni dzieci w wieku przedszkolnym,</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t>nauczyciele i pracownicy pedagogiczni ośrodków wychowania przedszkolnego,</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t>istniejące ośrodki wychowania przedszkolnego, w tym przedszkola specjalne i z oddziałami integracyjnymi,</w:t>
            </w:r>
          </w:p>
          <w:p w:rsidR="001052F9" w:rsidRPr="00111142" w:rsidRDefault="001052F9" w:rsidP="00900051">
            <w:pPr>
              <w:pStyle w:val="Akapitzlist"/>
              <w:numPr>
                <w:ilvl w:val="0"/>
                <w:numId w:val="160"/>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t>inne formy wychowania przedszkolnego.</w:t>
            </w:r>
            <w:r w:rsidRPr="00111142">
              <w:rPr>
                <w:rFonts w:eastAsia="Times New Roman"/>
                <w:color w:val="000000"/>
                <w:lang w:val="pl-PL" w:eastAsia="pl-PL"/>
              </w:rPr>
              <w:t> </w:t>
            </w:r>
          </w:p>
          <w:p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t>uczniowie i wychowankowie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t>rodzice lub opiekunowie prawni uczniów i wychowanków szkół i placówek systemu oświaty prowadzących kształcenie ogólne (z wyłączeniem słuchaczy szkół dla dorosłych),</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t>szkoły oraz placówki systemu oświaty (instytucje i kadra pedagogiczna) realizujące kształcenie ogólne (z wyłączeniem szkół dla dorosłych) i ich organy prowadzące,</w:t>
            </w:r>
          </w:p>
          <w:p w:rsidR="001052F9" w:rsidRPr="00111142" w:rsidRDefault="001052F9" w:rsidP="00900051">
            <w:pPr>
              <w:pStyle w:val="Akapitzlist"/>
              <w:numPr>
                <w:ilvl w:val="0"/>
                <w:numId w:val="162"/>
              </w:numPr>
              <w:autoSpaceDE w:val="0"/>
              <w:autoSpaceDN w:val="0"/>
              <w:adjustRightInd w:val="0"/>
              <w:spacing w:before="60" w:after="60" w:line="240" w:lineRule="auto"/>
              <w:rPr>
                <w:rFonts w:eastAsia="Times New Roman"/>
                <w:lang w:val="pl-PL" w:eastAsia="pl-PL"/>
              </w:rPr>
            </w:pPr>
            <w:r w:rsidRPr="00111142">
              <w:rPr>
                <w:rFonts w:eastAsia="Times New Roman"/>
                <w:lang w:val="pl-PL" w:eastAsia="pl-PL"/>
              </w:rPr>
              <w:t>nauczyciele i pracownicy pedagogiczni szkół i placówek systemu oświaty.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E46543" w:rsidRDefault="001052F9" w:rsidP="00584A54">
            <w:pPr>
              <w:spacing w:before="120" w:line="240" w:lineRule="auto"/>
              <w:rPr>
                <w:rFonts w:eastAsia="Times New Roman" w:cs="Times New Roman"/>
                <w:color w:val="000000"/>
                <w:lang w:eastAsia="pl-PL"/>
              </w:rPr>
            </w:pPr>
            <w:r w:rsidRPr="00E46543">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E4654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E46543" w:rsidRDefault="00121E4A">
            <w:pPr>
              <w:rPr>
                <w:rFonts w:eastAsia="Times New Roman" w:cs="Times New Roman"/>
                <w:color w:val="000000"/>
                <w:lang w:eastAsia="pl-PL"/>
              </w:rPr>
            </w:pPr>
            <w:r>
              <w:t xml:space="preserve"> 4 405 000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55FC4" w:rsidRDefault="001052F9" w:rsidP="00E05DCD">
            <w:pPr>
              <w:spacing w:before="60" w:after="60" w:line="240" w:lineRule="auto"/>
              <w:rPr>
                <w:rFonts w:eastAsia="Times New Roman" w:cs="Times New Roman"/>
                <w:lang w:eastAsia="pl-PL"/>
              </w:rPr>
            </w:pPr>
            <w:r w:rsidRPr="00455FC4">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lang w:eastAsia="pl-PL"/>
              </w:rPr>
            </w:pPr>
            <w:r w:rsidRPr="00455FC4">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45"/>
              </w:numPr>
              <w:spacing w:before="120" w:after="40" w:line="240" w:lineRule="auto"/>
              <w:rPr>
                <w:rFonts w:eastAsia="Times New Roman"/>
                <w:color w:val="000000"/>
                <w:lang w:val="pl-PL" w:eastAsia="pl-PL"/>
              </w:rPr>
            </w:pPr>
            <w:r w:rsidRPr="00111142">
              <w:rPr>
                <w:rFonts w:eastAsia="Times New Roman"/>
                <w:lang w:val="pl-PL" w:eastAsia="pl-PL"/>
              </w:rPr>
              <w:t>Maksymalny okres finansowania bie</w:t>
            </w:r>
            <w:r w:rsidRPr="00111142">
              <w:rPr>
                <w:rFonts w:eastAsia="Times New Roman" w:hint="eastAsia"/>
                <w:lang w:val="pl-PL" w:eastAsia="pl-PL"/>
              </w:rPr>
              <w:t>żą</w:t>
            </w:r>
            <w:r w:rsidRPr="00111142">
              <w:rPr>
                <w:rFonts w:eastAsia="Times New Roman"/>
                <w:lang w:val="pl-PL" w:eastAsia="pl-PL"/>
              </w:rPr>
              <w:t>cej dzia</w:t>
            </w:r>
            <w:r w:rsidRPr="00111142">
              <w:rPr>
                <w:rFonts w:eastAsia="Times New Roman" w:hint="eastAsia"/>
                <w:lang w:val="pl-PL" w:eastAsia="pl-PL"/>
              </w:rPr>
              <w:t>ł</w:t>
            </w:r>
            <w:r w:rsidRPr="00111142">
              <w:rPr>
                <w:rFonts w:eastAsia="Times New Roman"/>
                <w:lang w:val="pl-PL" w:eastAsia="pl-PL"/>
              </w:rPr>
              <w:t>alno</w:t>
            </w:r>
            <w:r w:rsidRPr="00111142">
              <w:rPr>
                <w:rFonts w:eastAsia="Times New Roman" w:hint="eastAsia"/>
                <w:lang w:val="pl-PL" w:eastAsia="pl-PL"/>
              </w:rPr>
              <w:t>ś</w:t>
            </w:r>
            <w:r w:rsidRPr="00111142">
              <w:rPr>
                <w:rFonts w:eastAsia="Times New Roman"/>
                <w:lang w:val="pl-PL" w:eastAsia="pl-PL"/>
              </w:rPr>
              <w:t>ci nowo utworzonych miejsc wychowania przedszkolnego w ramach projektu i realizowanie dodatkowych zaj</w:t>
            </w:r>
            <w:r w:rsidRPr="00111142">
              <w:rPr>
                <w:rFonts w:eastAsia="Times New Roman" w:hint="eastAsia"/>
                <w:lang w:val="pl-PL" w:eastAsia="pl-PL"/>
              </w:rPr>
              <w:t>ęć</w:t>
            </w:r>
            <w:r w:rsidRPr="00111142">
              <w:rPr>
                <w:rFonts w:eastAsia="Times New Roman"/>
                <w:lang w:val="pl-PL" w:eastAsia="pl-PL"/>
              </w:rPr>
              <w:t xml:space="preserve"> w tych o</w:t>
            </w:r>
            <w:r w:rsidRPr="00111142">
              <w:rPr>
                <w:rFonts w:eastAsia="Times New Roman" w:hint="eastAsia"/>
                <w:lang w:val="pl-PL" w:eastAsia="pl-PL"/>
              </w:rPr>
              <w:t>ś</w:t>
            </w:r>
            <w:r w:rsidRPr="00111142">
              <w:rPr>
                <w:rFonts w:eastAsia="Times New Roman"/>
                <w:lang w:val="pl-PL" w:eastAsia="pl-PL"/>
              </w:rPr>
              <w:t>rodkach to 12 miesi</w:t>
            </w:r>
            <w:r w:rsidRPr="00111142">
              <w:rPr>
                <w:rFonts w:eastAsia="Times New Roman" w:hint="eastAsia"/>
                <w:lang w:val="pl-PL" w:eastAsia="pl-PL"/>
              </w:rPr>
              <w:t>ę</w:t>
            </w:r>
            <w:r w:rsidRPr="00111142">
              <w:rPr>
                <w:rFonts w:eastAsia="Times New Roman"/>
                <w:lang w:val="pl-PL" w:eastAsia="pl-PL"/>
              </w:rPr>
              <w:t xml:space="preserve">cy </w:t>
            </w:r>
            <w:r w:rsidRPr="00111142">
              <w:rPr>
                <w:rFonts w:eastAsia="Times New Roman"/>
                <w:szCs w:val="20"/>
                <w:lang w:val="pl-PL" w:eastAsia="pl-PL"/>
              </w:rPr>
              <w:t>(typ projektu 1 i 3)</w:t>
            </w:r>
            <w:r w:rsidRPr="00111142">
              <w:rPr>
                <w:rFonts w:eastAsia="Times New Roman"/>
                <w:lang w:val="pl-PL"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 xml:space="preserve">nie więcej niż 30% (włączając </w:t>
            </w:r>
            <w:proofErr w:type="spellStart"/>
            <w:r w:rsidRPr="00D721B8">
              <w:rPr>
                <w:rFonts w:eastAsia="Times New Roman" w:cs="Times New Roman"/>
                <w:color w:val="000000"/>
                <w:lang w:eastAsia="pl-PL"/>
              </w:rPr>
              <w:t>cross-financing</w:t>
            </w:r>
            <w:proofErr w:type="spellEnd"/>
            <w:r w:rsidRPr="00D721B8">
              <w:rPr>
                <w:rFonts w:eastAsia="Times New Roman" w:cs="Times New Roman"/>
                <w:color w:val="000000"/>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111142" w:rsidTr="00E05DCD">
        <w:trPr>
          <w:trHeight w:val="375"/>
        </w:trPr>
        <w:tc>
          <w:tcPr>
            <w:tcW w:w="851" w:type="dxa"/>
            <w:tcBorders>
              <w:top w:val="nil"/>
              <w:left w:val="nil"/>
              <w:bottom w:val="nil"/>
              <w:right w:val="nil"/>
            </w:tcBorders>
            <w:shd w:val="clear" w:color="auto" w:fill="auto"/>
            <w:noWrap/>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E05DCD">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r>
            <w:r w:rsidRPr="00A014FD">
              <w:rPr>
                <w:rFonts w:eastAsia="Times New Roman" w:cs="Times New Roman"/>
                <w:lang w:eastAsia="pl-PL"/>
              </w:rPr>
              <w:lastRenderedPageBreak/>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9"/>
              </w:numPr>
              <w:spacing w:before="120" w:line="240" w:lineRule="auto"/>
              <w:rPr>
                <w:rFonts w:eastAsia="Times New Roman"/>
                <w:color w:val="000000"/>
                <w:lang w:val="pl-PL" w:eastAsia="pl-PL"/>
              </w:rPr>
            </w:pPr>
            <w:r w:rsidRPr="00111142">
              <w:rPr>
                <w:rFonts w:eastAsia="Times New Roman"/>
                <w:color w:val="000000"/>
                <w:lang w:val="pl-PL" w:eastAsia="pl-PL"/>
              </w:rPr>
              <w:t>85%.</w:t>
            </w:r>
          </w:p>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111142" w:rsidRDefault="001052F9" w:rsidP="00900051">
            <w:pPr>
              <w:pStyle w:val="Akapitzlist"/>
              <w:numPr>
                <w:ilvl w:val="0"/>
                <w:numId w:val="178"/>
              </w:numPr>
              <w:spacing w:before="120" w:line="240" w:lineRule="auto"/>
              <w:rPr>
                <w:rFonts w:eastAsia="Times New Roman"/>
                <w:color w:val="000000"/>
                <w:lang w:val="pl-PL" w:eastAsia="pl-PL"/>
              </w:rPr>
            </w:pPr>
            <w:r w:rsidRPr="00111142">
              <w:rPr>
                <w:rFonts w:eastAsia="Times New Roman"/>
                <w:color w:val="000000"/>
                <w:lang w:val="pl-PL" w:eastAsia="pl-PL"/>
              </w:rPr>
              <w:t>90 % (85% UE + 5% budżet państwa) (85%UE+5% budżet państwa).</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line="240" w:lineRule="auto"/>
              <w:rPr>
                <w:rFonts w:eastAsia="Times New Roman"/>
                <w:color w:val="000000"/>
                <w:lang w:val="pl-PL" w:eastAsia="pl-PL"/>
              </w:rPr>
            </w:pPr>
            <w:r w:rsidRPr="00111142">
              <w:rPr>
                <w:rFonts w:eastAsia="Times New Roman"/>
                <w:color w:val="000000"/>
                <w:lang w:val="pl-PL" w:eastAsia="pl-PL"/>
              </w:rPr>
              <w:t>15%.</w:t>
            </w:r>
          </w:p>
          <w:p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rsidR="001052F9" w:rsidRPr="00111142" w:rsidRDefault="001052F9" w:rsidP="00900051">
            <w:pPr>
              <w:pStyle w:val="Akapitzlist"/>
              <w:numPr>
                <w:ilvl w:val="0"/>
                <w:numId w:val="178"/>
              </w:numPr>
              <w:spacing w:before="120" w:after="40" w:line="240" w:lineRule="auto"/>
              <w:rPr>
                <w:rFonts w:eastAsia="Times New Roman"/>
                <w:color w:val="000000"/>
                <w:lang w:val="pl-PL" w:eastAsia="pl-PL"/>
              </w:rPr>
            </w:pPr>
            <w:r w:rsidRPr="00111142">
              <w:rPr>
                <w:rFonts w:eastAsia="Times New Roman"/>
                <w:color w:val="000000"/>
                <w:lang w:val="pl-PL" w:eastAsia="pl-PL"/>
              </w:rPr>
              <w:t>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5"/>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rsidP="00E05DCD">
      <w:pPr>
        <w:spacing w:line="240" w:lineRule="auto"/>
      </w:pPr>
    </w:p>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711081" w:rsidRPr="00111142" w:rsidTr="00270CA5">
        <w:trPr>
          <w:trHeight w:val="255"/>
        </w:trPr>
        <w:tc>
          <w:tcPr>
            <w:tcW w:w="14442" w:type="dxa"/>
            <w:gridSpan w:val="2"/>
            <w:tcBorders>
              <w:top w:val="nil"/>
              <w:left w:val="nil"/>
              <w:bottom w:val="nil"/>
              <w:right w:val="nil"/>
            </w:tcBorders>
            <w:shd w:val="clear" w:color="000000" w:fill="D9D9D9"/>
            <w:noWrap/>
            <w:hideMark/>
          </w:tcPr>
          <w:p w:rsidR="00711081" w:rsidRPr="005E489A" w:rsidRDefault="00711081" w:rsidP="00270CA5">
            <w:pPr>
              <w:pStyle w:val="Nagwek3"/>
              <w:rPr>
                <w:rFonts w:ascii="Myriad Pro" w:hAnsi="Myriad Pro"/>
                <w:b w:val="0"/>
                <w:bCs w:val="0"/>
                <w:color w:val="000000"/>
                <w:lang w:val="pl-PL" w:eastAsia="pl-PL"/>
              </w:rPr>
            </w:pPr>
            <w:bookmarkStart w:id="55" w:name="_Toc423941243"/>
            <w:bookmarkStart w:id="56" w:name="_Toc53388652"/>
            <w:r w:rsidRPr="005E489A">
              <w:rPr>
                <w:rFonts w:ascii="Myriad Pro" w:hAnsi="Myriad Pro"/>
                <w:b w:val="0"/>
                <w:color w:val="000000"/>
                <w:lang w:val="pl-PL" w:eastAsia="pl-PL"/>
              </w:rPr>
              <w:lastRenderedPageBreak/>
              <w:t>8.6 Wsparcie szkół i placówek prowadzących kształcenie zawodowe oraz uczniów uczestniczących w kształceniu zawodowym i osób dorosłych uczestniczących w pozaszkolnych formach kształcenia zawodowego</w:t>
            </w:r>
            <w:bookmarkEnd w:id="55"/>
            <w:bookmarkEnd w:id="56"/>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111142"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6"/>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Poprzez realizację działań na rzecz szkolnictwa zawodowego, planowane jest osiągnięcie efektu synergii pomiędzy procesem kształcenia </w:t>
            </w:r>
            <w:r w:rsidR="00043E48">
              <w:rPr>
                <w:rFonts w:eastAsia="Times New Roman" w:cs="Times New Roman"/>
                <w:lang w:eastAsia="pl-PL"/>
              </w:rPr>
              <w:t xml:space="preserve">oraz </w:t>
            </w:r>
            <w:r w:rsidRPr="00584A54">
              <w:rPr>
                <w:rFonts w:eastAsia="Times New Roman" w:cs="Times New Roman"/>
                <w:lang w:eastAsia="pl-PL"/>
              </w:rPr>
              <w:t>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matematyczno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900051">
            <w:pPr>
              <w:numPr>
                <w:ilvl w:val="0"/>
                <w:numId w:val="117"/>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111142" w:rsidTr="00270CA5">
        <w:trPr>
          <w:trHeight w:val="255"/>
        </w:trPr>
        <w:tc>
          <w:tcPr>
            <w:tcW w:w="851" w:type="dxa"/>
            <w:tcBorders>
              <w:top w:val="nil"/>
              <w:left w:val="nil"/>
              <w:bottom w:val="nil"/>
              <w:right w:val="nil"/>
            </w:tcBorders>
            <w:shd w:val="clear" w:color="auto" w:fill="auto"/>
            <w:noWrap/>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111142" w:rsidTr="00270CA5">
        <w:trPr>
          <w:trHeight w:val="255"/>
        </w:trPr>
        <w:tc>
          <w:tcPr>
            <w:tcW w:w="851" w:type="dxa"/>
            <w:tcBorders>
              <w:top w:val="nil"/>
              <w:left w:val="nil"/>
              <w:bottom w:val="nil"/>
              <w:right w:val="single" w:sz="4" w:space="0" w:color="auto"/>
            </w:tcBorders>
            <w:shd w:val="clear" w:color="auto" w:fill="auto"/>
            <w:noWrap/>
          </w:tcPr>
          <w:p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 xml:space="preserve">117 Wyrównywanie dostępu do uczenia się przez całe życie o charakterze formalnym, nieformalnym i </w:t>
            </w:r>
            <w:proofErr w:type="spellStart"/>
            <w:r w:rsidRPr="00CC0480">
              <w:rPr>
                <w:rFonts w:eastAsia="Times New Roman" w:cs="Times New Roman"/>
                <w:color w:val="000000"/>
                <w:lang w:eastAsia="pl-PL"/>
              </w:rPr>
              <w:t>pozaformalnym</w:t>
            </w:r>
            <w:proofErr w:type="spellEnd"/>
            <w:r w:rsidRPr="00CC0480">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711081" w:rsidRPr="00D65820" w:rsidRDefault="00711081"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D65820" w:rsidRDefault="00D65820"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00C0181B">
              <w:rPr>
                <w:rFonts w:eastAsia="Times New Roman" w:cs="Times New Roman"/>
                <w:color w:val="000000"/>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r w:rsidR="00C0181B">
              <w:rPr>
                <w:rFonts w:eastAsia="Times New Roman" w:cs="Calibri"/>
                <w:lang w:eastAsia="pl-PL"/>
              </w:rPr>
              <w:t>.</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 xml:space="preserve">Liczba szkół i placówek kształcenia zawodowego doposażonych w programie w sprzęt i materiały dydaktyczne niezbędne do realizacji </w:t>
            </w:r>
            <w:r w:rsidR="00235CCA">
              <w:rPr>
                <w:rFonts w:eastAsia="Times New Roman" w:cs="Calibri"/>
                <w:lang w:eastAsia="pl-PL"/>
              </w:rPr>
              <w:t xml:space="preserve">kształcenia zawodowego </w:t>
            </w:r>
            <w:r w:rsidRPr="00584A54">
              <w:rPr>
                <w:rFonts w:eastAsia="Times New Roman" w:cs="Calibri"/>
                <w:lang w:eastAsia="pl-PL"/>
              </w:rPr>
              <w:t>[szt.]</w:t>
            </w:r>
            <w:r w:rsidR="00C0181B">
              <w:rPr>
                <w:rFonts w:eastAsia="Times New Roman" w:cs="Calibri"/>
                <w:lang w:eastAsia="pl-PL"/>
              </w:rPr>
              <w:t>.</w:t>
            </w:r>
          </w:p>
          <w:p w:rsidR="00C22D03" w:rsidRPr="00C22D03"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C0181B">
              <w:rPr>
                <w:rFonts w:eastAsia="Times New Roman" w:cs="Calibri"/>
                <w:lang w:eastAsia="pl-PL"/>
              </w:rPr>
              <w:t>.</w:t>
            </w:r>
          </w:p>
          <w:p w:rsidR="00711081" w:rsidRPr="00D65820" w:rsidRDefault="00C22D03"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objętych wsparciem stypendialnym w programie [osoby]</w:t>
            </w:r>
            <w:r w:rsidR="00C0181B">
              <w:rPr>
                <w:rFonts w:eastAsia="Times New Roman" w:cs="Calibri"/>
                <w:lang w:eastAsia="pl-PL"/>
              </w:rPr>
              <w:t>.</w:t>
            </w:r>
          </w:p>
          <w:p w:rsidR="00D65820" w:rsidRPr="003A2F55" w:rsidRDefault="00D65820" w:rsidP="00900051">
            <w:pPr>
              <w:numPr>
                <w:ilvl w:val="0"/>
                <w:numId w:val="96"/>
              </w:numPr>
              <w:spacing w:before="60" w:after="60" w:line="240" w:lineRule="auto"/>
              <w:ind w:left="357" w:firstLine="0"/>
              <w:rPr>
                <w:rFonts w:eastAsia="Times New Roman" w:cs="Times New Roman"/>
                <w:color w:val="000000"/>
                <w:lang w:eastAsia="pl-PL"/>
              </w:rPr>
            </w:pPr>
            <w:r>
              <w:rPr>
                <w:rFonts w:eastAsia="Times New Roman" w:cs="Calibri"/>
                <w:lang w:eastAsia="pl-PL"/>
              </w:rPr>
              <w:t xml:space="preserve">Liczba uczniów </w:t>
            </w:r>
            <w:r w:rsidRPr="00D65820">
              <w:rPr>
                <w:rFonts w:eastAsia="Times New Roman" w:cs="Calibri"/>
                <w:lang w:eastAsia="pl-PL"/>
              </w:rPr>
              <w:t>obj</w:t>
            </w:r>
            <w:r w:rsidRPr="00D65820">
              <w:rPr>
                <w:rFonts w:eastAsia="Times New Roman" w:cs="Calibri" w:hint="eastAsia"/>
                <w:lang w:eastAsia="pl-PL"/>
              </w:rPr>
              <w:t>ę</w:t>
            </w:r>
            <w:r w:rsidRPr="00D65820">
              <w:rPr>
                <w:rFonts w:eastAsia="Times New Roman" w:cs="Calibri"/>
                <w:lang w:eastAsia="pl-PL"/>
              </w:rPr>
              <w:t>tych wsparciem w zakresie rozwijania kompetencji kluczowych lub umiej</w:t>
            </w:r>
            <w:r w:rsidRPr="00D65820">
              <w:rPr>
                <w:rFonts w:eastAsia="Times New Roman" w:cs="Calibri" w:hint="eastAsia"/>
                <w:lang w:eastAsia="pl-PL"/>
              </w:rPr>
              <w:t>ę</w:t>
            </w:r>
            <w:r w:rsidRPr="00D65820">
              <w:rPr>
                <w:rFonts w:eastAsia="Times New Roman" w:cs="Calibri"/>
                <w:lang w:eastAsia="pl-PL"/>
              </w:rPr>
              <w:t>tno</w:t>
            </w:r>
            <w:r w:rsidRPr="00D65820">
              <w:rPr>
                <w:rFonts w:eastAsia="Times New Roman" w:cs="Calibri" w:hint="eastAsia"/>
                <w:lang w:eastAsia="pl-PL"/>
              </w:rPr>
              <w:t>ś</w:t>
            </w:r>
            <w:r w:rsidRPr="00D65820">
              <w:rPr>
                <w:rFonts w:eastAsia="Times New Roman" w:cs="Calibri"/>
                <w:lang w:eastAsia="pl-PL"/>
              </w:rPr>
              <w:t>ci uniwersalnych w programie  [osoby]</w:t>
            </w:r>
            <w:r w:rsidR="00C0181B">
              <w:rPr>
                <w:rFonts w:eastAsia="Times New Roman" w:cs="Calibri"/>
                <w:lang w:eastAsia="pl-PL"/>
              </w:rPr>
              <w:t>.</w:t>
            </w:r>
          </w:p>
          <w:p w:rsidR="003A2F55" w:rsidRPr="00C0181B" w:rsidRDefault="003A2F55" w:rsidP="00CE5D7A">
            <w:pPr>
              <w:numPr>
                <w:ilvl w:val="0"/>
                <w:numId w:val="96"/>
              </w:numPr>
              <w:spacing w:before="60" w:after="60" w:line="240" w:lineRule="auto"/>
              <w:ind w:left="357" w:firstLine="0"/>
              <w:rPr>
                <w:rFonts w:eastAsia="Times New Roman" w:cs="Times New Roman"/>
                <w:color w:val="000000"/>
                <w:lang w:eastAsia="pl-PL"/>
              </w:rPr>
            </w:pPr>
            <w:r w:rsidRPr="003A2F55">
              <w:rPr>
                <w:rFonts w:eastAsia="Times New Roman" w:cs="Calibri"/>
                <w:lang w:eastAsia="pl-PL"/>
              </w:rPr>
              <w:t>Liczba uczniów objętych doradztwem zawodowym [osoby].</w:t>
            </w:r>
          </w:p>
          <w:p w:rsidR="00C0181B" w:rsidRPr="00C0181B" w:rsidRDefault="00C0181B" w:rsidP="00CE5D7A">
            <w:pPr>
              <w:numPr>
                <w:ilvl w:val="0"/>
                <w:numId w:val="96"/>
              </w:numPr>
              <w:spacing w:before="60" w:after="60" w:line="240" w:lineRule="auto"/>
              <w:ind w:left="357" w:firstLine="0"/>
              <w:rPr>
                <w:rFonts w:eastAsia="Times New Roman" w:cs="Times New Roman"/>
                <w:color w:val="000000"/>
                <w:lang w:eastAsia="pl-PL"/>
              </w:rPr>
            </w:pPr>
            <w:r w:rsidRPr="00DA48D7">
              <w:rPr>
                <w:rFonts w:eastAsia="Times New Roman" w:cs="Times New Roman"/>
                <w:lang w:eastAsia="pl-PL"/>
              </w:rPr>
              <w:t>Liczba osób objętych wsparciem w zakresie zwalczania lub przeciwdziałania sk</w:t>
            </w:r>
            <w:r>
              <w:rPr>
                <w:rFonts w:eastAsia="Times New Roman" w:cs="Times New Roman"/>
                <w:lang w:eastAsia="pl-PL"/>
              </w:rPr>
              <w:t>utkom pandemii COVID-19 [osoby] –CV31.</w:t>
            </w:r>
          </w:p>
          <w:p w:rsidR="008517D7" w:rsidRDefault="00C0181B">
            <w:pPr>
              <w:numPr>
                <w:ilvl w:val="0"/>
                <w:numId w:val="96"/>
              </w:numPr>
              <w:tabs>
                <w:tab w:val="left" w:pos="781"/>
              </w:tabs>
              <w:spacing w:before="60" w:after="60" w:line="240" w:lineRule="auto"/>
              <w:ind w:left="357" w:firstLine="0"/>
              <w:rPr>
                <w:rFonts w:eastAsia="Times New Roman" w:cs="Times New Roman"/>
                <w:color w:val="000000"/>
                <w:lang w:eastAsia="pl-PL"/>
              </w:rPr>
            </w:pPr>
            <w:r w:rsidRPr="007A4F63">
              <w:rPr>
                <w:rFonts w:eastAsia="Times New Roman" w:cs="Times New Roman"/>
                <w:lang w:eastAsia="pl-PL"/>
              </w:rPr>
              <w:lastRenderedPageBreak/>
              <w:t>Wartość wydatków kwalifikowalnych przeznaczonych na działania związane z pandemią COVID-19</w:t>
            </w:r>
            <w:r>
              <w:rPr>
                <w:rFonts w:eastAsia="Times New Roman" w:cs="Times New Roman"/>
                <w:lang w:eastAsia="pl-PL"/>
              </w:rPr>
              <w:t xml:space="preserve"> [PLN] –CV30.</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111142" w:rsidRDefault="00711081" w:rsidP="00900051">
            <w:pPr>
              <w:pStyle w:val="Akapitzlist"/>
              <w:numPr>
                <w:ilvl w:val="0"/>
                <w:numId w:val="176"/>
              </w:numPr>
              <w:spacing w:before="60" w:after="60" w:line="240" w:lineRule="auto"/>
              <w:ind w:left="214" w:firstLine="146"/>
              <w:rPr>
                <w:rFonts w:eastAsia="Times New Roman"/>
                <w:lang w:val="pl-PL" w:eastAsia="pl-PL"/>
              </w:rPr>
            </w:pPr>
            <w:r w:rsidRPr="00111142">
              <w:rPr>
                <w:rFonts w:eastAsia="Times New Roman"/>
                <w:lang w:val="pl-PL" w:eastAsia="pl-PL"/>
              </w:rPr>
              <w:t>Podnoszenie umiejętności</w:t>
            </w:r>
            <w:r w:rsidR="00C22D03" w:rsidRPr="00111142">
              <w:rPr>
                <w:rFonts w:eastAsia="Times New Roman"/>
                <w:lang w:val="pl-PL" w:eastAsia="pl-PL"/>
              </w:rPr>
              <w:t>, kompetencji</w:t>
            </w:r>
            <w:r w:rsidRPr="00111142">
              <w:rPr>
                <w:rFonts w:eastAsia="Times New Roman"/>
                <w:lang w:val="pl-PL" w:eastAsia="pl-PL"/>
              </w:rPr>
              <w:t xml:space="preserve"> oraz uzyskiwanie kwalifikacji zawodowych przez uczniów i słuchaczy szkół lub placówek systemu oświaty prowadzących kształcenie zawodowe </w:t>
            </w:r>
            <w:r w:rsidR="00235CCA" w:rsidRPr="00111142">
              <w:rPr>
                <w:rFonts w:eastAsia="Times New Roman"/>
                <w:lang w:val="pl-PL" w:eastAsia="en-US"/>
              </w:rPr>
              <w:t xml:space="preserve"> i/lub </w:t>
            </w:r>
            <w:r w:rsidRPr="00111142">
              <w:rPr>
                <w:rFonts w:eastAsia="Times New Roman"/>
                <w:lang w:val="pl-PL" w:eastAsia="en-US"/>
              </w:rPr>
              <w:t>os</w:t>
            </w:r>
            <w:r w:rsidR="00F86703" w:rsidRPr="00111142">
              <w:rPr>
                <w:rFonts w:eastAsia="Times New Roman"/>
                <w:lang w:val="pl-PL" w:eastAsia="en-US"/>
              </w:rPr>
              <w:t>ób</w:t>
            </w:r>
            <w:r w:rsidRPr="00111142">
              <w:rPr>
                <w:rFonts w:eastAsia="Times New Roman"/>
                <w:lang w:val="pl-PL" w:eastAsia="en-US"/>
              </w:rPr>
              <w:t xml:space="preserve"> dorosł</w:t>
            </w:r>
            <w:r w:rsidR="00F86703" w:rsidRPr="00111142">
              <w:rPr>
                <w:rFonts w:eastAsia="Times New Roman"/>
                <w:lang w:val="pl-PL" w:eastAsia="en-US"/>
              </w:rPr>
              <w:t>ych</w:t>
            </w:r>
            <w:r w:rsidRPr="00111142">
              <w:rPr>
                <w:rFonts w:eastAsia="Times New Roman"/>
                <w:lang w:val="pl-PL" w:eastAsia="en-US"/>
              </w:rPr>
              <w:t xml:space="preserve"> zainteresowanych z własnej inicjatywy zdobyciem, uzupełnieniem lub podnoszeniem </w:t>
            </w:r>
            <w:r w:rsidR="006F426E" w:rsidRPr="00111142">
              <w:rPr>
                <w:rFonts w:eastAsia="Times New Roman"/>
                <w:lang w:val="pl-PL" w:eastAsia="en-US"/>
              </w:rPr>
              <w:t xml:space="preserve">kompetencji lub </w:t>
            </w:r>
            <w:r w:rsidRPr="00111142">
              <w:rPr>
                <w:rFonts w:eastAsia="Times New Roman"/>
                <w:lang w:val="pl-PL" w:eastAsia="en-US"/>
              </w:rPr>
              <w:t>kwalifikacji zawodowych poprzez</w:t>
            </w:r>
            <w:r w:rsidRPr="00111142">
              <w:rPr>
                <w:rFonts w:eastAsia="Times New Roman"/>
                <w:vertAlign w:val="superscript"/>
                <w:lang w:val="pl-PL" w:eastAsia="pl-PL"/>
              </w:rPr>
              <w:t>,</w:t>
            </w:r>
            <w:r w:rsidRPr="00111142">
              <w:rPr>
                <w:rFonts w:eastAsia="Times New Roman"/>
                <w:lang w:val="pl-PL" w:eastAsia="pl-PL"/>
              </w:rPr>
              <w:t xml:space="preserve"> </w:t>
            </w:r>
            <w:r w:rsidRPr="00111142">
              <w:rPr>
                <w:rFonts w:eastAsia="Times New Roman"/>
                <w:vertAlign w:val="superscript"/>
                <w:lang w:val="pl-PL" w:eastAsia="pl-PL"/>
              </w:rPr>
              <w:t>,</w:t>
            </w:r>
            <w:r w:rsidRPr="00111142">
              <w:rPr>
                <w:rFonts w:eastAsia="Times New Roman"/>
                <w:lang w:val="pl-PL" w:eastAsia="pl-PL"/>
              </w:rPr>
              <w:t>:</w:t>
            </w:r>
          </w:p>
          <w:p w:rsidR="00351902" w:rsidRPr="00773414" w:rsidRDefault="00351902" w:rsidP="00773414">
            <w:pPr>
              <w:numPr>
                <w:ilvl w:val="0"/>
                <w:numId w:val="122"/>
              </w:numPr>
              <w:spacing w:before="60" w:after="60" w:line="240" w:lineRule="auto"/>
              <w:rPr>
                <w:rFonts w:eastAsia="Times New Roman" w:cs="Times New Roman"/>
                <w:lang w:eastAsia="pl-PL"/>
              </w:rPr>
            </w:pPr>
            <w:r w:rsidRPr="00351902">
              <w:rPr>
                <w:rFonts w:eastAsia="Times New Roman" w:cs="Times New Roman"/>
                <w:lang w:eastAsia="pl-PL"/>
              </w:rPr>
              <w:t xml:space="preserve">staże uczniowskie, o których mowa w Prawie oświatowym, dla uczniów techników i branżowych szkół I stopnia niebędących młodocianymi pracownikami, uczniów branżowych szkół II stopnia oraz uczniów szkół policealnych realizowane w </w:t>
            </w:r>
            <w:r w:rsidRPr="00773414">
              <w:rPr>
                <w:rFonts w:eastAsia="Times New Roman" w:cs="Times New Roman"/>
                <w:lang w:eastAsia="pl-PL"/>
              </w:rPr>
              <w:t>rzeczywistych warunkach pracy, tj. u pracodawców lub w indywidualnych gospodarstwach rolnych, których działalność jest związana z zawodem, w którym kształcą się uczniowie,</w:t>
            </w:r>
          </w:p>
          <w:p w:rsidR="0008148E" w:rsidRDefault="0008148E" w:rsidP="0008148E">
            <w:pPr>
              <w:pStyle w:val="Akapitzlist"/>
              <w:numPr>
                <w:ilvl w:val="0"/>
                <w:numId w:val="122"/>
              </w:numPr>
              <w:spacing w:before="60" w:after="60" w:line="240" w:lineRule="auto"/>
              <w:rPr>
                <w:rFonts w:eastAsia="Times New Roman"/>
                <w:lang w:val="pl-PL" w:eastAsia="pl-PL"/>
              </w:rPr>
            </w:pPr>
            <w:r w:rsidRPr="00111142">
              <w:rPr>
                <w:rFonts w:eastAsia="Times New Roman"/>
                <w:lang w:eastAsia="pl-PL"/>
              </w:rPr>
              <w:t xml:space="preserve"> </w:t>
            </w:r>
            <w:r w:rsidRPr="00111142">
              <w:rPr>
                <w:rFonts w:eastAsia="Times New Roman"/>
                <w:lang w:val="pl-PL" w:eastAsia="pl-PL"/>
              </w:rPr>
              <w:t>realizację kompleksowych programów kształcenia praktycznego organizowanych w miejscu pracy,</w:t>
            </w:r>
          </w:p>
          <w:p w:rsidR="005426F5" w:rsidRDefault="005426F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 </w:t>
            </w:r>
            <w:r w:rsidR="00711081" w:rsidRPr="00AA040F">
              <w:rPr>
                <w:rFonts w:eastAsia="Times New Roman"/>
                <w:lang w:eastAsia="pl-PL"/>
              </w:rPr>
              <w:t xml:space="preserve">wdrożenie nowych, innowacyjnych form </w:t>
            </w:r>
            <w:r w:rsidR="00977302" w:rsidRPr="00AA040F">
              <w:rPr>
                <w:rFonts w:eastAsia="Times New Roman"/>
                <w:lang w:eastAsia="pl-PL"/>
              </w:rPr>
              <w:t xml:space="preserve">kształcenia </w:t>
            </w:r>
            <w:r w:rsidR="00711081" w:rsidRPr="00AA040F">
              <w:rPr>
                <w:rFonts w:eastAsia="Times New Roman"/>
                <w:lang w:eastAsia="pl-PL"/>
              </w:rPr>
              <w:t>zawodowego,</w:t>
            </w:r>
          </w:p>
          <w:p w:rsidR="00CA6B69"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pomoc stypendialną dla uczniów szczególnie uzdolnionych w zakresie przedmiotów</w:t>
            </w:r>
            <w:r w:rsidR="006F426E" w:rsidRPr="00AA040F">
              <w:rPr>
                <w:rFonts w:eastAsia="Times New Roman"/>
                <w:lang w:eastAsia="pl-PL"/>
              </w:rPr>
              <w:t xml:space="preserve"> rozwijających kompetencje kluczowe/umiejętności uniwersalne lub zawodowe</w:t>
            </w:r>
            <w:r w:rsidR="0023648E" w:rsidRPr="00AA040F">
              <w:rPr>
                <w:rFonts w:eastAsia="Times New Roman"/>
                <w:lang w:eastAsia="pl-PL"/>
              </w:rPr>
              <w:t>,</w:t>
            </w:r>
            <w:r w:rsidRPr="00AA040F">
              <w:rPr>
                <w:rFonts w:eastAsia="Times New Roman"/>
                <w:lang w:eastAsia="pl-PL"/>
              </w:rPr>
              <w:t xml:space="preserve"> </w:t>
            </w:r>
          </w:p>
          <w:p w:rsidR="00300185" w:rsidRDefault="00300185"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pomoc finansową, umożliwiającą uczniom/ słuchaczom naukę w szkole kształcenia zawodowego poza miejscem zamieszkania (zwrot kosztów dojazdu lub zwrot kosztów zakwaterowania), </w:t>
            </w:r>
          </w:p>
          <w:p w:rsidR="00CA6B69" w:rsidRDefault="00773414" w:rsidP="00AA040F">
            <w:pPr>
              <w:pStyle w:val="Akapitzlist"/>
              <w:numPr>
                <w:ilvl w:val="0"/>
                <w:numId w:val="122"/>
              </w:numPr>
              <w:spacing w:before="60" w:after="60" w:line="240" w:lineRule="auto"/>
              <w:rPr>
                <w:rFonts w:eastAsia="Times New Roman"/>
                <w:lang w:eastAsia="pl-PL"/>
              </w:rPr>
            </w:pPr>
            <w:r w:rsidRPr="00111142">
              <w:t xml:space="preserve"> zdobywanie przez uczniów i słuchaczy uprawnień do wykonywania zawodu</w:t>
            </w:r>
            <w:r w:rsidR="009E266F">
              <w:t>,</w:t>
            </w:r>
            <w:r w:rsidRPr="00111142">
              <w:t xml:space="preserve"> w ramach którego realizują kształcenie </w:t>
            </w:r>
            <w:r w:rsidR="006A61F0" w:rsidRPr="00111142">
              <w:t>zawodowe</w:t>
            </w:r>
            <w:r w:rsidRPr="00111142">
              <w:t xml:space="preserve">, </w:t>
            </w:r>
            <w:r w:rsidR="00CA6B69" w:rsidRPr="00AA040F" w:rsidDel="001D1DE3">
              <w:rPr>
                <w:rFonts w:eastAsia="Times New Roman"/>
                <w:lang w:eastAsia="pl-PL"/>
              </w:rPr>
              <w:t xml:space="preserve"> </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organizowanie kursów przygotowawczych </w:t>
            </w:r>
            <w:r w:rsidR="00977302" w:rsidRPr="00AA040F">
              <w:rPr>
                <w:rFonts w:eastAsia="Times New Roman"/>
                <w:lang w:eastAsia="pl-PL"/>
              </w:rPr>
              <w:t xml:space="preserve">do egzaminu maturalnego, kursów przygotowawczych </w:t>
            </w:r>
            <w:r w:rsidRPr="00AA040F">
              <w:rPr>
                <w:rFonts w:eastAsia="Times New Roman"/>
                <w:lang w:eastAsia="pl-PL"/>
              </w:rPr>
              <w:t xml:space="preserve">na studia we współpracy ze szkołami wyższymi </w:t>
            </w:r>
            <w:r w:rsidRPr="00AA040F">
              <w:rPr>
                <w:rFonts w:eastAsia="Times New Roman"/>
              </w:rPr>
              <w:t>oraz organizowanie kursów i szkoleń przygotowujących do kwalifikacyjnych egzaminów czeladniczych i mistrzowskich</w:t>
            </w:r>
            <w:r w:rsidRPr="00AA040F">
              <w:rPr>
                <w:rFonts w:eastAsia="Times New Roman"/>
                <w:lang w:eastAsia="pl-PL"/>
              </w:rPr>
              <w:t>,</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udział w zajęciach prowadzonych w szkole wyższej, w tym w zajęciach laboratoryjnych, kołach lub obozach naukowych,</w:t>
            </w:r>
          </w:p>
          <w:p w:rsidR="00711081" w:rsidRDefault="00711081"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 xml:space="preserve">programy </w:t>
            </w:r>
            <w:r w:rsidRPr="00AA040F">
              <w:rPr>
                <w:rFonts w:eastAsia="Times New Roman"/>
              </w:rPr>
              <w:t xml:space="preserve">walidacji i certyfikacji odpowiednich efektów uczenia się zdobytych w ramach edukacji formalnej, </w:t>
            </w:r>
            <w:proofErr w:type="spellStart"/>
            <w:r w:rsidRPr="00AA040F">
              <w:rPr>
                <w:rFonts w:eastAsia="Times New Roman"/>
              </w:rPr>
              <w:t>pozaformalnej</w:t>
            </w:r>
            <w:proofErr w:type="spellEnd"/>
            <w:r w:rsidRPr="00AA040F">
              <w:rPr>
                <w:rFonts w:eastAsia="Times New Roman"/>
              </w:rPr>
              <w:t xml:space="preserve"> oraz kształcenia nieformalnego, prowadzące do zdobycia kwalifikacji zawodowych, w tym również kwalifikacji mistrza i czeladnika w zawodzie</w:t>
            </w:r>
            <w:r w:rsidRPr="00AA040F">
              <w:rPr>
                <w:rFonts w:eastAsia="Times New Roman"/>
                <w:lang w:eastAsia="pl-PL"/>
              </w:rPr>
              <w:t>,</w:t>
            </w:r>
          </w:p>
          <w:p w:rsidR="00AA040F" w:rsidRPr="00AA040F" w:rsidRDefault="00773414" w:rsidP="00AA040F">
            <w:pPr>
              <w:pStyle w:val="Akapitzlist"/>
              <w:numPr>
                <w:ilvl w:val="0"/>
                <w:numId w:val="122"/>
              </w:numPr>
              <w:spacing w:before="60" w:after="60" w:line="240" w:lineRule="auto"/>
              <w:rPr>
                <w:rFonts w:eastAsia="Times New Roman"/>
                <w:lang w:eastAsia="pl-PL"/>
              </w:rPr>
            </w:pPr>
            <w:r w:rsidRPr="00AA040F">
              <w:rPr>
                <w:rFonts w:eastAsia="Times New Roman"/>
                <w:lang w:eastAsia="pl-PL"/>
              </w:rPr>
              <w:t>realizację pozaszkolnych form kształcenia ustawicznego, w tym wymienionych w art. 117 ust. 1a pkt 1, 2, 3 i 5 Prawa oświatowego</w:t>
            </w:r>
            <w:r w:rsidR="00711081" w:rsidRPr="00AA040F">
              <w:rPr>
                <w:rFonts w:eastAsia="Times New Roman"/>
                <w:lang w:eastAsia="pl-PL"/>
              </w:rPr>
              <w:t>,</w:t>
            </w:r>
          </w:p>
          <w:p w:rsidR="00621C71" w:rsidRPr="00621C71" w:rsidRDefault="00930F4A" w:rsidP="00AA040F">
            <w:pPr>
              <w:pStyle w:val="Akapitzlist"/>
              <w:numPr>
                <w:ilvl w:val="0"/>
                <w:numId w:val="0"/>
              </w:numPr>
              <w:ind w:left="357" w:firstLine="424"/>
              <w:rPr>
                <w:lang w:val="pl-PL"/>
              </w:rPr>
            </w:pPr>
            <w:r>
              <w:rPr>
                <w:rFonts w:eastAsia="Times New Roman"/>
                <w:lang w:val="pl-PL" w:eastAsia="pl-PL"/>
              </w:rPr>
              <w:t xml:space="preserve"> </w:t>
            </w:r>
            <w:r w:rsidR="00AA040F">
              <w:rPr>
                <w:rFonts w:eastAsia="Times New Roman"/>
                <w:lang w:val="pl-PL" w:eastAsia="pl-PL"/>
              </w:rPr>
              <w:t xml:space="preserve">k)     </w:t>
            </w:r>
            <w:r w:rsidR="00711081" w:rsidRPr="00621C71">
              <w:rPr>
                <w:lang w:val="pl-PL"/>
              </w:rPr>
              <w:t>doradztwo zawodowe,</w:t>
            </w:r>
          </w:p>
          <w:p w:rsidR="008C79E2" w:rsidRPr="00111142" w:rsidRDefault="00711081" w:rsidP="000C19A0">
            <w:pPr>
              <w:pStyle w:val="Akapitzlist"/>
              <w:numPr>
                <w:ilvl w:val="0"/>
                <w:numId w:val="261"/>
              </w:numPr>
              <w:spacing w:before="60" w:after="60" w:line="240" w:lineRule="auto"/>
              <w:rPr>
                <w:rFonts w:eastAsia="Times New Roman"/>
                <w:lang w:val="pl-PL" w:eastAsia="pl-PL"/>
              </w:rPr>
            </w:pPr>
            <w:r w:rsidRPr="00111142">
              <w:rPr>
                <w:rFonts w:eastAsia="Times New Roman"/>
                <w:lang w:val="pl-PL" w:eastAsia="pl-PL"/>
              </w:rPr>
              <w:t xml:space="preserve">wykorzystanie rezultatów projektów, w tym pozytywnie </w:t>
            </w:r>
            <w:proofErr w:type="spellStart"/>
            <w:r w:rsidRPr="00111142">
              <w:rPr>
                <w:rFonts w:eastAsia="Times New Roman"/>
                <w:lang w:val="pl-PL" w:eastAsia="pl-PL"/>
              </w:rPr>
              <w:t>zwalidowanych</w:t>
            </w:r>
            <w:proofErr w:type="spellEnd"/>
            <w:r w:rsidRPr="00111142">
              <w:rPr>
                <w:rFonts w:eastAsia="Times New Roman"/>
                <w:lang w:val="pl-PL" w:eastAsia="pl-PL"/>
              </w:rPr>
              <w:t xml:space="preserve"> produktów projektów innowacyjnych zrealizowanych w latach 2007-2013 w ramach PO </w:t>
            </w:r>
            <w:r w:rsidR="00636BAF" w:rsidRPr="00111142">
              <w:rPr>
                <w:rFonts w:eastAsia="Times New Roman"/>
                <w:lang w:val="pl-PL" w:eastAsia="pl-PL"/>
              </w:rPr>
              <w:t>KL oraz w latach 2014-2020 w ramach PO WER</w:t>
            </w:r>
            <w:r w:rsidR="0023648E" w:rsidRPr="00111142">
              <w:rPr>
                <w:rFonts w:eastAsia="Times New Roman"/>
                <w:lang w:val="pl-PL" w:eastAsia="pl-PL"/>
              </w:rPr>
              <w:t>,</w:t>
            </w:r>
          </w:p>
          <w:p w:rsidR="00711081" w:rsidRPr="00111142" w:rsidRDefault="00711081" w:rsidP="000C19A0">
            <w:pPr>
              <w:pStyle w:val="Akapitzlist"/>
              <w:numPr>
                <w:ilvl w:val="0"/>
                <w:numId w:val="261"/>
              </w:numPr>
              <w:spacing w:before="60" w:after="60" w:line="240" w:lineRule="auto"/>
              <w:rPr>
                <w:rFonts w:eastAsia="Times New Roman"/>
                <w:lang w:val="pl-PL" w:eastAsia="pl-PL"/>
              </w:rPr>
            </w:pPr>
            <w:r w:rsidRPr="00111142">
              <w:rPr>
                <w:rFonts w:eastAsia="Times New Roman"/>
                <w:lang w:val="pl-PL" w:eastAsia="en-US"/>
              </w:rPr>
              <w:t>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Pr="00111142">
              <w:rPr>
                <w:rFonts w:eastAsia="Times New Roman"/>
                <w:lang w:val="pl-PL" w:eastAsia="pl-PL"/>
              </w:rPr>
              <w:t>.</w:t>
            </w:r>
          </w:p>
          <w:p w:rsidR="00235CCA" w:rsidRPr="00111142" w:rsidRDefault="00235CCA" w:rsidP="00900051">
            <w:pPr>
              <w:pStyle w:val="Akapitzlist"/>
              <w:numPr>
                <w:ilvl w:val="0"/>
                <w:numId w:val="176"/>
              </w:numPr>
              <w:spacing w:before="60" w:after="60" w:line="240" w:lineRule="auto"/>
              <w:ind w:left="214" w:firstLine="146"/>
              <w:rPr>
                <w:rFonts w:eastAsia="Times New Roman" w:cs="Arial"/>
                <w:szCs w:val="20"/>
                <w:lang w:val="pl-PL" w:eastAsia="en-US"/>
              </w:rPr>
            </w:pPr>
            <w:r w:rsidRPr="00111142">
              <w:rPr>
                <w:rFonts w:eastAsia="Times New Roman" w:cs="Arial"/>
                <w:szCs w:val="20"/>
                <w:lang w:val="pl-PL" w:eastAsia="en-US"/>
              </w:rPr>
              <w:t>Kształtowanie i rozwijanie u uczniów lub słuchaczy szkół lub placówek systemu oświaty prowadzących kształcenie zawodowe kompetencji kluczowych lub umiejętności uniwersalnych niezbędnych na rynku pracy poprzez:</w:t>
            </w:r>
          </w:p>
          <w:p w:rsidR="00235CCA" w:rsidRPr="00235CCA" w:rsidRDefault="00235CCA" w:rsidP="006A5F87">
            <w:pPr>
              <w:numPr>
                <w:ilvl w:val="0"/>
                <w:numId w:val="244"/>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235CCA" w:rsidRPr="00235CCA" w:rsidRDefault="00235CCA" w:rsidP="006A5F87">
            <w:pPr>
              <w:numPr>
                <w:ilvl w:val="0"/>
                <w:numId w:val="244"/>
              </w:numPr>
              <w:spacing w:before="60" w:after="60"/>
              <w:rPr>
                <w:rFonts w:eastAsia="Times New Roman"/>
              </w:rPr>
            </w:pPr>
            <w:r w:rsidRPr="00235CCA">
              <w:rPr>
                <w:rFonts w:eastAsia="Times New Roman"/>
              </w:rPr>
              <w:lastRenderedPageBreak/>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235CCA" w:rsidRPr="00235CCA" w:rsidRDefault="00235CCA" w:rsidP="006A5F87">
            <w:pPr>
              <w:numPr>
                <w:ilvl w:val="0"/>
                <w:numId w:val="24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235CCA" w:rsidRPr="00235CCA" w:rsidRDefault="00235CCA" w:rsidP="006A5F87">
            <w:pPr>
              <w:numPr>
                <w:ilvl w:val="0"/>
                <w:numId w:val="244"/>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235CCA" w:rsidRPr="00235CCA" w:rsidRDefault="00235CCA" w:rsidP="006A5F87">
            <w:pPr>
              <w:numPr>
                <w:ilvl w:val="0"/>
                <w:numId w:val="244"/>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235CCA" w:rsidRPr="00235CCA" w:rsidRDefault="00235CCA" w:rsidP="006A5F87">
            <w:pPr>
              <w:numPr>
                <w:ilvl w:val="0"/>
                <w:numId w:val="244"/>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235CCA" w:rsidRPr="00235CCA" w:rsidRDefault="00235CCA" w:rsidP="006A5F87">
            <w:pPr>
              <w:numPr>
                <w:ilvl w:val="0"/>
                <w:numId w:val="244"/>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235CCA" w:rsidRPr="00235CCA" w:rsidRDefault="00235CCA" w:rsidP="006A5F87">
            <w:pPr>
              <w:numPr>
                <w:ilvl w:val="0"/>
                <w:numId w:val="244"/>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 xml:space="preserve">w innowacyjnych, zrealizowanych w latach 2007-2013 w ramach PO </w:t>
            </w:r>
            <w:proofErr w:type="spellStart"/>
            <w:r w:rsidRPr="00235CCA">
              <w:rPr>
                <w:rFonts w:eastAsia="Times New Roman"/>
              </w:rPr>
              <w:t>KL</w:t>
            </w:r>
            <w:r w:rsidR="00A921E2" w:rsidRPr="00A921E2">
              <w:rPr>
                <w:rFonts w:eastAsia="Times New Roman"/>
              </w:rPr>
              <w:t>oraz</w:t>
            </w:r>
            <w:proofErr w:type="spellEnd"/>
            <w:r w:rsidR="00A921E2" w:rsidRPr="00A921E2">
              <w:rPr>
                <w:rFonts w:eastAsia="Times New Roman"/>
              </w:rPr>
              <w:t xml:space="preserve"> w latach 2014-2020 w ramach PO WER</w:t>
            </w:r>
            <w:r w:rsidRPr="00235CCA">
              <w:rPr>
                <w:rFonts w:eastAsia="Times New Roman"/>
              </w:rPr>
              <w:t>,</w:t>
            </w:r>
          </w:p>
          <w:p w:rsidR="00235CCA" w:rsidRPr="00235CCA" w:rsidRDefault="00235CCA" w:rsidP="006A5F87">
            <w:pPr>
              <w:numPr>
                <w:ilvl w:val="0"/>
                <w:numId w:val="244"/>
              </w:numPr>
              <w:spacing w:before="60" w:after="60"/>
              <w:rPr>
                <w:rFonts w:eastAsia="Times New Roman"/>
              </w:rPr>
            </w:pPr>
            <w:r w:rsidRPr="00235CCA">
              <w:rPr>
                <w:rFonts w:eastAsia="Times New Roman"/>
              </w:rPr>
              <w:t>realizację zajęć poza szkołą lub poza lekcjami.</w:t>
            </w:r>
          </w:p>
          <w:p w:rsidR="00235CCA" w:rsidRPr="00111142" w:rsidRDefault="00235CCA" w:rsidP="00900051">
            <w:pPr>
              <w:pStyle w:val="Akapitzlist"/>
              <w:numPr>
                <w:ilvl w:val="0"/>
                <w:numId w:val="176"/>
              </w:numPr>
              <w:spacing w:before="60" w:after="60" w:line="240" w:lineRule="auto"/>
              <w:ind w:left="214" w:firstLine="146"/>
              <w:rPr>
                <w:rFonts w:eastAsia="Times New Roman"/>
                <w:lang w:val="pl-PL" w:eastAsia="pl-PL"/>
              </w:rPr>
            </w:pPr>
            <w:r w:rsidRPr="00111142">
              <w:rPr>
                <w:rFonts w:eastAsia="Times New Roman"/>
                <w:lang w:val="pl-PL" w:eastAsia="pl-PL"/>
              </w:rPr>
              <w:t xml:space="preserve">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w:t>
            </w:r>
            <w:r w:rsidR="00671028" w:rsidRPr="00111142">
              <w:rPr>
                <w:rFonts w:eastAsia="Times New Roman"/>
                <w:lang w:val="pl-PL" w:eastAsia="pl-PL"/>
              </w:rPr>
              <w:t>itp.</w:t>
            </w:r>
          </w:p>
          <w:p w:rsidR="00711081" w:rsidRPr="00111142" w:rsidRDefault="00711081" w:rsidP="00900051">
            <w:pPr>
              <w:pStyle w:val="Akapitzlist"/>
              <w:numPr>
                <w:ilvl w:val="0"/>
                <w:numId w:val="176"/>
              </w:numPr>
              <w:spacing w:before="60" w:after="60" w:line="240" w:lineRule="auto"/>
              <w:ind w:left="214" w:firstLine="146"/>
              <w:rPr>
                <w:rFonts w:eastAsia="Times New Roman"/>
                <w:lang w:val="pl-PL" w:eastAsia="pl-PL"/>
              </w:rPr>
            </w:pPr>
            <w:r w:rsidRPr="00111142">
              <w:rPr>
                <w:rFonts w:eastAsia="Times New Roman"/>
                <w:lang w:val="pl-PL" w:eastAsia="pl-PL"/>
              </w:rPr>
              <w:t xml:space="preserve">Tworzenie w szkołach lub placówkach systemu oświaty prowadzących kształcenie zawodowe warunków odzwierciedlających </w:t>
            </w:r>
            <w:r w:rsidR="00B72DFF" w:rsidRPr="00111142">
              <w:rPr>
                <w:rFonts w:eastAsia="Times New Roman"/>
                <w:lang w:val="pl-PL" w:eastAsia="pl-PL"/>
              </w:rPr>
              <w:t>rzeczywiste</w:t>
            </w:r>
            <w:r w:rsidRPr="00111142">
              <w:rPr>
                <w:rFonts w:eastAsia="Times New Roman"/>
                <w:lang w:val="pl-PL" w:eastAsia="pl-PL"/>
              </w:rPr>
              <w:t xml:space="preserve"> warunki pracy właściwe dla nauczanych zawodów poprzez wyposażenie pracowni lub warsztatów szkolnych</w:t>
            </w:r>
            <w:r w:rsidR="00357945">
              <w:rPr>
                <w:rFonts w:eastAsia="Times New Roman"/>
                <w:lang w:val="pl-PL" w:eastAsia="pl-PL"/>
              </w:rPr>
              <w:t xml:space="preserve"> placówek szkolnictwa zawodowego</w:t>
            </w:r>
            <w:r w:rsidRPr="00111142">
              <w:rPr>
                <w:rFonts w:eastAsia="Times New Roman"/>
                <w:lang w:val="pl-PL"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 xml:space="preserve">włączenie pracodawców lub przedsiębiorców w system egzaminów </w:t>
            </w:r>
            <w:r w:rsidR="00923065" w:rsidRPr="00923065">
              <w:rPr>
                <w:rFonts w:eastAsia="Times New Roman" w:cs="Times New Roman"/>
                <w:lang w:eastAsia="pl-PL"/>
              </w:rPr>
              <w:t>zawodowych oraz egzaminów</w:t>
            </w:r>
            <w:r w:rsidR="00C2243A">
              <w:rPr>
                <w:rFonts w:eastAsia="Times New Roman" w:cs="Times New Roman"/>
                <w:lang w:eastAsia="pl-PL"/>
              </w:rPr>
              <w:t xml:space="preserve"> potwierdzających</w:t>
            </w:r>
            <w:r w:rsidR="001E55E7">
              <w:rPr>
                <w:rFonts w:eastAsia="Times New Roman" w:cs="Times New Roman"/>
                <w:lang w:eastAsia="pl-PL"/>
              </w:rPr>
              <w:t xml:space="preserve">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w:t>
            </w:r>
            <w:proofErr w:type="spellStart"/>
            <w:r w:rsidR="00A158BF">
              <w:rPr>
                <w:rFonts w:eastAsia="Times New Roman" w:cs="Times New Roman"/>
                <w:lang w:eastAsia="pl-PL"/>
              </w:rPr>
              <w:t>CKZiU</w:t>
            </w:r>
            <w:proofErr w:type="spellEnd"/>
            <w:r w:rsidR="00A158BF">
              <w:rPr>
                <w:rFonts w:eastAsia="Times New Roman" w:cs="Times New Roman"/>
                <w:lang w:eastAsia="pl-PL"/>
              </w:rPr>
              <w:t xml:space="preserve">, </w:t>
            </w:r>
            <w:r w:rsidR="00923065">
              <w:rPr>
                <w:rFonts w:eastAsia="Times New Roman" w:cs="Times New Roman"/>
                <w:lang w:eastAsia="pl-PL"/>
              </w:rPr>
              <w:t>CKZ</w:t>
            </w:r>
            <w:r w:rsidR="00A158BF">
              <w:rPr>
                <w:rFonts w:eastAsia="Times New Roman" w:cs="Times New Roman"/>
                <w:lang w:eastAsia="pl-PL"/>
              </w:rPr>
              <w:t xml:space="preserve"> u pracodawców lub przedsiębiorców </w:t>
            </w:r>
            <w:r w:rsidR="001E55E7">
              <w:rPr>
                <w:rFonts w:eastAsia="Times New Roman" w:cs="Times New Roman"/>
                <w:lang w:eastAsia="pl-PL"/>
              </w:rPr>
              <w:t>branżowych ośrodków egzaminacyjnych dla poszczególnych zawodów lub kwalifikacji,</w:t>
            </w:r>
            <w:r w:rsidRPr="00584A54">
              <w:rPr>
                <w:rFonts w:eastAsia="Times New Roman" w:cs="Times New Roman"/>
                <w:lang w:eastAsia="pl-PL"/>
              </w:rPr>
              <w:t xml:space="preserve"> upoważnionych przez właściwą okręgową komisję egzaminacyjną </w:t>
            </w:r>
            <w:r w:rsidR="0080155C" w:rsidRPr="0080155C">
              <w:rPr>
                <w:rFonts w:eastAsia="Times New Roman" w:cs="Times New Roman"/>
                <w:lang w:eastAsia="pl-PL"/>
              </w:rPr>
              <w:t>lub właściwą izbę rzemieślnicz</w:t>
            </w:r>
            <w:r w:rsidR="00C36054">
              <w:rPr>
                <w:rFonts w:eastAsia="Times New Roman" w:cs="Times New Roman"/>
                <w:lang w:eastAsia="pl-PL"/>
              </w:rPr>
              <w:t>ą</w:t>
            </w:r>
            <w:r w:rsidR="0080155C">
              <w:rPr>
                <w:rFonts w:eastAsia="Times New Roman" w:cs="Times New Roman"/>
                <w:lang w:eastAsia="pl-PL"/>
              </w:rPr>
              <w:t xml:space="preserve"> </w:t>
            </w:r>
            <w:r w:rsidRPr="00584A54">
              <w:rPr>
                <w:rFonts w:eastAsia="Times New Roman" w:cs="Times New Roman"/>
                <w:lang w:eastAsia="pl-PL"/>
              </w:rPr>
              <w:t xml:space="preserve">do przeprowadzania egzaminów </w:t>
            </w:r>
            <w:r w:rsidR="0080155C">
              <w:rPr>
                <w:rFonts w:eastAsia="Times New Roman" w:cs="Times New Roman"/>
                <w:lang w:eastAsia="pl-PL"/>
              </w:rPr>
              <w:t>zawodowych</w:t>
            </w:r>
            <w:r w:rsidRPr="00584A54">
              <w:rPr>
                <w:rFonts w:eastAsia="Times New Roman" w:cs="Times New Roman"/>
                <w:lang w:eastAsia="pl-PL"/>
              </w:rPr>
              <w:t xml:space="preserve">, udział pracodawców lub przedsiębiorców w egzaminach </w:t>
            </w:r>
            <w:r w:rsidR="00532AA9">
              <w:rPr>
                <w:rFonts w:eastAsia="Times New Roman" w:cs="Times New Roman"/>
                <w:lang w:eastAsia="pl-PL"/>
              </w:rPr>
              <w:t xml:space="preserve">zawodowych </w:t>
            </w:r>
            <w:r w:rsidRPr="00584A54">
              <w:rPr>
                <w:rFonts w:eastAsia="Times New Roman" w:cs="Times New Roman"/>
                <w:lang w:eastAsia="pl-PL"/>
              </w:rPr>
              <w:t xml:space="preserve"> w charakterze egzaminatorów,</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711081" w:rsidRDefault="00711081" w:rsidP="00900051">
            <w:pPr>
              <w:numPr>
                <w:ilvl w:val="0"/>
                <w:numId w:val="12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711081" w:rsidRPr="00F81FB5" w:rsidRDefault="00711081" w:rsidP="00F81FB5">
            <w:pPr>
              <w:numPr>
                <w:ilvl w:val="0"/>
                <w:numId w:val="123"/>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F81FB5">
              <w:rPr>
                <w:rFonts w:eastAsia="Times New Roman" w:cs="Times New Roman"/>
                <w:lang w:eastAsia="pl-PL"/>
              </w:rPr>
              <w:t xml:space="preserve"> </w:t>
            </w:r>
            <w:r w:rsidR="00F81FB5" w:rsidRPr="00F81FB5">
              <w:rPr>
                <w:rFonts w:eastAsia="Times New Roman" w:cs="Times New Roman"/>
                <w:lang w:eastAsia="pl-PL"/>
              </w:rPr>
              <w:t>oraz w latach 2014-2020 w ramach PO WER;</w:t>
            </w:r>
          </w:p>
          <w:p w:rsidR="00711081" w:rsidRDefault="00711081" w:rsidP="00900051">
            <w:pPr>
              <w:numPr>
                <w:ilvl w:val="0"/>
                <w:numId w:val="12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rsidR="00711081" w:rsidRPr="00111142" w:rsidRDefault="00F23346" w:rsidP="00900051">
            <w:pPr>
              <w:pStyle w:val="Akapitzlist"/>
              <w:numPr>
                <w:ilvl w:val="0"/>
                <w:numId w:val="142"/>
              </w:numPr>
              <w:spacing w:before="60" w:after="60" w:line="240" w:lineRule="auto"/>
              <w:rPr>
                <w:rFonts w:eastAsia="Times New Roman"/>
                <w:lang w:val="pl-PL" w:eastAsia="pl-PL"/>
              </w:rPr>
            </w:pPr>
            <w:r w:rsidRPr="00111142">
              <w:rPr>
                <w:rFonts w:eastAsia="Times New Roman"/>
                <w:lang w:val="pl-PL" w:eastAsia="pl-PL"/>
              </w:rPr>
              <w:t>K</w:t>
            </w:r>
            <w:r w:rsidR="00711081" w:rsidRPr="00111142">
              <w:rPr>
                <w:rFonts w:eastAsia="Times New Roman"/>
                <w:lang w:val="pl-PL" w:eastAsia="pl-PL"/>
              </w:rPr>
              <w:t>ursy</w:t>
            </w:r>
            <w:r w:rsidRPr="00111142">
              <w:rPr>
                <w:rFonts w:eastAsia="Times New Roman"/>
                <w:lang w:val="pl-PL" w:eastAsia="pl-PL"/>
              </w:rPr>
              <w:t xml:space="preserve"> lub szkolenia doskonalące (teoretyczne lub praktyczne), w tym organizowane i prowadzone przez kadrę ośrodków doskonalenia nauczycieli </w:t>
            </w:r>
            <w:r w:rsidRPr="00111142">
              <w:rPr>
                <w:rFonts w:eastAsia="Times New Roman"/>
                <w:lang w:val="pl-PL" w:eastAsia="pl-PL"/>
              </w:rPr>
              <w:lastRenderedPageBreak/>
              <w:t>lub trenerów przeszkolonych w ramach POWER</w:t>
            </w:r>
            <w:r w:rsidR="00711081" w:rsidRPr="00111142">
              <w:rPr>
                <w:rFonts w:eastAsia="Times New Roman"/>
                <w:lang w:val="pl-PL" w:eastAsia="pl-PL"/>
              </w:rPr>
              <w:t>,</w:t>
            </w:r>
          </w:p>
          <w:p w:rsidR="00711081" w:rsidRPr="00265C79" w:rsidRDefault="00711081" w:rsidP="00265C79">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xml:space="preserve">, w tym </w:t>
            </w:r>
            <w:r w:rsidR="000163CF" w:rsidRPr="000163CF">
              <w:rPr>
                <w:rFonts w:eastAsia="Times New Roman" w:cs="Times New Roman"/>
                <w:lang w:eastAsia="pl-PL"/>
              </w:rPr>
              <w:t xml:space="preserve">szkolenia branżowe, o których mowa w art. 3 pkt 7 oraz art.70c Karty nauczyciela, realizowane </w:t>
            </w:r>
            <w:r w:rsidR="000163CF" w:rsidRPr="00265C79">
              <w:rPr>
                <w:rFonts w:eastAsia="Times New Roman" w:cs="Times New Roman"/>
                <w:lang w:eastAsia="pl-PL"/>
              </w:rPr>
              <w:t xml:space="preserve">odpowiednio u pracodawców lub w indywidualnych gospodarstwach rolnych, których działalność jest związana z nauczanym zawodem lub branżą; </w:t>
            </w:r>
            <w:r w:rsidRPr="00265C79">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711081" w:rsidRDefault="00843C5E" w:rsidP="00900051">
            <w:pPr>
              <w:numPr>
                <w:ilvl w:val="0"/>
                <w:numId w:val="142"/>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0163CF">
              <w:rPr>
                <w:rFonts w:eastAsia="Times New Roman" w:cs="Times New Roman"/>
                <w:lang w:eastAsia="pl-PL"/>
              </w:rPr>
              <w:t xml:space="preserve"> </w:t>
            </w:r>
            <w:r w:rsidR="000163CF" w:rsidRPr="000163CF">
              <w:rPr>
                <w:rFonts w:eastAsia="Times New Roman" w:cs="Times New Roman"/>
                <w:lang w:eastAsia="pl-PL"/>
              </w:rPr>
              <w:t>oraz w latach 2014-2020 w ramach PO WER</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Tworzenie i rozwój ukierunkowanych branżowo centrów kształcenia zawodowego </w:t>
            </w:r>
            <w:r w:rsidR="00D172C9">
              <w:rPr>
                <w:rFonts w:eastAsia="Times New Roman" w:cs="Times New Roman"/>
                <w:lang w:eastAsia="pl-PL"/>
              </w:rPr>
              <w:t xml:space="preserve">(CKZ) </w:t>
            </w:r>
            <w:r w:rsidR="00D172C9" w:rsidRPr="00D172C9">
              <w:rPr>
                <w:rFonts w:eastAsia="Times New Roman" w:cs="Times New Roman"/>
                <w:lang w:eastAsia="pl-PL"/>
              </w:rPr>
              <w:t xml:space="preserve">centrów kształcenia zawodowego </w:t>
            </w:r>
            <w:r w:rsidRPr="00584A54">
              <w:rPr>
                <w:rFonts w:eastAsia="Times New Roman" w:cs="Times New Roman"/>
                <w:lang w:eastAsia="pl-PL"/>
              </w:rPr>
              <w:t>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711081" w:rsidRDefault="00711081" w:rsidP="00900051">
            <w:pPr>
              <w:numPr>
                <w:ilvl w:val="0"/>
                <w:numId w:val="97"/>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r w:rsidR="00153DAB">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lub inn</w:t>
            </w:r>
            <w:r>
              <w:rPr>
                <w:rFonts w:eastAsia="Times New Roman"/>
              </w:rPr>
              <w:t>ego</w:t>
            </w:r>
            <w:r w:rsidRPr="00E06091">
              <w:rPr>
                <w:rFonts w:eastAsia="Times New Roman"/>
              </w:rPr>
              <w:t xml:space="preserve"> </w:t>
            </w:r>
            <w:proofErr w:type="spellStart"/>
            <w:r w:rsidRPr="00E06091">
              <w:rPr>
                <w:rFonts w:eastAsia="Times New Roman"/>
              </w:rPr>
              <w:t>zespo</w:t>
            </w:r>
            <w:r>
              <w:rPr>
                <w:rFonts w:eastAsia="Times New Roman"/>
              </w:rPr>
              <w:t>łu</w:t>
            </w:r>
            <w:proofErr w:type="spellEnd"/>
            <w:r w:rsidRPr="00E06091">
              <w:rPr>
                <w:rFonts w:eastAsia="Times New Roman"/>
              </w:rPr>
              <w:t xml:space="preserve"> realizując</w:t>
            </w:r>
            <w:r>
              <w:rPr>
                <w:rFonts w:eastAsia="Times New Roman"/>
              </w:rPr>
              <w:t>ego</w:t>
            </w:r>
            <w:r w:rsidRPr="00E06091">
              <w:rPr>
                <w:rFonts w:eastAsia="Times New Roman"/>
              </w:rPr>
              <w:t xml:space="preserve"> zadania </w:t>
            </w:r>
            <w:r w:rsidR="00153DAB">
              <w:rPr>
                <w:rFonts w:eastAsia="Times New Roman"/>
              </w:rPr>
              <w:t xml:space="preserve">CKZ,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w:t>
            </w:r>
            <w:r w:rsidR="0023648E">
              <w:rPr>
                <w:rFonts w:eastAsia="Times New Roman" w:cs="Times New Roman"/>
                <w:lang w:eastAsia="pl-PL"/>
              </w:rPr>
              <w:t>.in.</w:t>
            </w:r>
            <w:r w:rsidRPr="00584A54">
              <w:rPr>
                <w:rFonts w:eastAsia="Times New Roman" w:cs="Times New Roman"/>
                <w:lang w:eastAsia="pl-PL"/>
              </w:rPr>
              <w:t>:</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wyposażenie szkół i placówek systemu oświaty prowadzących kształcenie zawodowe wchodzących w skład</w:t>
            </w:r>
            <w:r w:rsidR="00477353" w:rsidRPr="00111142">
              <w:rPr>
                <w:rFonts w:eastAsia="Times New Roman"/>
                <w:lang w:val="pl-PL" w:eastAsia="pl-PL"/>
              </w:rPr>
              <w:t xml:space="preserve"> CKZ,</w:t>
            </w:r>
            <w:r w:rsidRPr="00111142">
              <w:rPr>
                <w:rFonts w:eastAsia="Times New Roman"/>
                <w:lang w:val="pl-PL" w:eastAsia="pl-PL"/>
              </w:rPr>
              <w:t xml:space="preserve"> </w:t>
            </w:r>
            <w:proofErr w:type="spellStart"/>
            <w:r w:rsidRPr="00111142">
              <w:rPr>
                <w:rFonts w:eastAsia="Times New Roman"/>
                <w:lang w:val="pl-PL" w:eastAsia="pl-PL"/>
              </w:rPr>
              <w:t>CKZiU</w:t>
            </w:r>
            <w:proofErr w:type="spellEnd"/>
            <w:r w:rsidR="00843C5E" w:rsidRPr="00111142">
              <w:rPr>
                <w:rFonts w:eastAsia="Times New Roman"/>
                <w:lang w:val="pl-PL" w:eastAsia="pl-PL"/>
              </w:rPr>
              <w:t xml:space="preserve"> lub</w:t>
            </w:r>
            <w:r w:rsidRPr="00111142">
              <w:rPr>
                <w:rFonts w:eastAsia="Times New Roman" w:cs="Arial"/>
                <w:szCs w:val="20"/>
                <w:lang w:val="pl-PL" w:eastAsia="en-US"/>
              </w:rPr>
              <w:t xml:space="preserve"> innych zespołów realizujących zadania </w:t>
            </w:r>
            <w:r w:rsidR="00B0057D" w:rsidRPr="00111142">
              <w:rPr>
                <w:rFonts w:eastAsia="Times New Roman" w:cs="Arial"/>
                <w:szCs w:val="20"/>
                <w:lang w:val="pl-PL" w:eastAsia="en-US"/>
              </w:rPr>
              <w:t xml:space="preserve">CKZ lub </w:t>
            </w:r>
            <w:proofErr w:type="spellStart"/>
            <w:r w:rsidRPr="00111142">
              <w:rPr>
                <w:rFonts w:eastAsia="Times New Roman" w:cs="Arial"/>
                <w:szCs w:val="20"/>
                <w:lang w:val="pl-PL" w:eastAsia="en-US"/>
              </w:rPr>
              <w:t>CKZiU</w:t>
            </w:r>
            <w:proofErr w:type="spellEnd"/>
            <w:r w:rsidRPr="00111142">
              <w:rPr>
                <w:rFonts w:eastAsia="Times New Roman"/>
                <w:lang w:val="pl-PL" w:eastAsia="pl-PL"/>
              </w:rPr>
              <w:t xml:space="preserve"> w sprzęt i pomoce dydaktyczne do prowadzenia nauczania w zawodach z określonej branży/zawodzie,</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rozszerzenie lub dostosowanie oferty edukacyjnej świadczonej przez szkoły i placówki systemu oświaty prowadzących kształcenie zawodowe wchodzące w skład </w:t>
            </w:r>
            <w:r w:rsidR="00477353" w:rsidRPr="00111142">
              <w:rPr>
                <w:rFonts w:eastAsia="Times New Roman"/>
                <w:lang w:val="pl-PL" w:eastAsia="pl-PL"/>
              </w:rPr>
              <w:t xml:space="preserve">CKZ, </w:t>
            </w:r>
            <w:proofErr w:type="spellStart"/>
            <w:r w:rsidRPr="00111142">
              <w:rPr>
                <w:rFonts w:eastAsia="Times New Roman"/>
                <w:lang w:val="pl-PL" w:eastAsia="pl-PL"/>
              </w:rPr>
              <w:t>CKZiU</w:t>
            </w:r>
            <w:proofErr w:type="spellEnd"/>
            <w:r w:rsidRPr="00111142">
              <w:rPr>
                <w:rFonts w:eastAsia="Times New Roman" w:cs="Arial"/>
                <w:szCs w:val="20"/>
                <w:lang w:val="pl-PL" w:eastAsia="en-US"/>
              </w:rPr>
              <w:t xml:space="preserve"> lub inn</w:t>
            </w:r>
            <w:r w:rsidR="00F333E9" w:rsidRPr="00111142">
              <w:rPr>
                <w:rFonts w:eastAsia="Times New Roman" w:cs="Arial"/>
                <w:szCs w:val="20"/>
                <w:lang w:val="pl-PL" w:eastAsia="en-US"/>
              </w:rPr>
              <w:t>ych</w:t>
            </w:r>
            <w:r w:rsidRPr="00111142">
              <w:rPr>
                <w:rFonts w:eastAsia="Times New Roman" w:cs="Arial"/>
                <w:szCs w:val="20"/>
                <w:lang w:val="pl-PL" w:eastAsia="en-US"/>
              </w:rPr>
              <w:t xml:space="preserve"> zespoł</w:t>
            </w:r>
            <w:r w:rsidR="00F333E9" w:rsidRPr="00111142">
              <w:rPr>
                <w:rFonts w:eastAsia="Times New Roman" w:cs="Arial"/>
                <w:szCs w:val="20"/>
                <w:lang w:val="pl-PL" w:eastAsia="en-US"/>
              </w:rPr>
              <w:t>ów</w:t>
            </w:r>
            <w:r w:rsidRPr="00111142">
              <w:rPr>
                <w:rFonts w:eastAsia="Times New Roman" w:cs="Arial"/>
                <w:szCs w:val="20"/>
                <w:lang w:val="pl-PL" w:eastAsia="en-US"/>
              </w:rPr>
              <w:t xml:space="preserve"> realizując</w:t>
            </w:r>
            <w:r w:rsidR="00F333E9" w:rsidRPr="00111142">
              <w:rPr>
                <w:rFonts w:eastAsia="Times New Roman" w:cs="Arial"/>
                <w:szCs w:val="20"/>
                <w:lang w:val="pl-PL" w:eastAsia="en-US"/>
              </w:rPr>
              <w:t>ych</w:t>
            </w:r>
            <w:r w:rsidRPr="00111142">
              <w:rPr>
                <w:rFonts w:eastAsia="Times New Roman" w:cs="Arial"/>
                <w:szCs w:val="20"/>
                <w:lang w:val="pl-PL" w:eastAsia="en-US"/>
              </w:rPr>
              <w:t xml:space="preserve"> zadania </w:t>
            </w:r>
            <w:r w:rsidR="00477353" w:rsidRPr="00111142">
              <w:rPr>
                <w:rFonts w:eastAsia="Times New Roman" w:cs="Arial"/>
                <w:szCs w:val="20"/>
                <w:lang w:val="pl-PL" w:eastAsia="en-US"/>
              </w:rPr>
              <w:t xml:space="preserve">CKZ lub </w:t>
            </w:r>
            <w:proofErr w:type="spellStart"/>
            <w:r w:rsidRPr="00111142">
              <w:rPr>
                <w:rFonts w:eastAsia="Times New Roman" w:cs="Arial"/>
                <w:szCs w:val="20"/>
                <w:lang w:val="pl-PL" w:eastAsia="en-US"/>
              </w:rPr>
              <w:t>CKZiU</w:t>
            </w:r>
            <w:proofErr w:type="spellEnd"/>
            <w:r w:rsidRPr="00111142">
              <w:rPr>
                <w:rFonts w:eastAsia="Times New Roman"/>
                <w:lang w:val="pl-PL" w:eastAsia="pl-PL"/>
              </w:rPr>
              <w:t xml:space="preserve"> do realizacji nowych zadań,</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doskonalenie umiejętności</w:t>
            </w:r>
            <w:r w:rsidR="00F333E9" w:rsidRPr="00111142">
              <w:rPr>
                <w:rFonts w:eastAsia="Times New Roman"/>
                <w:lang w:val="pl-PL" w:eastAsia="pl-PL"/>
              </w:rPr>
              <w:t>,</w:t>
            </w:r>
            <w:r w:rsidRPr="00111142">
              <w:rPr>
                <w:rFonts w:eastAsia="Times New Roman"/>
                <w:lang w:val="pl-PL" w:eastAsia="pl-PL"/>
              </w:rPr>
              <w:t xml:space="preserve">  kompetencji </w:t>
            </w:r>
            <w:r w:rsidR="00F333E9" w:rsidRPr="00111142">
              <w:rPr>
                <w:rFonts w:eastAsia="Times New Roman"/>
                <w:lang w:val="pl-PL" w:eastAsia="pl-PL"/>
              </w:rPr>
              <w:t xml:space="preserve">lub kwalifikacji </w:t>
            </w:r>
            <w:r w:rsidRPr="00111142">
              <w:rPr>
                <w:rFonts w:eastAsia="Times New Roman"/>
                <w:lang w:val="pl-PL" w:eastAsia="pl-PL"/>
              </w:rPr>
              <w:t xml:space="preserve"> nauczycieli zatrudnionych w szkołach i placówkach systemu oświaty prowadzących kształcenie zawodowe wchodzących w skład </w:t>
            </w:r>
            <w:r w:rsidR="00054BF1" w:rsidRPr="00111142">
              <w:rPr>
                <w:rFonts w:eastAsia="Times New Roman"/>
                <w:lang w:val="pl-PL" w:eastAsia="pl-PL"/>
              </w:rPr>
              <w:t xml:space="preserve">CKZ, </w:t>
            </w:r>
            <w:proofErr w:type="spellStart"/>
            <w:r w:rsidRPr="00111142">
              <w:rPr>
                <w:rFonts w:eastAsia="Times New Roman"/>
                <w:lang w:val="pl-PL" w:eastAsia="pl-PL"/>
              </w:rPr>
              <w:t>CKZiU</w:t>
            </w:r>
            <w:proofErr w:type="spellEnd"/>
            <w:r w:rsidRPr="00111142">
              <w:rPr>
                <w:rFonts w:eastAsia="Times New Roman" w:cs="Arial"/>
                <w:szCs w:val="20"/>
                <w:lang w:val="pl-PL" w:eastAsia="en-US"/>
              </w:rPr>
              <w:t xml:space="preserve"> lub innych zespołów realizujących zadania </w:t>
            </w:r>
            <w:r w:rsidR="00306384" w:rsidRPr="00111142">
              <w:rPr>
                <w:rFonts w:eastAsia="Times New Roman" w:cs="Arial"/>
                <w:szCs w:val="20"/>
                <w:lang w:val="pl-PL" w:eastAsia="en-US"/>
              </w:rPr>
              <w:t xml:space="preserve">CKZ lub </w:t>
            </w:r>
            <w:proofErr w:type="spellStart"/>
            <w:r w:rsidRPr="00111142">
              <w:rPr>
                <w:rFonts w:eastAsia="Times New Roman" w:cs="Arial"/>
                <w:szCs w:val="20"/>
                <w:lang w:val="pl-PL" w:eastAsia="en-US"/>
              </w:rPr>
              <w:t>CKZiU</w:t>
            </w:r>
            <w:proofErr w:type="spellEnd"/>
            <w:r w:rsidRPr="00111142">
              <w:rPr>
                <w:rFonts w:eastAsia="Times New Roman"/>
                <w:lang w:val="pl-PL" w:eastAsia="pl-PL"/>
              </w:rPr>
              <w:t>,</w:t>
            </w:r>
          </w:p>
          <w:p w:rsidR="00711081" w:rsidRDefault="00711081" w:rsidP="00900051">
            <w:pPr>
              <w:numPr>
                <w:ilvl w:val="0"/>
                <w:numId w:val="97"/>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w:t>
            </w:r>
            <w:r w:rsidR="004A14A7">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inne zespoły realizujące zadania </w:t>
            </w:r>
            <w:r w:rsidR="004A14A7">
              <w:rPr>
                <w:rFonts w:eastAsia="Times New Roman"/>
              </w:rPr>
              <w:t xml:space="preserve">CKZ lub </w:t>
            </w:r>
            <w:proofErr w:type="spellStart"/>
            <w:r w:rsidRPr="00E06091">
              <w:rPr>
                <w:rFonts w:eastAsia="Times New Roman"/>
              </w:rPr>
              <w:t>CKZiU</w:t>
            </w:r>
            <w:proofErr w:type="spellEnd"/>
            <w:r w:rsidRPr="00584A54">
              <w:rPr>
                <w:rFonts w:eastAsia="Times New Roman" w:cs="Times New Roman"/>
                <w:lang w:eastAsia="pl-PL"/>
              </w:rPr>
              <w:t>, w tym m.in.:</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inicjowanie współpracy szkół lub placówek systemu oświaty prowadzących kształcenie zawodowe z </w:t>
            </w:r>
            <w:r w:rsidRPr="00111142">
              <w:rPr>
                <w:rFonts w:eastAsia="Times New Roman" w:cs="Arial"/>
                <w:szCs w:val="20"/>
                <w:lang w:val="pl-PL" w:eastAsia="en-US"/>
              </w:rPr>
              <w:t>otoczeniem społeczno-gospodarczym</w:t>
            </w:r>
            <w:r w:rsidRPr="00111142">
              <w:rPr>
                <w:rFonts w:eastAsia="Times New Roman"/>
                <w:lang w:val="pl-PL" w:eastAsia="pl-PL"/>
              </w:rPr>
              <w:t xml:space="preserve">, w tym monitorowanie potrzeb ww. podmiotów w zakresie współpracy, także w zakresie </w:t>
            </w:r>
            <w:r w:rsidR="00A7007C" w:rsidRPr="00111142">
              <w:rPr>
                <w:rFonts w:eastAsia="Times New Roman"/>
                <w:lang w:val="pl-PL" w:eastAsia="pl-PL"/>
              </w:rPr>
              <w:t xml:space="preserve">doskonalenia </w:t>
            </w:r>
            <w:r w:rsidRPr="00111142">
              <w:rPr>
                <w:rFonts w:eastAsia="Times New Roman"/>
                <w:lang w:val="pl-PL" w:eastAsia="pl-PL"/>
              </w:rPr>
              <w:t xml:space="preserve"> nauczycieli lub praktycznej nauki zawodu, uczniów, w tym uczniów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prowadzenie doskonalenia zawodowego nauczycieli</w:t>
            </w:r>
            <w:r w:rsidR="00F333E9" w:rsidRPr="00111142">
              <w:rPr>
                <w:rFonts w:eastAsia="Times New Roman"/>
                <w:lang w:val="pl-PL" w:eastAsia="pl-PL"/>
              </w:rPr>
              <w:t>, w tym nauczycieli</w:t>
            </w:r>
            <w:r w:rsidRPr="00111142">
              <w:rPr>
                <w:rFonts w:eastAsia="Times New Roman"/>
                <w:lang w:val="pl-PL" w:eastAsia="pl-PL"/>
              </w:rPr>
              <w:t xml:space="preserve"> kształcenia zawodowego we współpracy z pracodawcami i uczelniami oraz ośrodkami doskonalenia nauczycieli,</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tworzenie sieci współpracy szkół i placówek systemu oświaty prowadzących kształcenie zawodowe w danej branży/zawodu w celu wymiany dobrych praktyk,</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wdrażanie i upowszechnianie nowych technologii,</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opracowywanie i upowszechnianie elastycznych form kształcenia zawodowego osób dorosłych, w tym osób dorosłych ze specjalnymi potrzebami edukacyjnymi,</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lastRenderedPageBreak/>
              <w:t>tworzenie wyspecjalizowanych ośrodków egzaminacyjnych,</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organizowanie praktyk pedagogicznych dla przyszłych nauczycieli kształcenia zawodowego oraz nauczycieli stażystów,</w:t>
            </w:r>
          </w:p>
          <w:p w:rsidR="00A7007C" w:rsidRPr="00111142" w:rsidRDefault="00A7007C"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organizowanie kursów pedagogicznych dla instruktorów praktycznej nauki zawodu;</w:t>
            </w:r>
          </w:p>
          <w:p w:rsidR="00711081" w:rsidRPr="00111142" w:rsidRDefault="00A7007C"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wsparcie </w:t>
            </w:r>
            <w:proofErr w:type="spellStart"/>
            <w:r w:rsidRPr="00111142">
              <w:rPr>
                <w:rFonts w:eastAsia="Times New Roman"/>
                <w:lang w:val="pl-PL" w:eastAsia="pl-PL"/>
              </w:rPr>
              <w:t>szkół</w:t>
            </w:r>
            <w:proofErr w:type="spellEnd"/>
            <w:r w:rsidRPr="00111142">
              <w:rPr>
                <w:rFonts w:eastAsia="Times New Roman"/>
                <w:lang w:val="pl-PL" w:eastAsia="pl-PL"/>
              </w:rPr>
              <w:t xml:space="preserve"> w </w:t>
            </w:r>
            <w:proofErr w:type="spellStart"/>
            <w:r w:rsidRPr="00111142">
              <w:rPr>
                <w:rFonts w:eastAsia="Times New Roman"/>
                <w:lang w:val="pl-PL" w:eastAsia="pl-PL"/>
              </w:rPr>
              <w:t>realizacji</w:t>
            </w:r>
            <w:r w:rsidR="00711081" w:rsidRPr="00111142">
              <w:rPr>
                <w:rFonts w:eastAsia="Times New Roman"/>
                <w:lang w:val="pl-PL" w:eastAsia="pl-PL"/>
              </w:rPr>
              <w:t>doradztwa</w:t>
            </w:r>
            <w:proofErr w:type="spellEnd"/>
            <w:r w:rsidR="00711081" w:rsidRPr="00111142">
              <w:rPr>
                <w:rFonts w:eastAsia="Times New Roman"/>
                <w:lang w:val="pl-PL" w:eastAsia="pl-PL"/>
              </w:rPr>
              <w:t xml:space="preserve"> zawodowego, </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gromadzenie i udostępnianie informacji edukacyjno-zawodowej o możliwościach kształcenia, szkolenia i zatrudnienia, w tym również wersji on-line, z uwzględnieniem aktualnej sytuacji na lokalnym/regionalnym rynku pracy,</w:t>
            </w:r>
          </w:p>
          <w:p w:rsidR="00711081" w:rsidRPr="00111142" w:rsidRDefault="00711081"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prowadzenie współpracy z placówkami doskonalenia nauczycieli w zakresie doskonalenia zawodowego nauczycieli realizujących zadania z zakresu doradztwa zawodowego.</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711081" w:rsidRPr="00111142" w:rsidRDefault="00711081" w:rsidP="00900051">
            <w:pPr>
              <w:pStyle w:val="Akapitzlist"/>
              <w:numPr>
                <w:ilvl w:val="0"/>
                <w:numId w:val="144"/>
              </w:numPr>
              <w:spacing w:before="60" w:after="60" w:line="240" w:lineRule="auto"/>
              <w:rPr>
                <w:rFonts w:eastAsia="Times New Roman"/>
                <w:lang w:val="pl-PL" w:eastAsia="pl-PL"/>
              </w:rPr>
            </w:pPr>
            <w:r w:rsidRPr="00111142">
              <w:rPr>
                <w:rFonts w:eastAsia="Times New Roman"/>
                <w:lang w:val="pl-PL" w:eastAsia="pl-PL"/>
              </w:rPr>
              <w:t>uzyskiwanie kwalifikacji doradców edukacyjno - zawodowych przez osoby realizujące zadania z zakresu doradztwa  zawodowego w szkołach i placówkach, które nie posiadają kwalifikacji z tego zakresu</w:t>
            </w:r>
            <w:r w:rsidRPr="00111142">
              <w:rPr>
                <w:rFonts w:eastAsia="Times New Roman" w:cs="Arial"/>
                <w:szCs w:val="20"/>
                <w:lang w:val="pl-PL" w:eastAsia="en-US"/>
              </w:rPr>
              <w:t xml:space="preserve"> oraz podnoszenie kwalifikacji doradców edukacyjno – zawodowych, realizujących zadania z zakresu doradztwa zawodowego w szkołach</w:t>
            </w:r>
            <w:r w:rsidRPr="00111142">
              <w:rPr>
                <w:rFonts w:eastAsia="Times New Roman"/>
                <w:lang w:val="pl-PL" w:eastAsia="pl-PL"/>
              </w:rPr>
              <w:t>,</w:t>
            </w:r>
          </w:p>
          <w:p w:rsidR="00711081" w:rsidRDefault="00711081" w:rsidP="00900051">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(PIK)</w:t>
            </w:r>
            <w:r w:rsidRPr="00584A54">
              <w:rPr>
                <w:rFonts w:eastAsia="Times New Roman" w:cs="Times New Roman"/>
                <w:lang w:eastAsia="pl-PL"/>
              </w:rPr>
              <w:t>,</w:t>
            </w:r>
          </w:p>
          <w:p w:rsidR="00711081" w:rsidRDefault="00711081" w:rsidP="00900051">
            <w:pPr>
              <w:numPr>
                <w:ilvl w:val="0"/>
                <w:numId w:val="144"/>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711081" w:rsidRPr="00111142" w:rsidTr="00270CA5">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711081" w:rsidRDefault="00711081"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D65820" w:rsidRDefault="00D65820"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rsidR="0062710D"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w:t>
            </w:r>
            <w:proofErr w:type="spellStart"/>
            <w:r w:rsidR="00D65820">
              <w:rPr>
                <w:rFonts w:eastAsia="Times New Roman" w:cs="Times New Roman"/>
                <w:lang w:eastAsia="pl-PL"/>
              </w:rPr>
              <w:t>formale</w:t>
            </w:r>
            <w:proofErr w:type="spellEnd"/>
            <w:r w:rsidR="00D65820">
              <w:rPr>
                <w:rFonts w:eastAsia="Times New Roman" w:cs="Times New Roman"/>
                <w:lang w:eastAsia="pl-PL"/>
              </w:rPr>
              <w:t xml:space="preserve"> i </w:t>
            </w:r>
            <w:proofErr w:type="spellStart"/>
            <w:r w:rsidR="00671028">
              <w:rPr>
                <w:rFonts w:eastAsia="Times New Roman" w:cs="Times New Roman"/>
                <w:lang w:eastAsia="pl-PL"/>
              </w:rPr>
              <w:t>pozaformalne</w:t>
            </w:r>
            <w:proofErr w:type="spellEnd"/>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lastRenderedPageBreak/>
              <w:t>p</w:t>
            </w:r>
            <w:r w:rsidRPr="00584A54">
              <w:rPr>
                <w:rFonts w:eastAsia="Times New Roman" w:cs="Times New Roman"/>
                <w:lang w:eastAsia="pl-PL"/>
              </w:rPr>
              <w:t>artnerzy społeczno-gospodarczy,</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111142" w:rsidTr="00270CA5">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BF75C5" w:rsidRDefault="00D01BB2" w:rsidP="00121E4A">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121E4A">
              <w:rPr>
                <w:rFonts w:eastAsia="Times New Roman" w:cs="Times New Roman"/>
                <w:color w:val="000000"/>
                <w:lang w:eastAsia="pl-PL"/>
              </w:rPr>
              <w:t xml:space="preserve"> 39 941 295 EUR</w:t>
            </w:r>
          </w:p>
        </w:tc>
      </w:tr>
      <w:tr w:rsidR="00711081" w:rsidRPr="00111142" w:rsidTr="00270CA5">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111142"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A6C02" w:rsidRDefault="008A6C02" w:rsidP="008A6C02">
            <w:pPr>
              <w:spacing w:before="120" w:line="240" w:lineRule="auto"/>
              <w:rPr>
                <w:rFonts w:eastAsia="Times New Roman" w:cs="Times New Roman"/>
                <w:color w:val="000000"/>
                <w:lang w:eastAsia="pl-PL"/>
              </w:rPr>
            </w:pPr>
          </w:p>
          <w:p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w:t>
            </w:r>
            <w:r w:rsidR="002336A2">
              <w:rPr>
                <w:rFonts w:eastAsia="Times New Roman" w:cs="Times New Roman"/>
                <w:lang w:eastAsia="pl-PL"/>
              </w:rPr>
              <w:t>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p w:rsidR="00D65820" w:rsidRPr="008A6C02" w:rsidRDefault="00D65820" w:rsidP="008A6C02">
            <w:pPr>
              <w:spacing w:before="120" w:line="240" w:lineRule="auto"/>
              <w:rPr>
                <w:rFonts w:eastAsia="Times New Roman" w:cs="Times New Roman"/>
                <w:color w:val="000000"/>
                <w:lang w:eastAsia="pl-PL"/>
              </w:rPr>
            </w:pP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 xml:space="preserve">20% (włączając </w:t>
            </w:r>
            <w:proofErr w:type="spellStart"/>
            <w:r w:rsidRPr="00D721B8">
              <w:rPr>
                <w:rFonts w:eastAsia="Times New Roman" w:cs="Times New Roman"/>
                <w:lang w:eastAsia="pl-PL"/>
              </w:rPr>
              <w:t>cross-financing</w:t>
            </w:r>
            <w:proofErr w:type="spellEnd"/>
            <w:r w:rsidRPr="00D721B8">
              <w:rPr>
                <w:rFonts w:eastAsia="Times New Roman" w:cs="Times New Roman"/>
                <w:lang w:eastAsia="pl-PL"/>
              </w:rPr>
              <w:t>)</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111142"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111142" w:rsidTr="00270CA5">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111142" w:rsidRDefault="00711081" w:rsidP="00270CA5">
            <w:r w:rsidRPr="00111142">
              <w:t xml:space="preserve">Uproszczone formy rozliczania wydatków mają zastosowanie zgodnie z </w:t>
            </w:r>
            <w:r w:rsidRPr="00111142">
              <w:rPr>
                <w:i/>
                <w:iCs/>
              </w:rPr>
              <w:t>Wytycznymi w zakresie kwalifikowalności wydatków w ramach Europejskiego Funduszu Rozwoju Regionalnego, Europejskiego Funduszu Społecznego oraz Funduszu Spójności na lata 2014-2020</w:t>
            </w:r>
            <w:r w:rsidRPr="00111142">
              <w:t>.</w:t>
            </w:r>
          </w:p>
          <w:p w:rsidR="00711081" w:rsidRPr="00584A54" w:rsidRDefault="00711081" w:rsidP="008A6C02">
            <w:pPr>
              <w:spacing w:before="120" w:line="240" w:lineRule="auto"/>
              <w:rPr>
                <w:rFonts w:eastAsia="Times New Roman" w:cs="Times New Roman"/>
                <w:color w:val="000000"/>
                <w:lang w:eastAsia="pl-PL"/>
              </w:rPr>
            </w:pPr>
            <w:r w:rsidRPr="00111142">
              <w:t>Finansowanie zaliczkowe planowane, odbywa się na zasadach określonych w ustawie z dnia 27 sierpnia 2009 r. o finansach publicznych.</w:t>
            </w:r>
          </w:p>
        </w:tc>
      </w:tr>
      <w:tr w:rsidR="00711081" w:rsidRPr="00111142" w:rsidTr="00270CA5">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imes New Roman" w:cs="Times New Roman"/>
                <w:lang w:eastAsia="pl-PL"/>
              </w:rPr>
            </w:pPr>
            <w:r w:rsidRPr="00BF75C5">
              <w:rPr>
                <w:rFonts w:eastAsia="Times New Roman" w:cs="Times New Roman"/>
                <w:lang w:eastAsia="pl-PL"/>
              </w:rPr>
              <w:t xml:space="preserve">Program pomocowy przygotowany przez ministra właściwego ds. rozwoju regionalnego na podstawie Rozporządzenia Komisji (UE) nr 1407/2013 z 18 grudnia </w:t>
            </w:r>
            <w:r w:rsidRPr="00BF75C5">
              <w:rPr>
                <w:rFonts w:eastAsia="Times New Roman" w:cs="Times New Roman"/>
                <w:lang w:eastAsia="pl-PL"/>
              </w:rPr>
              <w:br/>
              <w:t xml:space="preserve">2013 r. w sprawie stosowania art. 107 i 108 Traktatu o funkcjonowaniu Unii Europejskiej do pomocy de </w:t>
            </w:r>
            <w:proofErr w:type="spellStart"/>
            <w:r w:rsidRPr="00BF75C5">
              <w:rPr>
                <w:rFonts w:eastAsia="Times New Roman" w:cs="Times New Roman"/>
                <w:lang w:eastAsia="pl-PL"/>
              </w:rPr>
              <w:t>minimis</w:t>
            </w:r>
            <w:proofErr w:type="spellEnd"/>
            <w:r w:rsidRPr="00BF75C5">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111142" w:rsidTr="00270CA5">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111142">
              <w:t>90% (EFS 85%+5% budżet państwa).</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111142" w:rsidTr="00270CA5">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111142"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p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8"/>
          <w:pgSz w:w="16838" w:h="11906" w:orient="landscape"/>
          <w:pgMar w:top="1417" w:right="1417" w:bottom="1417" w:left="1417" w:header="708" w:footer="708" w:gutter="0"/>
          <w:cols w:space="708"/>
          <w:docGrid w:linePitch="360"/>
        </w:sectPr>
      </w:pPr>
    </w:p>
    <w:p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CB2F14">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val="pl-PL" w:eastAsia="pl-PL"/>
              </w:rPr>
            </w:pPr>
            <w:bookmarkStart w:id="57" w:name="_Toc423941244"/>
            <w:bookmarkStart w:id="58" w:name="_Toc53388653"/>
            <w:r w:rsidRPr="005E489A">
              <w:rPr>
                <w:rFonts w:ascii="Myriad Pro" w:hAnsi="Myriad Pro"/>
                <w:b w:val="0"/>
                <w:color w:val="000000"/>
                <w:lang w:val="pl-PL"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bookmarkEnd w:id="57"/>
            <w:bookmarkEnd w:id="58"/>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2336A2">
              <w:rPr>
                <w:rStyle w:val="Odwoanieprzypisudolnego"/>
                <w:rFonts w:eastAsia="Times New Roman"/>
                <w:b/>
                <w:lang w:eastAsia="pl-PL"/>
              </w:rPr>
              <w:footnoteReference w:id="37"/>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2336A2"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lastRenderedPageBreak/>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900051">
            <w:pPr>
              <w:numPr>
                <w:ilvl w:val="0"/>
                <w:numId w:val="185"/>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w:t>
            </w:r>
            <w:r>
              <w:rPr>
                <w:rFonts w:eastAsia="Times New Roman" w:cs="Times New Roman"/>
                <w:color w:val="000000"/>
                <w:lang w:eastAsia="pl-PL"/>
              </w:rPr>
              <w:t>lnym</w:t>
            </w:r>
            <w:proofErr w:type="spellEnd"/>
            <w:r>
              <w:rPr>
                <w:rFonts w:eastAsia="Times New Roman" w:cs="Times New Roman"/>
                <w:color w:val="000000"/>
                <w:lang w:eastAsia="pl-PL"/>
              </w:rPr>
              <w:t xml:space="preserve"> wszystkich grup wiekowych,</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2336A2"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2336A2" w:rsidRDefault="002336A2"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6"/>
              </w:numPr>
              <w:spacing w:before="60" w:after="60" w:line="240" w:lineRule="auto"/>
              <w:rPr>
                <w:rFonts w:eastAsia="Times New Roman"/>
                <w:color w:val="000000"/>
                <w:lang w:val="pl-PL" w:eastAsia="pl-PL"/>
              </w:rPr>
            </w:pPr>
            <w:r w:rsidRPr="00111142">
              <w:rPr>
                <w:rFonts w:eastAsia="Times New Roman" w:cs="Calibri"/>
                <w:lang w:val="pl-PL" w:eastAsia="pl-PL"/>
              </w:rPr>
              <w:t>Liczba osób uczestniczących w pozaszkolnych formach kształcenia w programie [osoby],</w:t>
            </w:r>
            <w:r w:rsidRPr="00111142">
              <w:rPr>
                <w:rFonts w:eastAsia="Times New Roman"/>
                <w:color w:val="000000"/>
                <w:lang w:val="pl-PL" w:eastAsia="pl-PL"/>
              </w:rPr>
              <w:t> </w:t>
            </w:r>
          </w:p>
          <w:p w:rsidR="002336A2" w:rsidRPr="00111142" w:rsidRDefault="001052F9" w:rsidP="00900051">
            <w:pPr>
              <w:pStyle w:val="Akapitzlist"/>
              <w:numPr>
                <w:ilvl w:val="0"/>
                <w:numId w:val="186"/>
              </w:numPr>
              <w:spacing w:before="60" w:after="60" w:line="240" w:lineRule="auto"/>
              <w:rPr>
                <w:rFonts w:eastAsia="Times New Roman"/>
                <w:color w:val="000000"/>
                <w:lang w:val="pl-PL" w:eastAsia="pl-PL"/>
              </w:rPr>
            </w:pPr>
            <w:r w:rsidRPr="00111142">
              <w:rPr>
                <w:rFonts w:eastAsia="Times New Roman" w:cs="Calibri"/>
                <w:lang w:val="pl-PL" w:eastAsia="pl-PL"/>
              </w:rPr>
              <w:t>Liczba nauczycieli kształcenia zawodowego oraz instruktorów praktycznej nauki zawodu objętych wsparciem w programie [osoby],</w:t>
            </w:r>
          </w:p>
          <w:p w:rsidR="002336A2" w:rsidRPr="00111142" w:rsidRDefault="001052F9" w:rsidP="00900051">
            <w:pPr>
              <w:pStyle w:val="Akapitzlist"/>
              <w:numPr>
                <w:ilvl w:val="0"/>
                <w:numId w:val="186"/>
              </w:numPr>
              <w:spacing w:before="60" w:after="60" w:line="240" w:lineRule="auto"/>
              <w:rPr>
                <w:rFonts w:eastAsia="Times New Roman"/>
                <w:color w:val="000000"/>
                <w:lang w:val="pl-PL" w:eastAsia="pl-PL"/>
              </w:rPr>
            </w:pPr>
            <w:r w:rsidRPr="00111142">
              <w:rPr>
                <w:rFonts w:eastAsia="Times New Roman" w:cs="Calibri"/>
                <w:lang w:val="pl-PL" w:eastAsia="pl-PL"/>
              </w:rPr>
              <w:t>Liczba uczniów szkół i placówek kształcenia zawodowego uczestniczących w stażach i praktykach u pracodawcy [osoby],</w:t>
            </w:r>
          </w:p>
          <w:p w:rsidR="002336A2" w:rsidRPr="00111142" w:rsidRDefault="001052F9" w:rsidP="00900051">
            <w:pPr>
              <w:pStyle w:val="Akapitzlist"/>
              <w:numPr>
                <w:ilvl w:val="0"/>
                <w:numId w:val="186"/>
              </w:numPr>
              <w:spacing w:before="60" w:after="60" w:line="240" w:lineRule="auto"/>
              <w:rPr>
                <w:rFonts w:eastAsia="Times New Roman" w:cs="Calibri"/>
                <w:lang w:val="pl-PL" w:eastAsia="pl-PL"/>
              </w:rPr>
            </w:pPr>
            <w:r w:rsidRPr="00111142">
              <w:rPr>
                <w:rFonts w:eastAsia="Times New Roman" w:cs="Calibri"/>
                <w:lang w:val="pl-PL" w:eastAsia="pl-PL"/>
              </w:rPr>
              <w:t xml:space="preserve">Liczba szkół i placówek kształcenia zawodowego doposażonych w programie w sprzęt i materiały dydaktyczne niezbędne do realizacji </w:t>
            </w:r>
            <w:r w:rsidR="002336A2" w:rsidRPr="00111142">
              <w:rPr>
                <w:rFonts w:eastAsia="Times New Roman" w:cs="Calibri"/>
                <w:lang w:val="pl-PL" w:eastAsia="pl-PL"/>
              </w:rPr>
              <w:t xml:space="preserve">kształcenia </w:t>
            </w:r>
            <w:r w:rsidR="002336A2" w:rsidRPr="00111142">
              <w:rPr>
                <w:rFonts w:eastAsia="Times New Roman" w:cs="Calibri"/>
                <w:lang w:val="pl-PL" w:eastAsia="pl-PL"/>
              </w:rPr>
              <w:lastRenderedPageBreak/>
              <w:t xml:space="preserve">zawodowego </w:t>
            </w:r>
            <w:r w:rsidRPr="00111142">
              <w:rPr>
                <w:rFonts w:eastAsia="Times New Roman" w:cs="Calibri"/>
                <w:lang w:val="pl-PL" w:eastAsia="pl-PL"/>
              </w:rPr>
              <w:t>[szt.],</w:t>
            </w:r>
          </w:p>
          <w:p w:rsidR="002336A2" w:rsidRPr="00111142" w:rsidRDefault="001052F9" w:rsidP="00900051">
            <w:pPr>
              <w:pStyle w:val="Akapitzlist"/>
              <w:numPr>
                <w:ilvl w:val="0"/>
                <w:numId w:val="186"/>
              </w:numPr>
              <w:spacing w:before="60" w:after="60" w:line="240" w:lineRule="auto"/>
              <w:rPr>
                <w:rFonts w:eastAsia="Times New Roman" w:cs="Calibri"/>
                <w:lang w:val="pl-PL" w:eastAsia="pl-PL"/>
              </w:rPr>
            </w:pPr>
            <w:r w:rsidRPr="00111142">
              <w:rPr>
                <w:rFonts w:eastAsia="Times New Roman" w:cs="Calibri"/>
                <w:lang w:val="pl-PL" w:eastAsia="pl-PL"/>
              </w:rPr>
              <w:t>Liczba podmiotów realizujących zadania centrum kształcenia zawodowego i ustawicznego objętych wsparciem w programie [szt.]</w:t>
            </w:r>
            <w:r w:rsidR="002336A2" w:rsidRPr="00111142">
              <w:rPr>
                <w:rFonts w:eastAsia="Times New Roman" w:cs="Calibri"/>
                <w:lang w:val="pl-PL" w:eastAsia="pl-PL"/>
              </w:rPr>
              <w:t>,</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stypendialnym w programie [osoby],</w:t>
            </w:r>
          </w:p>
          <w:p w:rsidR="002336A2" w:rsidRPr="002336A2" w:rsidRDefault="002336A2" w:rsidP="00900051">
            <w:pPr>
              <w:numPr>
                <w:ilvl w:val="0"/>
                <w:numId w:val="186"/>
              </w:numPr>
              <w:spacing w:before="60" w:after="60" w:line="240" w:lineRule="auto"/>
              <w:rPr>
                <w:rFonts w:eastAsia="Times New Roman" w:cs="Calibri"/>
                <w:szCs w:val="22"/>
                <w:lang w:eastAsia="pl-PL"/>
              </w:rPr>
            </w:pPr>
            <w:r w:rsidRPr="002336A2">
              <w:rPr>
                <w:rFonts w:eastAsia="Times New Roman" w:cs="Calibri"/>
                <w:szCs w:val="22"/>
                <w:lang w:eastAsia="pl-PL"/>
              </w:rPr>
              <w:t>Liczba uczniów objętych wsparciem w zakresie rozwijania kompetencji kluczowych lub umiejętności uniwersalnych w programie [osoby],</w:t>
            </w:r>
          </w:p>
          <w:p w:rsidR="001052F9" w:rsidRPr="00111142" w:rsidRDefault="002336A2" w:rsidP="00300185">
            <w:pPr>
              <w:pStyle w:val="Akapitzlist"/>
              <w:numPr>
                <w:ilvl w:val="0"/>
                <w:numId w:val="186"/>
              </w:numPr>
              <w:spacing w:before="60" w:after="60" w:line="240" w:lineRule="auto"/>
              <w:rPr>
                <w:rFonts w:eastAsia="Times New Roman"/>
                <w:color w:val="000000"/>
                <w:lang w:val="pl-PL" w:eastAsia="pl-PL"/>
              </w:rPr>
            </w:pPr>
            <w:r w:rsidRPr="00111142">
              <w:rPr>
                <w:rFonts w:eastAsia="Times New Roman" w:cs="Calibri"/>
                <w:lang w:val="pl-PL" w:eastAsia="pl-PL"/>
              </w:rPr>
              <w:t>Liczba uczniów objętych doradztwem zawodowym [osoby].</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7"/>
              </w:numPr>
              <w:spacing w:before="60" w:after="60" w:line="240" w:lineRule="auto"/>
              <w:rPr>
                <w:rFonts w:eastAsia="Times New Roman"/>
                <w:lang w:val="pl-PL" w:eastAsia="pl-PL"/>
              </w:rPr>
            </w:pPr>
            <w:r w:rsidRPr="00111142">
              <w:rPr>
                <w:rFonts w:eastAsia="Times New Roman"/>
                <w:lang w:val="pl-PL" w:eastAsia="pl-PL"/>
              </w:rPr>
              <w:t>Podnoszenie umiejętności</w:t>
            </w:r>
            <w:r w:rsidR="00300185">
              <w:rPr>
                <w:rFonts w:eastAsia="Times New Roman"/>
                <w:lang w:val="pl-PL" w:eastAsia="pl-PL"/>
              </w:rPr>
              <w:t>, kompetencji</w:t>
            </w:r>
            <w:r w:rsidRPr="00111142">
              <w:rPr>
                <w:rFonts w:eastAsia="Times New Roman"/>
                <w:lang w:val="pl-PL" w:eastAsia="pl-PL"/>
              </w:rPr>
              <w:t xml:space="preserve"> oraz uzyskiwanie kwalifikacji zawodowych przez uczniów i słuchaczy szkół lub placówek systemu oświaty prowadzących kształcenie zawodowe </w:t>
            </w:r>
            <w:r w:rsidR="00F86703" w:rsidRPr="00111142">
              <w:rPr>
                <w:rFonts w:eastAsia="Times New Roman"/>
                <w:lang w:val="pl-PL" w:eastAsia="en-US"/>
              </w:rPr>
              <w:t xml:space="preserve">i/lub </w:t>
            </w:r>
            <w:r w:rsidRPr="00111142">
              <w:rPr>
                <w:rFonts w:eastAsia="Times New Roman"/>
                <w:lang w:val="pl-PL" w:eastAsia="en-US"/>
              </w:rPr>
              <w:t xml:space="preserve">osób dorosłych zainteresowanych z własnej inicjatywy zdobyciem, uzupełnieniem lub podnoszeniem </w:t>
            </w:r>
            <w:r w:rsidR="00811A61">
              <w:rPr>
                <w:rFonts w:eastAsia="Times New Roman"/>
                <w:lang w:val="pl-PL" w:eastAsia="en-US"/>
              </w:rPr>
              <w:t xml:space="preserve">kompetencji lub </w:t>
            </w:r>
            <w:r w:rsidRPr="00111142">
              <w:rPr>
                <w:rFonts w:eastAsia="Times New Roman"/>
                <w:lang w:val="pl-PL" w:eastAsia="en-US"/>
              </w:rPr>
              <w:t>kwalifikacji zawodowych poprzez</w:t>
            </w:r>
            <w:r w:rsidRPr="00111142" w:rsidDel="005E65FC">
              <w:rPr>
                <w:rFonts w:eastAsia="Times New Roman"/>
                <w:lang w:val="pl-PL" w:eastAsia="pl-PL"/>
              </w:rPr>
              <w:t xml:space="preserve"> </w:t>
            </w:r>
            <w:r w:rsidRPr="00111142">
              <w:rPr>
                <w:rFonts w:eastAsia="Times New Roman"/>
                <w:lang w:val="pl-PL" w:eastAsia="pl-PL"/>
              </w:rPr>
              <w:t>:</w:t>
            </w:r>
          </w:p>
          <w:p w:rsidR="001052F9" w:rsidRPr="008C6F7E" w:rsidRDefault="008C6F7E" w:rsidP="006A5F87">
            <w:pPr>
              <w:numPr>
                <w:ilvl w:val="0"/>
                <w:numId w:val="210"/>
              </w:numPr>
              <w:spacing w:before="60" w:after="60" w:line="240" w:lineRule="auto"/>
              <w:rPr>
                <w:rFonts w:eastAsia="Times New Roman"/>
              </w:rPr>
            </w:pPr>
            <w:r>
              <w:rPr>
                <w:rFonts w:eastAsia="Times New Roman"/>
              </w:rPr>
              <w:t xml:space="preserve"> </w:t>
            </w:r>
            <w:r w:rsidRPr="008C6F7E">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23648E">
              <w:rPr>
                <w:rFonts w:eastAsia="Times New Roman"/>
              </w:rPr>
              <w:t>,</w:t>
            </w:r>
            <w:r w:rsidR="00463120">
              <w:rPr>
                <w:rFonts w:eastAsia="Times New Roman"/>
              </w:rPr>
              <w:t xml:space="preserve"> </w:t>
            </w:r>
          </w:p>
          <w:p w:rsidR="002336A2" w:rsidRPr="00F86703" w:rsidRDefault="002336A2"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1052F9" w:rsidRPr="007E3C62"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w:t>
            </w:r>
            <w:r w:rsidR="002336A2">
              <w:rPr>
                <w:rFonts w:eastAsia="Times New Roman" w:cs="Times New Roman"/>
                <w:lang w:eastAsia="pl-PL"/>
              </w:rPr>
              <w:t xml:space="preserve"> kształcenia</w:t>
            </w:r>
            <w:r w:rsidR="002336A2" w:rsidRPr="007E3C62">
              <w:rPr>
                <w:rFonts w:eastAsia="Times New Roman" w:cs="Times New Roman"/>
                <w:lang w:eastAsia="pl-PL"/>
              </w:rPr>
              <w:t xml:space="preserve"> </w:t>
            </w:r>
            <w:r w:rsidRPr="007E3C62">
              <w:rPr>
                <w:rFonts w:eastAsia="Times New Roman" w:cs="Times New Roman"/>
                <w:lang w:eastAsia="pl-PL"/>
              </w:rPr>
              <w:t>zawodowego,</w:t>
            </w:r>
          </w:p>
          <w:p w:rsidR="001052F9" w:rsidRDefault="001052F9" w:rsidP="006A5F87">
            <w:pPr>
              <w:numPr>
                <w:ilvl w:val="0"/>
                <w:numId w:val="210"/>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2336A2">
              <w:rPr>
                <w:rFonts w:eastAsia="Times New Roman" w:cs="Times New Roman"/>
                <w:lang w:eastAsia="pl-PL"/>
              </w:rPr>
              <w:t xml:space="preserve">rozwijających kompetencje kluczowe/ </w:t>
            </w:r>
            <w:proofErr w:type="spellStart"/>
            <w:r w:rsidR="002336A2">
              <w:rPr>
                <w:rFonts w:eastAsia="Times New Roman" w:cs="Times New Roman"/>
                <w:lang w:eastAsia="pl-PL"/>
              </w:rPr>
              <w:t>umiejetności</w:t>
            </w:r>
            <w:proofErr w:type="spellEnd"/>
            <w:r w:rsidR="002336A2">
              <w:rPr>
                <w:rFonts w:eastAsia="Times New Roman" w:cs="Times New Roman"/>
                <w:lang w:eastAsia="pl-PL"/>
              </w:rPr>
              <w:t xml:space="preserve"> uniwersalne lub </w:t>
            </w:r>
            <w:r w:rsidR="002336A2" w:rsidRPr="00584A54">
              <w:rPr>
                <w:rFonts w:eastAsia="Times New Roman" w:cs="Times New Roman"/>
                <w:lang w:eastAsia="pl-PL"/>
              </w:rPr>
              <w:t xml:space="preserve"> </w:t>
            </w:r>
            <w:r w:rsidR="00F86703" w:rsidRPr="00584A54">
              <w:rPr>
                <w:rFonts w:eastAsia="Times New Roman" w:cs="Times New Roman"/>
                <w:lang w:eastAsia="pl-PL"/>
              </w:rPr>
              <w:t>zawodow</w:t>
            </w:r>
            <w:r w:rsidR="00F86703">
              <w:rPr>
                <w:rFonts w:eastAsia="Times New Roman" w:cs="Times New Roman"/>
                <w:lang w:eastAsia="pl-PL"/>
              </w:rPr>
              <w:t>e</w:t>
            </w:r>
            <w:r w:rsidRPr="00584A54">
              <w:rPr>
                <w:rFonts w:eastAsia="Times New Roman" w:cs="Times New Roman"/>
                <w:lang w:eastAsia="pl-PL"/>
              </w:rPr>
              <w:t xml:space="preserve">, </w:t>
            </w:r>
          </w:p>
          <w:p w:rsidR="00A76007" w:rsidRPr="00A76007" w:rsidRDefault="00A76007" w:rsidP="006A5F87">
            <w:pPr>
              <w:numPr>
                <w:ilvl w:val="0"/>
                <w:numId w:val="210"/>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1052F9" w:rsidRDefault="003632CF" w:rsidP="0023648E">
            <w:pPr>
              <w:spacing w:before="60" w:after="60" w:line="240" w:lineRule="auto"/>
              <w:ind w:left="708"/>
              <w:rPr>
                <w:rFonts w:eastAsia="Times New Roman" w:cs="Times New Roman"/>
                <w:lang w:eastAsia="pl-PL"/>
              </w:rPr>
            </w:pPr>
            <w:r>
              <w:rPr>
                <w:rFonts w:eastAsia="Times New Roman"/>
                <w:lang w:eastAsia="pl-PL"/>
              </w:rPr>
              <w:t>f</w:t>
            </w:r>
            <w:r w:rsidR="008C6F7E" w:rsidRPr="008C6F7E">
              <w:rPr>
                <w:rFonts w:eastAsia="Times New Roman"/>
                <w:lang w:eastAsia="pl-PL"/>
              </w:rPr>
              <w:t>)</w:t>
            </w:r>
            <w:r w:rsidR="008C6F7E" w:rsidRPr="008C6F7E">
              <w:rPr>
                <w:rFonts w:eastAsia="Times New Roman"/>
                <w:lang w:eastAsia="pl-PL"/>
              </w:rPr>
              <w:tab/>
              <w:t xml:space="preserve"> zdobywanie przez uczniów i słuchaczy uprawnień do wykonywania zawodu</w:t>
            </w:r>
            <w:r w:rsidR="00D35E33">
              <w:rPr>
                <w:rFonts w:eastAsia="Times New Roman"/>
                <w:lang w:eastAsia="pl-PL"/>
              </w:rPr>
              <w:t>,</w:t>
            </w:r>
            <w:r w:rsidR="008C6F7E" w:rsidRPr="008C6F7E">
              <w:rPr>
                <w:rFonts w:eastAsia="Times New Roman"/>
                <w:lang w:eastAsia="pl-PL"/>
              </w:rPr>
              <w:t xml:space="preserve"> w ramach którego realizują kształcenie </w:t>
            </w:r>
            <w:r w:rsidR="00F227F9">
              <w:rPr>
                <w:rFonts w:eastAsia="Times New Roman"/>
                <w:lang w:eastAsia="pl-PL"/>
              </w:rPr>
              <w:t>zawodowe</w:t>
            </w:r>
            <w:r w:rsidR="008C6F7E" w:rsidRPr="008C6F7E">
              <w:rPr>
                <w:rFonts w:eastAsia="Times New Roman"/>
                <w:lang w:eastAsia="pl-PL"/>
              </w:rPr>
              <w:t xml:space="preserve">, </w:t>
            </w:r>
            <w:r w:rsidR="00D35E33">
              <w:rPr>
                <w:rFonts w:eastAsia="Times New Roman" w:cs="Times New Roman"/>
                <w:lang w:eastAsia="pl-PL"/>
              </w:rPr>
              <w:t xml:space="preserve">g) </w:t>
            </w:r>
            <w:r w:rsidR="001052F9" w:rsidRPr="00584A54">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584A54">
              <w:rPr>
                <w:rFonts w:eastAsia="Times New Roman" w:cs="Times New Roman"/>
                <w:lang w:eastAsia="pl-PL"/>
              </w:rPr>
              <w:t xml:space="preserve"> na studia we współpracy ze szkołami wyższymi</w:t>
            </w:r>
            <w:r w:rsidR="001052F9">
              <w:rPr>
                <w:rFonts w:eastAsia="Times New Roman" w:cs="Times New Roman"/>
                <w:lang w:eastAsia="pl-PL"/>
              </w:rPr>
              <w:t xml:space="preserve"> </w:t>
            </w:r>
            <w:r w:rsidR="001052F9" w:rsidRPr="00E06091">
              <w:rPr>
                <w:rFonts w:eastAsia="Times New Roman"/>
              </w:rPr>
              <w:t>oraz organizowanie kursów i szkoleń przygotowujących do kwalifikacyjnych egzaminów czeladniczych i mistrzowskich</w:t>
            </w:r>
            <w:r w:rsidR="001052F9" w:rsidRPr="00584A54">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1052F9" w:rsidRDefault="00DC2BB3" w:rsidP="000C19A0">
            <w:pPr>
              <w:numPr>
                <w:ilvl w:val="0"/>
                <w:numId w:val="262"/>
              </w:numPr>
              <w:spacing w:before="60" w:after="60" w:line="240" w:lineRule="auto"/>
              <w:rPr>
                <w:rFonts w:eastAsia="Times New Roman" w:cs="Times New Roman"/>
                <w:lang w:eastAsia="pl-PL"/>
              </w:rPr>
            </w:pPr>
            <w:r w:rsidRPr="00DC2BB3">
              <w:rPr>
                <w:rFonts w:eastAsia="Times New Roman" w:cs="Times New Roman"/>
                <w:lang w:eastAsia="pl-PL"/>
              </w:rPr>
              <w:t>realizację pozaszkolnych form kształcenia ustawicznego, w tym wymienionych w art. 117 ust. 1a pkt 1, 2, 3 i 5 Prawa oświatowego</w:t>
            </w:r>
            <w:r w:rsidR="001052F9" w:rsidRPr="009D0C0B">
              <w:rPr>
                <w:rFonts w:eastAsia="Times New Roman" w:cs="Times New Roman"/>
                <w:lang w:eastAsia="pl-PL"/>
              </w:rPr>
              <w:t>,</w:t>
            </w:r>
          </w:p>
          <w:p w:rsidR="001052F9"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A76007" w:rsidRDefault="001052F9" w:rsidP="000C19A0">
            <w:pPr>
              <w:numPr>
                <w:ilvl w:val="0"/>
                <w:numId w:val="262"/>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A87F10">
              <w:rPr>
                <w:rFonts w:eastAsia="Times New Roman" w:cs="Times New Roman"/>
                <w:lang w:eastAsia="pl-PL"/>
              </w:rPr>
              <w:t xml:space="preserve"> oraz w latach 2014-2020 w ramach PO WER</w:t>
            </w:r>
            <w:r>
              <w:rPr>
                <w:rFonts w:eastAsia="Times New Roman" w:cs="Times New Roman"/>
                <w:lang w:eastAsia="pl-PL"/>
              </w:rPr>
              <w:t>,</w:t>
            </w:r>
          </w:p>
          <w:p w:rsidR="00A76007" w:rsidRPr="00A76007" w:rsidRDefault="001052F9" w:rsidP="000C19A0">
            <w:pPr>
              <w:numPr>
                <w:ilvl w:val="0"/>
                <w:numId w:val="262"/>
              </w:numPr>
              <w:spacing w:before="60" w:after="60" w:line="240" w:lineRule="auto"/>
              <w:rPr>
                <w:rFonts w:eastAsia="Times New Roman"/>
              </w:rPr>
            </w:pPr>
            <w:r w:rsidRPr="00A76007">
              <w:rPr>
                <w:rFonts w:eastAsia="Times New Roman"/>
              </w:rPr>
              <w:t xml:space="preserve">przygotowanie zawodowe uczniów szkół i placówek systemu oświaty prowadzących kształcenie zawodowe w charakterze młodocianego pracownika </w:t>
            </w:r>
            <w:r w:rsidR="00A76007" w:rsidRPr="00A76007">
              <w:rPr>
                <w:rFonts w:eastAsia="Times New Roman"/>
              </w:rPr>
              <w:t>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00A76007" w:rsidRPr="00A76007">
              <w:rPr>
                <w:rFonts w:eastAsia="Times New Roman" w:cs="Times New Roman"/>
                <w:lang w:eastAsia="pl-PL"/>
              </w:rPr>
              <w:t>.</w:t>
            </w:r>
          </w:p>
          <w:p w:rsidR="00A76007" w:rsidRPr="00111142" w:rsidRDefault="00A76007" w:rsidP="00900051">
            <w:pPr>
              <w:pStyle w:val="Akapitzlist"/>
              <w:numPr>
                <w:ilvl w:val="0"/>
                <w:numId w:val="187"/>
              </w:numPr>
              <w:spacing w:before="60" w:after="60" w:line="240" w:lineRule="auto"/>
              <w:rPr>
                <w:rFonts w:eastAsia="Times New Roman"/>
                <w:lang w:val="pl-PL" w:eastAsia="en-US"/>
              </w:rPr>
            </w:pPr>
            <w:r w:rsidRPr="00111142">
              <w:rPr>
                <w:rFonts w:eastAsia="Times New Roman"/>
                <w:lang w:val="pl-PL" w:eastAsia="en-US"/>
              </w:rPr>
              <w:lastRenderedPageBreak/>
              <w:t xml:space="preserve"> Kształtowanie i rozwijanie u uczniów lub słuchaczy szkół lub placówek systemu oświaty prowadzących kształcenie zawodowe kompetencji kluczowych lub umiejętności uniwersalnych niezbędnych na rynku pracy poprzez:</w:t>
            </w:r>
          </w:p>
          <w:p w:rsidR="00A76007" w:rsidRPr="00235CCA" w:rsidRDefault="00A76007" w:rsidP="006A5F87">
            <w:pPr>
              <w:numPr>
                <w:ilvl w:val="0"/>
                <w:numId w:val="259"/>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A76007" w:rsidRPr="00235CCA" w:rsidRDefault="00A76007" w:rsidP="006A5F87">
            <w:pPr>
              <w:numPr>
                <w:ilvl w:val="0"/>
                <w:numId w:val="259"/>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A76007" w:rsidRPr="00235CCA" w:rsidRDefault="00A76007" w:rsidP="006A5F87">
            <w:pPr>
              <w:numPr>
                <w:ilvl w:val="0"/>
                <w:numId w:val="259"/>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A76007" w:rsidRPr="00235CCA" w:rsidRDefault="00A76007" w:rsidP="006A5F87">
            <w:pPr>
              <w:numPr>
                <w:ilvl w:val="0"/>
                <w:numId w:val="259"/>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A76007" w:rsidRPr="00235CCA" w:rsidRDefault="00A76007" w:rsidP="006A5F87">
            <w:pPr>
              <w:numPr>
                <w:ilvl w:val="0"/>
                <w:numId w:val="259"/>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A76007" w:rsidRPr="00235CCA" w:rsidRDefault="00A76007" w:rsidP="006A5F87">
            <w:pPr>
              <w:numPr>
                <w:ilvl w:val="0"/>
                <w:numId w:val="259"/>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A76007" w:rsidRPr="00235CCA" w:rsidRDefault="00A76007" w:rsidP="006A5F87">
            <w:pPr>
              <w:numPr>
                <w:ilvl w:val="0"/>
                <w:numId w:val="259"/>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 xml:space="preserve">w innowacyjnych, zrealizowanych w latach 2007-2013 w ramach PO </w:t>
            </w:r>
            <w:proofErr w:type="spellStart"/>
            <w:r w:rsidRPr="00235CCA">
              <w:rPr>
                <w:rFonts w:eastAsia="Times New Roman"/>
              </w:rPr>
              <w:t>KL</w:t>
            </w:r>
            <w:r w:rsidR="00754627" w:rsidRPr="00754627">
              <w:rPr>
                <w:rFonts w:eastAsia="Times New Roman"/>
              </w:rPr>
              <w:t>oraz</w:t>
            </w:r>
            <w:proofErr w:type="spellEnd"/>
            <w:r w:rsidR="00754627" w:rsidRPr="00754627">
              <w:rPr>
                <w:rFonts w:eastAsia="Times New Roman"/>
              </w:rPr>
              <w:t xml:space="preserve"> w latach 2014-2020 w ramach PO WER</w:t>
            </w:r>
            <w:r w:rsidRPr="00235CCA">
              <w:rPr>
                <w:rFonts w:eastAsia="Times New Roman"/>
              </w:rPr>
              <w:t>,</w:t>
            </w:r>
          </w:p>
          <w:p w:rsidR="00A76007" w:rsidRPr="00235CCA" w:rsidRDefault="00A76007" w:rsidP="006A5F87">
            <w:pPr>
              <w:numPr>
                <w:ilvl w:val="0"/>
                <w:numId w:val="259"/>
              </w:numPr>
              <w:spacing w:before="60" w:after="60"/>
              <w:rPr>
                <w:rFonts w:eastAsia="Times New Roman"/>
              </w:rPr>
            </w:pPr>
            <w:r w:rsidRPr="00235CCA">
              <w:rPr>
                <w:rFonts w:eastAsia="Times New Roman"/>
              </w:rPr>
              <w:t>realizację zajęć poza szkołą lub poza lekcjami.</w:t>
            </w:r>
          </w:p>
          <w:p w:rsidR="00A76007" w:rsidRPr="00111142" w:rsidRDefault="00A76007" w:rsidP="00900051">
            <w:pPr>
              <w:pStyle w:val="Akapitzlist"/>
              <w:numPr>
                <w:ilvl w:val="0"/>
                <w:numId w:val="187"/>
              </w:numPr>
              <w:spacing w:before="60" w:after="60" w:line="240" w:lineRule="auto"/>
              <w:ind w:left="214" w:firstLine="146"/>
              <w:rPr>
                <w:rFonts w:eastAsia="Times New Roman"/>
                <w:lang w:val="pl-PL" w:eastAsia="pl-PL"/>
              </w:rPr>
            </w:pPr>
            <w:r w:rsidRPr="00111142">
              <w:rPr>
                <w:rFonts w:eastAsia="Times New Roman"/>
                <w:lang w:val="pl-PL" w:eastAsia="en-US"/>
              </w:rPr>
              <w:t xml:space="preserve">Przygotowanie i wdrożenie programów mających na celu zwiększenie przedsiębiorczości i innowacyjności na poziomie edukacji szkolnej – </w:t>
            </w:r>
            <w:proofErr w:type="spellStart"/>
            <w:r w:rsidRPr="00111142">
              <w:rPr>
                <w:rFonts w:eastAsia="Times New Roman"/>
                <w:lang w:val="pl-PL" w:eastAsia="en-US"/>
              </w:rPr>
              <w:t>m.in.poprzez</w:t>
            </w:r>
            <w:proofErr w:type="spellEnd"/>
            <w:r w:rsidRPr="00111142">
              <w:rPr>
                <w:rFonts w:eastAsia="Times New Roman"/>
                <w:lang w:val="pl-PL" w:eastAsia="en-US"/>
              </w:rPr>
              <w:t xml:space="preserve"> finansowanie wdrażania takich programów dla uczniów (w tym zakup niezbędnego wyposażenia), przygotowanie nauczycieli do prowadzenia takich zajęć itp.</w:t>
            </w:r>
          </w:p>
          <w:p w:rsidR="001052F9" w:rsidRPr="00111142" w:rsidRDefault="001052F9" w:rsidP="00900051">
            <w:pPr>
              <w:pStyle w:val="Akapitzlist"/>
              <w:numPr>
                <w:ilvl w:val="0"/>
                <w:numId w:val="187"/>
              </w:numPr>
              <w:spacing w:before="60" w:after="60" w:line="240" w:lineRule="auto"/>
              <w:ind w:left="214" w:firstLine="146"/>
              <w:rPr>
                <w:rFonts w:eastAsia="Times New Roman"/>
                <w:lang w:val="pl-PL" w:eastAsia="pl-PL"/>
              </w:rPr>
            </w:pPr>
            <w:r w:rsidRPr="00111142">
              <w:rPr>
                <w:rFonts w:eastAsia="Times New Roman"/>
                <w:lang w:val="pl-PL" w:eastAsia="pl-PL"/>
              </w:rPr>
              <w:t xml:space="preserve">Tworzenie w szkołach lub placówkach systemu oświaty prowadzących kształcenie zawodowe warunków odzwierciedlających </w:t>
            </w:r>
            <w:r w:rsidR="00ED0084" w:rsidRPr="00111142">
              <w:rPr>
                <w:rFonts w:eastAsia="Times New Roman"/>
                <w:lang w:val="pl-PL" w:eastAsia="pl-PL"/>
              </w:rPr>
              <w:t>rzeczywiste</w:t>
            </w:r>
            <w:r w:rsidRPr="00111142">
              <w:rPr>
                <w:rFonts w:eastAsia="Times New Roman"/>
                <w:lang w:val="pl-PL" w:eastAsia="pl-PL"/>
              </w:rPr>
              <w:t xml:space="preserve"> warunki pracy właściwe dla nauczanych zawodów poprzez wyposażenie pracowni lub warsztatów szkolnych placówek szkolnictwa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Pr="00A752E1" w:rsidRDefault="001052F9" w:rsidP="00A752E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w:t>
            </w:r>
            <w:r w:rsidR="003C5568" w:rsidRPr="003C5568">
              <w:rPr>
                <w:rFonts w:eastAsia="Times New Roman" w:cs="Times New Roman"/>
                <w:lang w:eastAsia="pl-PL"/>
              </w:rPr>
              <w:t xml:space="preserve"> zawodowych oraz egzaminów</w:t>
            </w:r>
            <w:r w:rsidRPr="00584A54">
              <w:rPr>
                <w:rFonts w:eastAsia="Times New Roman" w:cs="Times New Roman"/>
                <w:lang w:eastAsia="pl-PL"/>
              </w:rPr>
              <w:t xml:space="preserve"> potwierdzających kwalifikacje </w:t>
            </w:r>
            <w:r w:rsidR="003C5568" w:rsidRPr="003C5568">
              <w:rPr>
                <w:rFonts w:eastAsia="Times New Roman" w:cs="Times New Roman"/>
                <w:lang w:eastAsia="pl-PL"/>
              </w:rPr>
              <w:t>mistrza i czeladnika w zawodzi</w:t>
            </w:r>
            <w:r w:rsidR="003C5568">
              <w:rPr>
                <w:rFonts w:eastAsia="Times New Roman" w:cs="Times New Roman"/>
                <w:lang w:eastAsia="pl-PL"/>
              </w:rPr>
              <w:t>e</w:t>
            </w:r>
            <w:r w:rsidRPr="00584A54">
              <w:rPr>
                <w:rFonts w:eastAsia="Times New Roman" w:cs="Times New Roman"/>
                <w:lang w:eastAsia="pl-PL"/>
              </w:rPr>
              <w:t xml:space="preserve">, w tym m. in.: </w:t>
            </w:r>
            <w:r w:rsidR="00E75D4C">
              <w:rPr>
                <w:rFonts w:eastAsia="Times New Roman" w:cs="Times New Roman"/>
                <w:lang w:eastAsia="pl-PL"/>
              </w:rPr>
              <w:t xml:space="preserve">poprzez </w:t>
            </w:r>
            <w:r w:rsidR="00A752E1" w:rsidRPr="00A752E1">
              <w:rPr>
                <w:rFonts w:eastAsia="Times New Roman" w:cs="Times New Roman"/>
                <w:lang w:eastAsia="pl-PL"/>
              </w:rPr>
              <w:t xml:space="preserve">tworzenie w szkołach i placówkach prowadzących kształcenie zawodowe, </w:t>
            </w:r>
            <w:proofErr w:type="spellStart"/>
            <w:r w:rsidR="00A752E1" w:rsidRPr="00A752E1">
              <w:rPr>
                <w:rFonts w:eastAsia="Times New Roman" w:cs="Times New Roman"/>
                <w:lang w:eastAsia="pl-PL"/>
              </w:rPr>
              <w:t>CKZiU</w:t>
            </w:r>
            <w:proofErr w:type="spellEnd"/>
            <w:r w:rsidR="00A752E1" w:rsidRPr="00A752E1">
              <w:rPr>
                <w:rFonts w:eastAsia="Times New Roman" w:cs="Times New Roman"/>
                <w:lang w:eastAsia="pl-PL"/>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9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9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935AAF" w:rsidRDefault="001052F9" w:rsidP="00935AAF">
            <w:pPr>
              <w:numPr>
                <w:ilvl w:val="0"/>
                <w:numId w:val="195"/>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935AAF" w:rsidRPr="00935AAF">
              <w:rPr>
                <w:rFonts w:eastAsia="Times New Roman" w:cs="Times New Roman"/>
                <w:lang w:eastAsia="pl-PL"/>
              </w:rPr>
              <w:t xml:space="preserve"> oraz w latach 2014-2020 w ramach PO WER; </w:t>
            </w:r>
          </w:p>
          <w:p w:rsidR="001052F9" w:rsidRDefault="001052F9" w:rsidP="00900051">
            <w:pPr>
              <w:numPr>
                <w:ilvl w:val="0"/>
                <w:numId w:val="19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lastRenderedPageBreak/>
              <w:t xml:space="preserve">Doskonalenie umiejętności i kompetencji </w:t>
            </w:r>
            <w:r w:rsidR="0023319B">
              <w:rPr>
                <w:rFonts w:eastAsia="Times New Roman" w:cs="Times New Roman"/>
                <w:lang w:eastAsia="pl-PL"/>
              </w:rPr>
              <w:t>lub kwalifikacji</w:t>
            </w:r>
            <w:r w:rsidRPr="00584A54">
              <w:rPr>
                <w:rFonts w:eastAsia="Times New Roman" w:cs="Times New Roman"/>
                <w:lang w:eastAsia="pl-PL"/>
              </w:rPr>
              <w:t xml:space="preserve"> nauczycieli </w:t>
            </w:r>
            <w:r w:rsidR="0023319B">
              <w:rPr>
                <w:rFonts w:eastAsia="Times New Roman" w:cs="Times New Roman"/>
                <w:lang w:eastAsia="pl-PL"/>
              </w:rPr>
              <w:t xml:space="preserve">, w tym nauczycieli </w:t>
            </w:r>
            <w:r w:rsidR="0023319B" w:rsidRPr="00584A54">
              <w:rPr>
                <w:rFonts w:eastAsia="Times New Roman" w:cs="Times New Roman"/>
                <w:lang w:eastAsia="pl-PL"/>
              </w:rPr>
              <w:t xml:space="preserve"> </w:t>
            </w:r>
            <w:r w:rsidR="0023319B">
              <w:rPr>
                <w:rFonts w:eastAsia="Times New Roman" w:cs="Times New Roman"/>
                <w:lang w:eastAsia="pl-PL"/>
              </w:rPr>
              <w:t>kształcenia ogólnego, zawodowego i instruktorów praktycznej nauki zawodu, związanych z nauczanym zawodem,</w:t>
            </w:r>
            <w:r w:rsidRPr="00584A54">
              <w:rPr>
                <w:rFonts w:eastAsia="Times New Roman" w:cs="Times New Roman"/>
                <w:lang w:eastAsia="pl-PL"/>
              </w:rPr>
              <w:t xml:space="preserve"> głównie poprzez:</w:t>
            </w:r>
          </w:p>
          <w:p w:rsidR="001052F9" w:rsidRPr="00111142" w:rsidRDefault="001052F9" w:rsidP="00900051">
            <w:pPr>
              <w:pStyle w:val="Akapitzlist"/>
              <w:numPr>
                <w:ilvl w:val="0"/>
                <w:numId w:val="196"/>
              </w:numPr>
              <w:spacing w:before="60" w:after="60" w:line="240" w:lineRule="auto"/>
              <w:rPr>
                <w:rFonts w:eastAsia="Times New Roman"/>
                <w:lang w:val="pl-PL" w:eastAsia="pl-PL"/>
              </w:rPr>
            </w:pPr>
            <w:r w:rsidRPr="00111142">
              <w:rPr>
                <w:rFonts w:eastAsia="Times New Roman"/>
                <w:lang w:val="pl-PL" w:eastAsia="pl-PL"/>
              </w:rPr>
              <w:t xml:space="preserve">kursy lub szkolenia doskonalące </w:t>
            </w:r>
            <w:r w:rsidR="0023319B" w:rsidRPr="00111142">
              <w:rPr>
                <w:rFonts w:eastAsia="Times New Roman"/>
                <w:lang w:val="pl-PL" w:eastAsia="pl-PL"/>
              </w:rPr>
              <w:t xml:space="preserve">(teoretyczne lub praktyczne), </w:t>
            </w:r>
            <w:r w:rsidR="0023319B" w:rsidRPr="00111142">
              <w:rPr>
                <w:rFonts w:eastAsia="Times New Roman" w:cs="Arial"/>
                <w:szCs w:val="20"/>
                <w:lang w:val="pl-PL" w:eastAsia="en-US"/>
              </w:rPr>
              <w:t xml:space="preserve">w tym organizowane i prowadzone przez kadrę ośrodków doskonalenia nauczycieli lub trenerów </w:t>
            </w:r>
            <w:r w:rsidR="00F05574" w:rsidRPr="00111142">
              <w:rPr>
                <w:rFonts w:eastAsia="Times New Roman" w:cs="Arial"/>
                <w:szCs w:val="20"/>
                <w:lang w:val="pl-PL" w:eastAsia="en-US"/>
              </w:rPr>
              <w:t>prze</w:t>
            </w:r>
            <w:r w:rsidR="00F05574">
              <w:rPr>
                <w:rFonts w:eastAsia="Times New Roman" w:cs="Arial"/>
                <w:szCs w:val="20"/>
                <w:lang w:val="pl-PL" w:eastAsia="en-US"/>
              </w:rPr>
              <w:t>szkolonych</w:t>
            </w:r>
            <w:r w:rsidR="00F05574" w:rsidRPr="00111142">
              <w:rPr>
                <w:rFonts w:eastAsia="Times New Roman" w:cs="Arial"/>
                <w:szCs w:val="20"/>
                <w:lang w:val="pl-PL" w:eastAsia="en-US"/>
              </w:rPr>
              <w:t xml:space="preserve"> </w:t>
            </w:r>
            <w:r w:rsidR="0023319B" w:rsidRPr="00111142">
              <w:rPr>
                <w:rFonts w:eastAsia="Times New Roman" w:cs="Arial"/>
                <w:szCs w:val="20"/>
                <w:lang w:val="pl-PL" w:eastAsia="en-US"/>
              </w:rPr>
              <w:t>w ramach POWER,</w:t>
            </w:r>
            <w:r w:rsidRPr="00111142">
              <w:rPr>
                <w:rFonts w:eastAsia="Times New Roman"/>
                <w:lang w:val="pl-PL" w:eastAsia="pl-PL"/>
              </w:rPr>
              <w:t>,</w:t>
            </w:r>
          </w:p>
          <w:p w:rsidR="00806D8F" w:rsidRPr="00806D8F" w:rsidRDefault="001052F9" w:rsidP="00806D8F">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23319B">
              <w:rPr>
                <w:rFonts w:eastAsia="Times New Roman" w:cs="Times New Roman"/>
                <w:lang w:eastAsia="pl-PL"/>
              </w:rPr>
              <w:t xml:space="preserve"> lub placówek systemu oświaty prowadzących kształcenie zawodowe</w:t>
            </w:r>
            <w:r w:rsidR="0023319B" w:rsidRPr="00584A54">
              <w:rPr>
                <w:rFonts w:eastAsia="Times New Roman" w:cs="Times New Roman"/>
                <w:lang w:eastAsia="pl-PL"/>
              </w:rPr>
              <w:t>,</w:t>
            </w:r>
            <w:r w:rsidRPr="00584A54">
              <w:rPr>
                <w:rFonts w:eastAsia="Times New Roman" w:cs="Times New Roman"/>
                <w:lang w:eastAsia="pl-PL"/>
              </w:rPr>
              <w:t xml:space="preserve">, w tym </w:t>
            </w:r>
            <w:r w:rsidR="00806D8F" w:rsidRPr="00806D8F">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p>
          <w:p w:rsidR="001052F9" w:rsidRDefault="001052F9" w:rsidP="00390E5C">
            <w:pPr>
              <w:spacing w:before="60" w:after="60" w:line="240" w:lineRule="auto"/>
              <w:ind w:left="1068"/>
              <w:rPr>
                <w:rFonts w:eastAsia="Times New Roman" w:cs="Times New Roman"/>
                <w:lang w:eastAsia="pl-PL"/>
              </w:rPr>
            </w:pP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23319B">
              <w:rPr>
                <w:rFonts w:eastAsia="Times New Roman" w:cs="Times New Roman"/>
                <w:lang w:eastAsia="pl-PL"/>
              </w:rPr>
              <w:t xml:space="preserve">, w tym </w:t>
            </w:r>
            <w:r w:rsidR="0023319B" w:rsidRPr="00584A54">
              <w:rPr>
                <w:rFonts w:eastAsia="Times New Roman" w:cs="Times New Roman"/>
                <w:lang w:eastAsia="pl-PL"/>
              </w:rPr>
              <w:t xml:space="preserve"> </w:t>
            </w:r>
            <w:r w:rsidRPr="00584A54">
              <w:rPr>
                <w:rFonts w:eastAsia="Times New Roman" w:cs="Times New Roman"/>
                <w:lang w:eastAsia="pl-PL"/>
              </w:rPr>
              <w:t>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23319B" w:rsidP="00900051">
            <w:pPr>
              <w:numPr>
                <w:ilvl w:val="0"/>
                <w:numId w:val="196"/>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001052F9" w:rsidRPr="00584A54">
              <w:rPr>
                <w:rFonts w:eastAsia="Times New Roman" w:cs="Times New Roman"/>
                <w:lang w:eastAsia="pl-PL"/>
              </w:rPr>
              <w:t xml:space="preserve">budowanie </w:t>
            </w:r>
            <w:r>
              <w:rPr>
                <w:rFonts w:eastAsia="Times New Roman" w:cs="Times New Roman"/>
                <w:lang w:eastAsia="pl-PL"/>
              </w:rPr>
              <w:t xml:space="preserve">nowych lub </w:t>
            </w:r>
            <w:r w:rsidR="001052F9" w:rsidRPr="00584A54">
              <w:rPr>
                <w:rFonts w:eastAsia="Times New Roman" w:cs="Times New Roman"/>
                <w:lang w:eastAsia="pl-PL"/>
              </w:rPr>
              <w:t xml:space="preserve"> moderowanie sieci współpracy i samokształcenia,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3C7835">
              <w:rPr>
                <w:rFonts w:eastAsia="Times New Roman" w:cs="Times New Roman"/>
                <w:lang w:eastAsia="pl-PL"/>
              </w:rPr>
              <w:t xml:space="preserve"> oraz w latach 2014-2020 w ramach PO WER</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DA3332">
              <w:rPr>
                <w:rFonts w:eastAsia="Times New Roman" w:cs="Times New Roman"/>
                <w:lang w:eastAsia="pl-PL"/>
              </w:rPr>
              <w:t xml:space="preserve"> (CKZ) </w:t>
            </w:r>
            <w:r w:rsidR="00DA3332" w:rsidRPr="00DA3332">
              <w:rPr>
                <w:rFonts w:eastAsia="Times New Roman" w:cs="Times New Roman"/>
                <w:lang w:eastAsia="pl-PL"/>
              </w:rPr>
              <w:t>centrów kształcenia zawodowego</w:t>
            </w:r>
            <w:r w:rsidRPr="00584A54">
              <w:rPr>
                <w:rFonts w:eastAsia="Times New Roman" w:cs="Times New Roman"/>
                <w:lang w:eastAsia="pl-PL"/>
              </w:rPr>
              <w:t xml:space="preserve">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1052F9" w:rsidRDefault="001052F9" w:rsidP="00900051">
            <w:pPr>
              <w:numPr>
                <w:ilvl w:val="0"/>
                <w:numId w:val="197"/>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DA3332">
              <w:rPr>
                <w:rFonts w:eastAsia="Times New Roman" w:cs="Times New Roman"/>
                <w:lang w:eastAsia="pl-PL"/>
              </w:rPr>
              <w:t xml:space="preserve"> CKZ</w:t>
            </w:r>
            <w:r w:rsidR="00224335">
              <w:rPr>
                <w:rFonts w:eastAsia="Times New Roman" w:cs="Times New Roman"/>
                <w:lang w:eastAsia="pl-PL"/>
              </w:rPr>
              <w:t>,</w:t>
            </w:r>
            <w:r w:rsidRPr="00584A54">
              <w:rPr>
                <w:rFonts w:eastAsia="Times New Roman" w:cs="Times New Roman"/>
                <w:lang w:eastAsia="pl-PL"/>
              </w:rPr>
              <w:t xml:space="preserve">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w:t>
            </w:r>
            <w:r w:rsidR="00F05574" w:rsidRPr="00E06091">
              <w:rPr>
                <w:rFonts w:eastAsia="Times New Roman"/>
              </w:rPr>
              <w:t>inn</w:t>
            </w:r>
            <w:r w:rsidR="00F05574">
              <w:rPr>
                <w:rFonts w:eastAsia="Times New Roman"/>
              </w:rPr>
              <w:t>ego</w:t>
            </w:r>
            <w:r w:rsidR="00F05574" w:rsidRPr="00E06091">
              <w:rPr>
                <w:rFonts w:eastAsia="Times New Roman"/>
              </w:rPr>
              <w:t xml:space="preserve"> </w:t>
            </w:r>
            <w:proofErr w:type="spellStart"/>
            <w:r w:rsidR="00F05574" w:rsidRPr="00E06091">
              <w:rPr>
                <w:rFonts w:eastAsia="Times New Roman"/>
              </w:rPr>
              <w:t>zespoł</w:t>
            </w:r>
            <w:r w:rsidR="00F05574">
              <w:rPr>
                <w:rFonts w:eastAsia="Times New Roman"/>
              </w:rPr>
              <w:t>u</w:t>
            </w:r>
            <w:proofErr w:type="spellEnd"/>
            <w:r w:rsidR="00F05574" w:rsidRPr="00E06091">
              <w:rPr>
                <w:rFonts w:eastAsia="Times New Roman"/>
              </w:rPr>
              <w:t xml:space="preserve"> realizując</w:t>
            </w:r>
            <w:r w:rsidR="00F05574">
              <w:rPr>
                <w:rFonts w:eastAsia="Times New Roman"/>
              </w:rPr>
              <w:t>ego</w:t>
            </w:r>
            <w:r w:rsidR="00F05574" w:rsidRPr="00E06091">
              <w:rPr>
                <w:rFonts w:eastAsia="Times New Roman"/>
              </w:rPr>
              <w:t xml:space="preserve"> </w:t>
            </w:r>
            <w:r w:rsidRPr="00E06091">
              <w:rPr>
                <w:rFonts w:eastAsia="Times New Roman"/>
              </w:rPr>
              <w:t xml:space="preserve">zadania </w:t>
            </w:r>
            <w:r w:rsidR="00224335">
              <w:rPr>
                <w:rFonts w:eastAsia="Times New Roman"/>
              </w:rPr>
              <w:t xml:space="preserve">CKZ lub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0023319B">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wyposażenie szkół i placówek systemu oświaty prowadzących kształcenie zawodowe wchodzących w skład</w:t>
            </w:r>
            <w:r w:rsidR="008C5419" w:rsidRPr="00111142">
              <w:rPr>
                <w:rFonts w:eastAsia="Times New Roman"/>
                <w:lang w:val="pl-PL" w:eastAsia="pl-PL"/>
              </w:rPr>
              <w:t xml:space="preserve"> CKZ,</w:t>
            </w:r>
            <w:r w:rsidRPr="00111142">
              <w:rPr>
                <w:rFonts w:eastAsia="Times New Roman"/>
                <w:lang w:val="pl-PL" w:eastAsia="pl-PL"/>
              </w:rPr>
              <w:t xml:space="preserve"> </w:t>
            </w:r>
            <w:proofErr w:type="spellStart"/>
            <w:r w:rsidRPr="00111142">
              <w:rPr>
                <w:rFonts w:eastAsia="Times New Roman"/>
                <w:lang w:val="pl-PL" w:eastAsia="pl-PL"/>
              </w:rPr>
              <w:t>CKZiU</w:t>
            </w:r>
            <w:r w:rsidR="0023319B" w:rsidRPr="00111142">
              <w:rPr>
                <w:rFonts w:eastAsia="Times New Roman"/>
                <w:lang w:val="pl-PL" w:eastAsia="pl-PL"/>
              </w:rPr>
              <w:t>lub</w:t>
            </w:r>
            <w:proofErr w:type="spellEnd"/>
            <w:r w:rsidR="0023319B" w:rsidRPr="00111142">
              <w:rPr>
                <w:rFonts w:eastAsia="Times New Roman"/>
                <w:lang w:val="pl-PL" w:eastAsia="pl-PL"/>
              </w:rPr>
              <w:t xml:space="preserve"> </w:t>
            </w:r>
            <w:r w:rsidRPr="00111142">
              <w:rPr>
                <w:rFonts w:eastAsia="Times New Roman" w:cs="Arial"/>
                <w:szCs w:val="20"/>
                <w:lang w:val="pl-PL" w:eastAsia="en-US"/>
              </w:rPr>
              <w:t xml:space="preserve"> innych zespołów realizujących zadania i </w:t>
            </w:r>
            <w:r w:rsidR="008C5419" w:rsidRPr="00111142">
              <w:rPr>
                <w:rFonts w:eastAsia="Times New Roman" w:cs="Arial"/>
                <w:szCs w:val="20"/>
                <w:lang w:val="pl-PL" w:eastAsia="en-US"/>
              </w:rPr>
              <w:t xml:space="preserve">CKZ lub </w:t>
            </w:r>
            <w:proofErr w:type="spellStart"/>
            <w:r w:rsidRPr="00111142">
              <w:rPr>
                <w:rFonts w:eastAsia="Times New Roman" w:cs="Arial"/>
                <w:szCs w:val="20"/>
                <w:lang w:val="pl-PL" w:eastAsia="en-US"/>
              </w:rPr>
              <w:t>CKZiU</w:t>
            </w:r>
            <w:proofErr w:type="spellEnd"/>
            <w:r w:rsidRPr="00111142">
              <w:rPr>
                <w:rFonts w:eastAsia="Times New Roman"/>
                <w:lang w:val="pl-PL" w:eastAsia="pl-PL"/>
              </w:rPr>
              <w:t xml:space="preserve"> w sprzęt i pomoce dydaktyczne do prowadzenia nauczania w zawodach z określonej branży</w:t>
            </w:r>
            <w:r w:rsidR="0023319B" w:rsidRPr="00111142">
              <w:rPr>
                <w:rFonts w:eastAsia="Times New Roman"/>
                <w:lang w:val="pl-PL" w:eastAsia="pl-PL"/>
              </w:rPr>
              <w:t>/ zawodzie</w:t>
            </w:r>
            <w:r w:rsidRPr="00111142">
              <w:rPr>
                <w:rFonts w:eastAsia="Times New Roman"/>
                <w:lang w:val="pl-PL" w:eastAsia="pl-PL"/>
              </w:rPr>
              <w:t>,</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rozszerzenie lub dostosowanie oferty edukacyjnej świadczonej przez szkoły i placówki systemu oświaty prowadzących kształcenie zawodowe wchodzące w skład </w:t>
            </w:r>
            <w:r w:rsidR="002719E1" w:rsidRPr="00111142">
              <w:rPr>
                <w:rFonts w:eastAsia="Times New Roman"/>
                <w:lang w:val="pl-PL" w:eastAsia="pl-PL"/>
              </w:rPr>
              <w:t xml:space="preserve">CKZ, </w:t>
            </w:r>
            <w:proofErr w:type="spellStart"/>
            <w:r w:rsidRPr="00111142">
              <w:rPr>
                <w:rFonts w:eastAsia="Times New Roman"/>
                <w:lang w:val="pl-PL" w:eastAsia="pl-PL"/>
              </w:rPr>
              <w:t>CKZiU</w:t>
            </w:r>
            <w:proofErr w:type="spellEnd"/>
            <w:r w:rsidRPr="00111142">
              <w:rPr>
                <w:rFonts w:eastAsia="Times New Roman" w:cs="Arial"/>
                <w:szCs w:val="20"/>
                <w:lang w:val="pl-PL" w:eastAsia="en-US"/>
              </w:rPr>
              <w:t xml:space="preserve"> lub inne zespoły realizujące zadania </w:t>
            </w:r>
            <w:r w:rsidR="002719E1" w:rsidRPr="00111142">
              <w:rPr>
                <w:rFonts w:eastAsia="Times New Roman" w:cs="Arial"/>
                <w:szCs w:val="20"/>
                <w:lang w:val="pl-PL" w:eastAsia="en-US"/>
              </w:rPr>
              <w:t xml:space="preserve">CKZ lub </w:t>
            </w:r>
            <w:proofErr w:type="spellStart"/>
            <w:r w:rsidRPr="00111142">
              <w:rPr>
                <w:rFonts w:eastAsia="Times New Roman" w:cs="Arial"/>
                <w:szCs w:val="20"/>
                <w:lang w:val="pl-PL" w:eastAsia="en-US"/>
              </w:rPr>
              <w:t>CKZiU</w:t>
            </w:r>
            <w:proofErr w:type="spellEnd"/>
            <w:r w:rsidRPr="00111142">
              <w:rPr>
                <w:rFonts w:eastAsia="Times New Roman"/>
                <w:lang w:val="pl-PL"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doskonalenie umiejętności</w:t>
            </w:r>
            <w:r w:rsidR="0023319B" w:rsidRPr="00111142">
              <w:rPr>
                <w:rFonts w:eastAsia="Times New Roman"/>
                <w:lang w:val="pl-PL" w:eastAsia="pl-PL"/>
              </w:rPr>
              <w:t>,</w:t>
            </w:r>
            <w:r w:rsidRPr="00111142">
              <w:rPr>
                <w:rFonts w:eastAsia="Times New Roman"/>
                <w:lang w:val="pl-PL" w:eastAsia="pl-PL"/>
              </w:rPr>
              <w:t xml:space="preserve"> kompetencji </w:t>
            </w:r>
            <w:r w:rsidR="0023319B" w:rsidRPr="00111142">
              <w:rPr>
                <w:rFonts w:eastAsia="Times New Roman"/>
                <w:lang w:val="pl-PL" w:eastAsia="pl-PL"/>
              </w:rPr>
              <w:t xml:space="preserve">lub kwalifikacji  </w:t>
            </w:r>
            <w:r w:rsidRPr="00111142">
              <w:rPr>
                <w:rFonts w:eastAsia="Times New Roman"/>
                <w:lang w:val="pl-PL" w:eastAsia="pl-PL"/>
              </w:rPr>
              <w:t xml:space="preserve">nauczycieli zatrudnionych w szkołach i placówkach systemu oświaty prowadzących kształcenie zawodowe wchodzących w skład </w:t>
            </w:r>
            <w:r w:rsidR="0039417D" w:rsidRPr="00111142">
              <w:rPr>
                <w:rFonts w:eastAsia="Times New Roman"/>
                <w:lang w:val="pl-PL" w:eastAsia="pl-PL"/>
              </w:rPr>
              <w:t xml:space="preserve">CKZ, </w:t>
            </w:r>
            <w:proofErr w:type="spellStart"/>
            <w:r w:rsidRPr="00111142">
              <w:rPr>
                <w:rFonts w:eastAsia="Times New Roman"/>
                <w:lang w:val="pl-PL" w:eastAsia="pl-PL"/>
              </w:rPr>
              <w:t>CKZiU</w:t>
            </w:r>
            <w:proofErr w:type="spellEnd"/>
            <w:r w:rsidRPr="00111142">
              <w:rPr>
                <w:rFonts w:eastAsia="Times New Roman" w:cs="Arial"/>
                <w:szCs w:val="20"/>
                <w:lang w:val="pl-PL" w:eastAsia="en-US"/>
              </w:rPr>
              <w:t xml:space="preserve"> lub innych zespołów realizujących zadania </w:t>
            </w:r>
            <w:r w:rsidR="0039417D" w:rsidRPr="00111142">
              <w:rPr>
                <w:rFonts w:eastAsia="Times New Roman" w:cs="Arial"/>
                <w:szCs w:val="20"/>
                <w:lang w:val="pl-PL" w:eastAsia="en-US"/>
              </w:rPr>
              <w:t xml:space="preserve">CKZ lub </w:t>
            </w:r>
            <w:proofErr w:type="spellStart"/>
            <w:r w:rsidRPr="00111142">
              <w:rPr>
                <w:rFonts w:eastAsia="Times New Roman" w:cs="Arial"/>
                <w:szCs w:val="20"/>
                <w:lang w:val="pl-PL" w:eastAsia="en-US"/>
              </w:rPr>
              <w:t>CKZiU</w:t>
            </w:r>
            <w:proofErr w:type="spellEnd"/>
            <w:r w:rsidRPr="00111142">
              <w:rPr>
                <w:rFonts w:eastAsia="Times New Roman"/>
                <w:lang w:val="pl-PL" w:eastAsia="pl-PL"/>
              </w:rPr>
              <w:t>,</w:t>
            </w:r>
          </w:p>
          <w:p w:rsidR="001052F9" w:rsidRDefault="001052F9" w:rsidP="00900051">
            <w:pPr>
              <w:numPr>
                <w:ilvl w:val="0"/>
                <w:numId w:val="197"/>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23319B" w:rsidRPr="00584A54">
              <w:rPr>
                <w:rFonts w:eastAsia="Times New Roman" w:cs="Times New Roman"/>
                <w:lang w:eastAsia="pl-PL"/>
              </w:rPr>
              <w:t>realiz</w:t>
            </w:r>
            <w:r w:rsidR="0023319B">
              <w:rPr>
                <w:rFonts w:eastAsia="Times New Roman" w:cs="Times New Roman"/>
                <w:lang w:eastAsia="pl-PL"/>
              </w:rPr>
              <w:t xml:space="preserve">acji </w:t>
            </w:r>
            <w:r w:rsidRPr="00584A54">
              <w:rPr>
                <w:rFonts w:eastAsia="Times New Roman" w:cs="Times New Roman"/>
                <w:lang w:eastAsia="pl-PL"/>
              </w:rPr>
              <w:t>zadań dla określonych branż</w:t>
            </w:r>
            <w:r w:rsidR="0023319B">
              <w:rPr>
                <w:rFonts w:eastAsia="Times New Roman" w:cs="Times New Roman"/>
                <w:lang w:eastAsia="pl-PL"/>
              </w:rPr>
              <w:t>/ zawodów</w:t>
            </w:r>
            <w:r w:rsidRPr="00E06091">
              <w:rPr>
                <w:rFonts w:eastAsia="Times New Roman"/>
              </w:rPr>
              <w:t xml:space="preserve"> </w:t>
            </w:r>
            <w:r w:rsidR="00F05574">
              <w:rPr>
                <w:rFonts w:eastAsia="Times New Roman"/>
              </w:rPr>
              <w:t xml:space="preserve">przez CKZ, </w:t>
            </w:r>
            <w:proofErr w:type="spellStart"/>
            <w:r w:rsidR="00F05574">
              <w:rPr>
                <w:rFonts w:eastAsia="Times New Roman"/>
              </w:rPr>
              <w:t>CKZiU</w:t>
            </w:r>
            <w:proofErr w:type="spellEnd"/>
            <w:r w:rsidR="00F05574">
              <w:rPr>
                <w:rFonts w:eastAsia="Times New Roman"/>
              </w:rPr>
              <w:t xml:space="preserve"> </w:t>
            </w:r>
            <w:r w:rsidRPr="00E06091">
              <w:rPr>
                <w:rFonts w:eastAsia="Times New Roman"/>
              </w:rPr>
              <w:t xml:space="preserve">lub inne zespoły realizujące zadania </w:t>
            </w:r>
            <w:r w:rsidR="00830A9A">
              <w:rPr>
                <w:rFonts w:eastAsia="Times New Roman"/>
              </w:rPr>
              <w:t xml:space="preserve">CKZ, </w:t>
            </w:r>
            <w:proofErr w:type="spellStart"/>
            <w:r w:rsidRPr="00E06091">
              <w:rPr>
                <w:rFonts w:eastAsia="Times New Roman"/>
              </w:rPr>
              <w:t>CKZiU</w:t>
            </w:r>
            <w:proofErr w:type="spellEnd"/>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inicjowanie współpracy szkół lub placówek systemu oświaty prowadzących kształcenie zawodowe z </w:t>
            </w:r>
            <w:r w:rsidRPr="00111142">
              <w:rPr>
                <w:rFonts w:eastAsia="Times New Roman" w:cs="Arial"/>
                <w:szCs w:val="20"/>
                <w:lang w:val="pl-PL" w:eastAsia="en-US"/>
              </w:rPr>
              <w:t>otoczeniem społeczno-gospodarczym</w:t>
            </w:r>
            <w:r w:rsidRPr="00111142">
              <w:rPr>
                <w:rFonts w:eastAsia="Times New Roman"/>
                <w:lang w:val="pl-PL" w:eastAsia="pl-PL"/>
              </w:rPr>
              <w:t xml:space="preserve">, w tym monitorowanie potrzeb ww. podmiotów w zakresie współpracy, także w zakresie </w:t>
            </w:r>
            <w:r w:rsidR="005D57C3" w:rsidRPr="00111142">
              <w:rPr>
                <w:rFonts w:eastAsia="Times New Roman"/>
                <w:lang w:val="pl-PL" w:eastAsia="pl-PL"/>
              </w:rPr>
              <w:t>doskonalenia</w:t>
            </w:r>
            <w:r w:rsidRPr="00111142">
              <w:rPr>
                <w:rFonts w:eastAsia="Times New Roman"/>
                <w:lang w:val="pl-PL"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prowadzenie doskonalenia zawodowego nauczycieli</w:t>
            </w:r>
            <w:r w:rsidR="00F05574">
              <w:rPr>
                <w:rFonts w:eastAsia="Times New Roman"/>
                <w:lang w:val="pl-PL" w:eastAsia="pl-PL"/>
              </w:rPr>
              <w:t>, w tym nauczycieli</w:t>
            </w:r>
            <w:r w:rsidRPr="00111142">
              <w:rPr>
                <w:rFonts w:eastAsia="Times New Roman"/>
                <w:lang w:val="pl-PL"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tworzenie sieci współpracy szkół i placówek systemu oświaty prowadzących kształcenie zawodowe w danej branży</w:t>
            </w:r>
            <w:r w:rsidR="00F05574">
              <w:rPr>
                <w:rFonts w:eastAsia="Times New Roman"/>
                <w:lang w:val="pl-PL" w:eastAsia="pl-PL"/>
              </w:rPr>
              <w:t>/zawodu</w:t>
            </w:r>
            <w:r w:rsidRPr="00111142">
              <w:rPr>
                <w:rFonts w:eastAsia="Times New Roman"/>
                <w:lang w:val="pl-PL" w:eastAsia="pl-PL"/>
              </w:rPr>
              <w:t xml:space="preserve"> w celu wymiany </w:t>
            </w:r>
            <w:r w:rsidRPr="00111142">
              <w:rPr>
                <w:rFonts w:eastAsia="Times New Roman"/>
                <w:lang w:val="pl-PL" w:eastAsia="pl-PL"/>
              </w:rPr>
              <w:lastRenderedPageBreak/>
              <w:t>dobrych praktyk,</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organizowanie praktyk pedagogicznych dla przyszłych nauczycieli kształcenia zawodowego oraz nauczycieli stażystów,</w:t>
            </w:r>
          </w:p>
          <w:p w:rsidR="00223545" w:rsidRPr="00111142" w:rsidRDefault="00223545"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organizowanie kursów pedagogicznych dla instruktorów praktycznej nauki zawodu;</w:t>
            </w:r>
          </w:p>
          <w:p w:rsidR="001052F9" w:rsidRPr="00111142" w:rsidRDefault="00223545"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wsparcie szkół w realizacji</w:t>
            </w:r>
            <w:r w:rsidR="001052F9" w:rsidRPr="00111142">
              <w:rPr>
                <w:rFonts w:eastAsia="Times New Roman"/>
                <w:lang w:val="pl-PL"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98"/>
              </w:numPr>
              <w:spacing w:before="60" w:after="60" w:line="240" w:lineRule="auto"/>
              <w:rPr>
                <w:rFonts w:eastAsia="Times New Roman"/>
                <w:lang w:val="pl-PL" w:eastAsia="pl-PL"/>
              </w:rPr>
            </w:pPr>
            <w:r w:rsidRPr="00111142">
              <w:rPr>
                <w:rFonts w:eastAsia="Times New Roman"/>
                <w:lang w:val="pl-PL"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lang w:val="pl-PL" w:eastAsia="en-US"/>
              </w:rPr>
              <w:t xml:space="preserve"> oraz podnoszenie kwalifikacji doradców edukacyjno-zawodowych, realizujących zadania z zakresu </w:t>
            </w:r>
            <w:proofErr w:type="spellStart"/>
            <w:r w:rsidRPr="00111142">
              <w:rPr>
                <w:rFonts w:eastAsia="Times New Roman" w:cs="Arial"/>
                <w:szCs w:val="20"/>
                <w:lang w:val="pl-PL" w:eastAsia="en-US"/>
              </w:rPr>
              <w:t>doradztwazawodowego</w:t>
            </w:r>
            <w:proofErr w:type="spellEnd"/>
            <w:r w:rsidRPr="00111142">
              <w:rPr>
                <w:rFonts w:eastAsia="Times New Roman" w:cs="Arial"/>
                <w:szCs w:val="20"/>
                <w:lang w:val="pl-PL" w:eastAsia="en-US"/>
              </w:rPr>
              <w:t xml:space="preserve"> w szkołach</w:t>
            </w:r>
            <w:r w:rsidRPr="00111142">
              <w:rPr>
                <w:rFonts w:eastAsia="Times New Roman"/>
                <w:lang w:val="pl-PL" w:eastAsia="pl-PL"/>
              </w:rPr>
              <w:t>,</w:t>
            </w:r>
          </w:p>
          <w:p w:rsidR="001052F9" w:rsidRDefault="001052F9" w:rsidP="00900051">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23319B">
              <w:rPr>
                <w:rFonts w:eastAsia="Times New Roman" w:cs="Times New Roman"/>
                <w:lang w:eastAsia="pl-PL"/>
              </w:rPr>
              <w:t>Punktów Informacji i Kariery (PIK)</w:t>
            </w:r>
            <w:r w:rsidR="0023319B" w:rsidRPr="00584A54">
              <w:rPr>
                <w:rFonts w:eastAsia="Times New Roman" w:cs="Times New Roman"/>
                <w:lang w:eastAsia="pl-PL"/>
              </w:rPr>
              <w:t>,</w:t>
            </w:r>
          </w:p>
          <w:p w:rsidR="001052F9" w:rsidRDefault="001052F9" w:rsidP="00900051">
            <w:pPr>
              <w:numPr>
                <w:ilvl w:val="0"/>
                <w:numId w:val="198"/>
              </w:numPr>
              <w:spacing w:before="60" w:after="60" w:line="240" w:lineRule="auto"/>
              <w:rPr>
                <w:rFonts w:eastAsia="Times New Roman"/>
                <w:b/>
                <w:lang w:eastAsia="pl-PL"/>
              </w:rPr>
            </w:pPr>
            <w:r w:rsidRPr="00584A54">
              <w:rPr>
                <w:rFonts w:eastAsia="Times New Roman" w:cs="Times New Roman"/>
                <w:lang w:eastAsia="pl-PL"/>
              </w:rPr>
              <w:t xml:space="preserve">zewnętrzne wsparcie </w:t>
            </w:r>
            <w:proofErr w:type="spellStart"/>
            <w:r w:rsidRPr="00584A54">
              <w:rPr>
                <w:rFonts w:eastAsia="Times New Roman" w:cs="Times New Roman"/>
                <w:lang w:eastAsia="pl-PL"/>
              </w:rPr>
              <w:t>szkół</w:t>
            </w:r>
            <w:proofErr w:type="spellEnd"/>
            <w:r w:rsidRPr="00584A54">
              <w:rPr>
                <w:rFonts w:eastAsia="Times New Roman" w:cs="Times New Roman"/>
                <w:lang w:eastAsia="pl-PL"/>
              </w:rPr>
              <w:t xml:space="preserve"> w obszarze </w:t>
            </w:r>
            <w:proofErr w:type="spellStart"/>
            <w:r w:rsidRPr="00584A54">
              <w:rPr>
                <w:rFonts w:eastAsia="Times New Roman" w:cs="Times New Roman"/>
                <w:lang w:eastAsia="pl-PL"/>
              </w:rPr>
              <w:t>doradztwazawodowego</w:t>
            </w:r>
            <w:proofErr w:type="spellEnd"/>
            <w:r w:rsidRPr="00584A54">
              <w:rPr>
                <w:rFonts w:eastAsia="Times New Roman" w:cs="Times New Roman"/>
                <w:lang w:eastAsia="pl-PL"/>
              </w:rPr>
              <w:t>.</w:t>
            </w:r>
          </w:p>
        </w:tc>
      </w:tr>
      <w:tr w:rsidR="001052F9" w:rsidRPr="00111142" w:rsidTr="00CB2F14">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7A795A"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w:t>
            </w:r>
            <w:r>
              <w:rPr>
                <w:rFonts w:eastAsia="Times New Roman" w:cs="Times New Roman"/>
                <w:lang w:eastAsia="pl-PL"/>
              </w:rPr>
              <w:t xml:space="preserve"> dorosłe</w:t>
            </w:r>
            <w:r w:rsidR="001052F9" w:rsidRPr="00584A54">
              <w:rPr>
                <w:rFonts w:eastAsia="Times New Roman" w:cs="Times New Roman"/>
                <w:lang w:eastAsia="pl-PL"/>
              </w:rPr>
              <w:t>.,</w:t>
            </w:r>
          </w:p>
          <w:p w:rsidR="001052F9" w:rsidRPr="005D3D50" w:rsidRDefault="001052F9" w:rsidP="005D3D50">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7A795A">
              <w:rPr>
                <w:rFonts w:eastAsia="Times New Roman" w:cs="Times New Roman"/>
                <w:lang w:eastAsia="pl-PL"/>
              </w:rPr>
              <w:t>,</w:t>
            </w:r>
            <w:r w:rsidR="007A795A" w:rsidRPr="00584A54">
              <w:rPr>
                <w:rFonts w:eastAsia="Times New Roman" w:cs="Times New Roman"/>
                <w:lang w:eastAsia="pl-PL"/>
              </w:rPr>
              <w:t xml:space="preserve"> </w:t>
            </w:r>
            <w:r w:rsidR="007A795A">
              <w:rPr>
                <w:rFonts w:eastAsia="Times New Roman" w:cs="Times New Roman"/>
                <w:lang w:eastAsia="pl-PL"/>
              </w:rPr>
              <w:t xml:space="preserve">w tym prowadzące kształcenie pomaturalne oraz kształcenie </w:t>
            </w:r>
            <w:r w:rsidR="007A795A">
              <w:rPr>
                <w:rFonts w:eastAsia="Times New Roman" w:cs="Times New Roman"/>
                <w:lang w:eastAsia="pl-PL"/>
              </w:rPr>
              <w:lastRenderedPageBreak/>
              <w:t>ust</w:t>
            </w:r>
            <w:r w:rsidR="005D3D50">
              <w:rPr>
                <w:rFonts w:eastAsia="Times New Roman" w:cs="Times New Roman"/>
                <w:lang w:eastAsia="pl-PL"/>
              </w:rPr>
              <w:t xml:space="preserve">awiczne formalne i </w:t>
            </w:r>
            <w:proofErr w:type="spellStart"/>
            <w:r w:rsidR="005D3D50">
              <w:rPr>
                <w:rFonts w:eastAsia="Times New Roman" w:cs="Times New Roman"/>
                <w:lang w:eastAsia="pl-PL"/>
              </w:rPr>
              <w:t>pozaformalne</w:t>
            </w:r>
            <w:proofErr w:type="spellEnd"/>
            <w:r w:rsidR="005D3D50">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111142" w:rsidTr="00CB2F14">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3 400 000 EUR</w:t>
            </w:r>
          </w:p>
        </w:tc>
      </w:tr>
      <w:tr w:rsidR="001052F9" w:rsidRPr="00111142" w:rsidTr="00CB2F14">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C7E82">
            <w:pPr>
              <w:spacing w:line="240" w:lineRule="auto"/>
              <w:rPr>
                <w:rFonts w:eastAsia="Times New Roman" w:cs="Times New Roman"/>
                <w:color w:val="000000"/>
                <w:lang w:eastAsia="pl-PL"/>
              </w:rPr>
            </w:pPr>
            <w:r w:rsidRPr="00E05DC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E05DCD">
              <w:rPr>
                <w:rFonts w:eastAsia="Times New Roman" w:cs="Times New Roman"/>
                <w:color w:val="000000"/>
                <w:lang w:eastAsia="pl-PL"/>
              </w:rPr>
              <w:t>pierających obszar SOM w ramach Zintegrowanych Inwestycji Terytorialnych.</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w:t>
            </w:r>
            <w:r>
              <w:rPr>
                <w:rFonts w:eastAsia="Times New Roman" w:cs="Times New Roman"/>
                <w:color w:val="000000"/>
                <w:lang w:eastAsia="pl-PL"/>
              </w:rPr>
              <w:t>tegii ZIT miasta wojewódzkiego.</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111142">
              <w:rPr>
                <w:rFonts w:cs="Times New Roman"/>
              </w:rPr>
              <w:t xml:space="preserve">we współpracy z podmiotem odpowiedzialnym za realizację ZIT dla </w:t>
            </w:r>
            <w:r w:rsidRPr="00584A54">
              <w:rPr>
                <w:rFonts w:eastAsia="Times New Roman" w:cs="Times New Roman"/>
                <w:color w:val="000000"/>
                <w:lang w:eastAsia="pl-PL"/>
              </w:rPr>
              <w:t>SOM.</w:t>
            </w:r>
          </w:p>
          <w:p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Limity i ograniczenia w realizacji projektów </w:t>
            </w:r>
            <w:r w:rsidR="007A795A" w:rsidRPr="00584A54">
              <w:rPr>
                <w:rFonts w:eastAsia="Times New Roman" w:cs="Times New Roman"/>
                <w:color w:val="000000"/>
                <w:lang w:eastAsia="pl-PL"/>
              </w:rPr>
              <w:t>(jeśli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7A795A" w:rsidP="00900051">
            <w:pPr>
              <w:pStyle w:val="Akapitzlist"/>
              <w:numPr>
                <w:ilvl w:val="0"/>
                <w:numId w:val="163"/>
              </w:numPr>
              <w:spacing w:before="120" w:line="240" w:lineRule="auto"/>
              <w:rPr>
                <w:lang w:val="pl-PL" w:eastAsia="pl-PL"/>
              </w:rPr>
            </w:pPr>
            <w:r w:rsidRPr="00111142">
              <w:rPr>
                <w:rFonts w:eastAsia="Times New Roman"/>
                <w:lang w:val="pl-PL" w:eastAsia="pl-PL"/>
              </w:rPr>
              <w:t xml:space="preserve">W związku z trwającą reformą edukacji, a co za tym idzie zmianami </w:t>
            </w:r>
            <w:proofErr w:type="spellStart"/>
            <w:r w:rsidRPr="00111142">
              <w:rPr>
                <w:rFonts w:eastAsia="Times New Roman"/>
                <w:lang w:val="pl-PL" w:eastAsia="pl-PL"/>
              </w:rPr>
              <w:t>dotyczącącymi</w:t>
            </w:r>
            <w:proofErr w:type="spellEnd"/>
            <w:r w:rsidRPr="00111142">
              <w:rPr>
                <w:rFonts w:eastAsia="Times New Roman"/>
                <w:lang w:val="pl-PL" w:eastAsia="pl-PL"/>
              </w:rPr>
              <w:t xml:space="preserve"> Zasadniczych Szkół Zawodowych, w przypadku nowych projektów finansowanych w ramach priorytetu inwestycyjnego 10iv skierowanych do Zasadniczych Szkół Zawodowych, wsparcie będzie skierowane jedynie do uczniów tych szkół.</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 xml:space="preserve">20% (włączając </w:t>
            </w:r>
            <w:proofErr w:type="spellStart"/>
            <w:r w:rsidRPr="00D721B8">
              <w:rPr>
                <w:rFonts w:eastAsia="Times New Roman" w:cs="Times New Roman"/>
                <w:lang w:eastAsia="pl-PL"/>
              </w:rPr>
              <w:t>cross-financing</w:t>
            </w:r>
            <w:proofErr w:type="spellEnd"/>
            <w:r w:rsidRPr="00D721B8">
              <w:rPr>
                <w:rFonts w:eastAsia="Times New Roman" w:cs="Times New Roman"/>
                <w:lang w:eastAsia="pl-PL"/>
              </w:rPr>
              <w:t>)</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111142"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CB2F14">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A795A" w:rsidRPr="00111142" w:rsidRDefault="00741922" w:rsidP="007A795A">
            <w:r w:rsidRPr="00111142">
              <w:t xml:space="preserve">Finansowanie zaliczkowe planowane, odbywa się na zasadach określonych w ustawie z dnia 27 sierpnia 2009 r. o finansach </w:t>
            </w:r>
            <w:proofErr w:type="spellStart"/>
            <w:r w:rsidRPr="00111142">
              <w:t>publicznych.</w:t>
            </w:r>
            <w:r w:rsidR="007A795A" w:rsidRPr="00111142">
              <w:t>Uproszczone</w:t>
            </w:r>
            <w:proofErr w:type="spellEnd"/>
            <w:r w:rsidR="007A795A" w:rsidRPr="00111142">
              <w:t xml:space="preserve"> formy rozliczania wydatków mają zastosowanie zgodnie z </w:t>
            </w:r>
            <w:r w:rsidR="007A795A" w:rsidRPr="00111142">
              <w:rPr>
                <w:i/>
                <w:iCs/>
              </w:rPr>
              <w:t>Wytycznymi w zakresie kwalifikowalności wydatków w ramach Europejskiego Funduszu Rozwoju Regionalnego, Europejskiego Funduszu Społecznego oraz Funduszu Spójności na lata 2014-2020</w:t>
            </w:r>
            <w:r w:rsidR="007A795A" w:rsidRPr="00111142">
              <w:t>.</w:t>
            </w:r>
          </w:p>
          <w:p w:rsidR="007A795A" w:rsidRPr="00584A54" w:rsidRDefault="007A795A" w:rsidP="007A795A">
            <w:pPr>
              <w:spacing w:before="120" w:line="240" w:lineRule="auto"/>
              <w:rPr>
                <w:rFonts w:eastAsia="Times New Roman" w:cs="Times New Roman"/>
                <w:color w:val="000000"/>
                <w:lang w:eastAsia="pl-PL"/>
              </w:rPr>
            </w:pPr>
          </w:p>
        </w:tc>
      </w:tr>
      <w:tr w:rsidR="001052F9" w:rsidRPr="00111142" w:rsidTr="00CB2F14">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CB2F14">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A795A">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A795A">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CB2F14">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7"/>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3C68A8">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E05DCD">
            <w:pPr>
              <w:pStyle w:val="Nagwek3"/>
              <w:rPr>
                <w:rFonts w:ascii="Myriad Pro" w:hAnsi="Myriad Pro"/>
                <w:b w:val="0"/>
                <w:bCs w:val="0"/>
                <w:color w:val="000000"/>
                <w:lang w:val="pl-PL" w:eastAsia="pl-PL"/>
              </w:rPr>
            </w:pPr>
            <w:bookmarkStart w:id="59" w:name="_Toc423941245"/>
            <w:bookmarkStart w:id="60" w:name="_Toc53388654"/>
            <w:r w:rsidRPr="005E489A">
              <w:rPr>
                <w:rFonts w:ascii="Myriad Pro" w:hAnsi="Myriad Pro"/>
                <w:b w:val="0"/>
                <w:color w:val="000000"/>
                <w:lang w:val="pl-PL" w:eastAsia="pl-PL"/>
              </w:rPr>
              <w:lastRenderedPageBreak/>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bookmarkEnd w:id="59"/>
            <w:bookmarkEnd w:id="60"/>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3C68A8">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A795A">
              <w:rPr>
                <w:rStyle w:val="Odwoanieprzypisudolnego"/>
                <w:rFonts w:eastAsia="Times New Roman"/>
                <w:b/>
                <w:lang w:eastAsia="pl-PL"/>
              </w:rPr>
              <w:footnoteReference w:id="38"/>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7A795A" w:rsidRPr="00094D4E">
              <w:rPr>
                <w:rFonts w:ascii="Arial"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lastRenderedPageBreak/>
              <w:t>Podejmowane będą również inicjatywy zakładające rozwój doradztwa zawodowego w szkołach i placówkach kształcenia zawodowego i ułatwienie dostępu do odpowiedniej informacji edukacyjno-zawodowej.</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6A5F87">
            <w:pPr>
              <w:numPr>
                <w:ilvl w:val="0"/>
                <w:numId w:val="211"/>
              </w:numPr>
              <w:spacing w:before="120" w:after="4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Pr="007A795A"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p w:rsidR="007A795A" w:rsidRDefault="007A795A" w:rsidP="00900051">
            <w:pPr>
              <w:numPr>
                <w:ilvl w:val="3"/>
                <w:numId w:val="104"/>
              </w:numPr>
              <w:spacing w:before="60" w:after="60" w:line="240" w:lineRule="auto"/>
              <w:ind w:left="357" w:firstLine="0"/>
              <w:rPr>
                <w:rFonts w:eastAsia="Times New Roman" w:cs="Times New Roman"/>
                <w:color w:val="000000"/>
                <w:lang w:eastAsia="pl-PL"/>
              </w:rPr>
            </w:pPr>
            <w:r>
              <w:rPr>
                <w:rFonts w:eastAsia="Times New Roman" w:cs="Calibri"/>
                <w:lang w:eastAsia="pl-PL"/>
              </w:rPr>
              <w:t>Liczba uczniów, którzy nabyli kompetencje kluczowe lub umiejętności uniwersalne po opuszczeniu programu [osoby].</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111142" w:rsidRDefault="001052F9" w:rsidP="00900051">
            <w:pPr>
              <w:pStyle w:val="Akapitzlist"/>
              <w:numPr>
                <w:ilvl w:val="0"/>
                <w:numId w:val="188"/>
              </w:numPr>
              <w:spacing w:before="60" w:after="60" w:line="240" w:lineRule="auto"/>
              <w:rPr>
                <w:rFonts w:eastAsia="Times New Roman"/>
                <w:color w:val="000000"/>
                <w:lang w:val="pl-PL" w:eastAsia="pl-PL"/>
              </w:rPr>
            </w:pPr>
            <w:r w:rsidRPr="00111142">
              <w:rPr>
                <w:rFonts w:eastAsia="Times New Roman" w:cs="Calibri"/>
                <w:lang w:val="pl-PL" w:eastAsia="pl-PL"/>
              </w:rPr>
              <w:t>Liczba osób uczestniczących w pozaszkolnych formach kształcenia w programie [osoby],</w:t>
            </w:r>
            <w:r w:rsidRPr="00111142">
              <w:rPr>
                <w:rFonts w:eastAsia="Times New Roman"/>
                <w:color w:val="000000"/>
                <w:lang w:val="pl-PL" w:eastAsia="pl-PL"/>
              </w:rPr>
              <w:t> </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w:t>
            </w:r>
            <w:r w:rsidR="0040624C">
              <w:rPr>
                <w:rFonts w:eastAsia="Times New Roman" w:cs="Calibri"/>
                <w:lang w:eastAsia="pl-PL"/>
              </w:rPr>
              <w:t xml:space="preserve"> kształcenia zawodowego</w:t>
            </w:r>
            <w:r w:rsidRPr="00584A54">
              <w:rPr>
                <w:rFonts w:eastAsia="Times New Roman" w:cs="Calibri"/>
                <w:lang w:eastAsia="pl-PL"/>
              </w:rPr>
              <w:t xml:space="preserve"> [szt.],</w:t>
            </w:r>
          </w:p>
          <w:p w:rsidR="004A4CED" w:rsidRPr="004A4CED"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programie[szt.]</w:t>
            </w:r>
            <w:r w:rsidR="004A4CED">
              <w:rPr>
                <w:rFonts w:eastAsia="Times New Roman" w:cs="Calibri"/>
                <w:lang w:eastAsia="pl-PL"/>
              </w:rPr>
              <w:t>,</w:t>
            </w:r>
          </w:p>
          <w:p w:rsidR="0040624C" w:rsidRPr="0040624C" w:rsidRDefault="004A4CED" w:rsidP="00900051">
            <w:pPr>
              <w:numPr>
                <w:ilvl w:val="0"/>
                <w:numId w:val="188"/>
              </w:numPr>
              <w:spacing w:before="60" w:after="60" w:line="240" w:lineRule="auto"/>
              <w:rPr>
                <w:rFonts w:eastAsia="Times New Roman" w:cs="Times New Roman"/>
                <w:color w:val="000000"/>
                <w:lang w:eastAsia="pl-PL"/>
              </w:rPr>
            </w:pPr>
            <w:r w:rsidRPr="004A4CED">
              <w:rPr>
                <w:rFonts w:eastAsia="Times New Roman" w:cs="Calibri"/>
                <w:lang w:eastAsia="pl-PL"/>
              </w:rPr>
              <w:t>Liczba uczniów objętych doradztwem zawodowym [osoby]</w:t>
            </w:r>
            <w:r w:rsidR="0040624C">
              <w:rPr>
                <w:rFonts w:eastAsia="Times New Roman" w:cs="Calibri"/>
                <w:lang w:eastAsia="pl-PL"/>
              </w:rPr>
              <w:t>,</w:t>
            </w:r>
          </w:p>
          <w:p w:rsidR="0040624C"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lastRenderedPageBreak/>
              <w:t>Liczba uczniów objętych wsparciem stypendialnym w programie [osoby],</w:t>
            </w:r>
          </w:p>
          <w:p w:rsidR="004A4CED" w:rsidRPr="004A4CED"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w zakresie rozwijania kompetencji kluczowych lub umiejętności uniwersalnych w programie [osoby].</w:t>
            </w:r>
          </w:p>
          <w:p w:rsidR="001052F9" w:rsidRDefault="001052F9" w:rsidP="004966B3">
            <w:pPr>
              <w:spacing w:before="60" w:after="60" w:line="240" w:lineRule="auto"/>
              <w:rPr>
                <w:rFonts w:eastAsia="Times New Roman" w:cs="Times New Roman"/>
                <w:color w:val="000000"/>
                <w:lang w:eastAsia="pl-PL"/>
              </w:rPr>
            </w:pP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89"/>
              </w:numPr>
              <w:spacing w:before="60" w:after="60" w:line="240" w:lineRule="auto"/>
              <w:rPr>
                <w:rFonts w:eastAsia="Times New Roman"/>
                <w:lang w:val="pl-PL" w:eastAsia="pl-PL"/>
              </w:rPr>
            </w:pPr>
            <w:r w:rsidRPr="00111142">
              <w:rPr>
                <w:rFonts w:eastAsia="Times New Roman"/>
                <w:lang w:val="pl-PL" w:eastAsia="pl-PL"/>
              </w:rPr>
              <w:t>Podnoszenie umiejętności</w:t>
            </w:r>
            <w:r w:rsidR="000A240C">
              <w:rPr>
                <w:rFonts w:eastAsia="Times New Roman"/>
                <w:lang w:val="pl-PL" w:eastAsia="pl-PL"/>
              </w:rPr>
              <w:t>, kompetencji</w:t>
            </w:r>
            <w:r w:rsidRPr="00111142">
              <w:rPr>
                <w:rFonts w:eastAsia="Times New Roman"/>
                <w:lang w:val="pl-PL" w:eastAsia="pl-PL"/>
              </w:rPr>
              <w:t xml:space="preserve"> oraz uzyskiwanie kwalifikacji zawodowych przez uczniów i słuchaczy szkół lub placówek systemu oświaty prowadzących kształcenie zawodowe </w:t>
            </w:r>
            <w:r w:rsidR="0040624C" w:rsidRPr="00111142">
              <w:rPr>
                <w:rFonts w:eastAsia="Times New Roman"/>
                <w:lang w:val="pl-PL" w:eastAsia="pl-PL"/>
              </w:rPr>
              <w:t>i/lub</w:t>
            </w:r>
            <w:r w:rsidRPr="00111142">
              <w:rPr>
                <w:rFonts w:eastAsia="Times New Roman"/>
                <w:lang w:val="pl-PL" w:eastAsia="en-US"/>
              </w:rPr>
              <w:t xml:space="preserve"> osób dorosłych zainteresowanych z własnej inicjatywy zdobyciem, uzupełnieniem lub podnoszeniem </w:t>
            </w:r>
            <w:r w:rsidR="000A240C">
              <w:rPr>
                <w:rFonts w:eastAsia="Times New Roman"/>
                <w:lang w:val="pl-PL" w:eastAsia="en-US"/>
              </w:rPr>
              <w:t xml:space="preserve">kompetencji lub </w:t>
            </w:r>
            <w:r w:rsidRPr="00111142">
              <w:rPr>
                <w:rFonts w:eastAsia="Times New Roman"/>
                <w:lang w:val="pl-PL" w:eastAsia="en-US"/>
              </w:rPr>
              <w:t>kwalifikacji zawodowych poprzez</w:t>
            </w:r>
            <w:r w:rsidRPr="00111142" w:rsidDel="005E65FC">
              <w:rPr>
                <w:rFonts w:eastAsia="Times New Roman"/>
                <w:lang w:val="pl-PL" w:eastAsia="pl-PL"/>
              </w:rPr>
              <w:t xml:space="preserve"> </w:t>
            </w:r>
            <w:r w:rsidRPr="00111142">
              <w:rPr>
                <w:rFonts w:eastAsia="Times New Roman"/>
                <w:lang w:val="pl-PL" w:eastAsia="pl-PL"/>
              </w:rPr>
              <w:t>:</w:t>
            </w:r>
          </w:p>
          <w:p w:rsidR="0040624C" w:rsidRPr="001B33D8" w:rsidRDefault="001B33D8" w:rsidP="006A5F87">
            <w:pPr>
              <w:numPr>
                <w:ilvl w:val="0"/>
                <w:numId w:val="209"/>
              </w:numPr>
              <w:spacing w:before="60" w:after="60" w:line="240" w:lineRule="auto"/>
              <w:rPr>
                <w:rFonts w:eastAsia="Times New Roman"/>
              </w:rPr>
            </w:pPr>
            <w:r w:rsidRPr="001B33D8">
              <w:rPr>
                <w:rFonts w:eastAsia="Times New Roman"/>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r w:rsidR="0040624C" w:rsidRPr="001B33D8">
              <w:rPr>
                <w:rFonts w:eastAsia="Times New Roman" w:cs="Times New Roman"/>
                <w:lang w:eastAsia="pl-PL"/>
              </w:rPr>
              <w:t>,</w:t>
            </w:r>
          </w:p>
          <w:p w:rsidR="001052F9" w:rsidRPr="0040624C" w:rsidRDefault="0040624C"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 xml:space="preserve">realizację kompleksowych programów kształcenia praktycznego organizowanych w miejscu pracy, </w:t>
            </w:r>
          </w:p>
          <w:p w:rsidR="001052F9" w:rsidRPr="007E3C62"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40624C">
              <w:rPr>
                <w:rFonts w:eastAsia="Times New Roman" w:cs="Times New Roman"/>
                <w:lang w:eastAsia="pl-PL"/>
              </w:rPr>
              <w:t>kształcenia</w:t>
            </w:r>
            <w:r w:rsidRPr="007E3C62">
              <w:rPr>
                <w:rFonts w:eastAsia="Times New Roman" w:cs="Times New Roman"/>
                <w:lang w:eastAsia="pl-PL"/>
              </w:rPr>
              <w:t xml:space="preserve"> zawodowego,</w:t>
            </w:r>
          </w:p>
          <w:p w:rsidR="001052F9" w:rsidRDefault="001052F9" w:rsidP="006A5F87">
            <w:pPr>
              <w:numPr>
                <w:ilvl w:val="0"/>
                <w:numId w:val="209"/>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54001F">
              <w:rPr>
                <w:rFonts w:eastAsia="Times New Roman" w:cs="Times New Roman"/>
                <w:lang w:eastAsia="pl-PL"/>
              </w:rPr>
              <w:t>rozwijających kompetencje kluczowe/ umiejętności uniwersalne lub zawodowe,</w:t>
            </w:r>
          </w:p>
          <w:p w:rsidR="0054001F" w:rsidRPr="005F6193" w:rsidRDefault="0054001F" w:rsidP="006A5F87">
            <w:pPr>
              <w:numPr>
                <w:ilvl w:val="0"/>
                <w:numId w:val="209"/>
              </w:numPr>
              <w:spacing w:before="60" w:after="60" w:line="240" w:lineRule="auto"/>
              <w:rPr>
                <w:rFonts w:eastAsia="Times New Roman" w:cs="Times New Roman"/>
                <w:lang w:eastAsia="pl-PL"/>
              </w:rPr>
            </w:pPr>
            <w:r>
              <w:rPr>
                <w:rFonts w:eastAsia="Times New Roman" w:cs="Times New Roman"/>
                <w:lang w:eastAsia="pl-PL"/>
              </w:rPr>
              <w:t>pomoc finansową</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9B23E3" w:rsidRDefault="009B23E3"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zdobywanie przez uczniów i słuchaczy uprawnień do wykonywania zawodu, w ramach którego realizują </w:t>
            </w:r>
            <w:proofErr w:type="spellStart"/>
            <w:r w:rsidRPr="009B23E3">
              <w:rPr>
                <w:rFonts w:eastAsia="Times New Roman" w:cs="Times New Roman"/>
                <w:lang w:eastAsia="pl-PL"/>
              </w:rPr>
              <w:t>ksztacenie</w:t>
            </w:r>
            <w:proofErr w:type="spellEnd"/>
            <w:r w:rsidRPr="009B23E3">
              <w:rPr>
                <w:rFonts w:eastAsia="Times New Roman" w:cs="Times New Roman"/>
                <w:lang w:eastAsia="pl-PL"/>
              </w:rPr>
              <w:t xml:space="preserve"> zawodowe</w:t>
            </w:r>
          </w:p>
          <w:p w:rsidR="001052F9" w:rsidRPr="009B23E3" w:rsidRDefault="007D0E52"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 </w:t>
            </w:r>
            <w:r w:rsidR="001052F9" w:rsidRPr="009B23E3">
              <w:rPr>
                <w:rFonts w:eastAsia="Times New Roman" w:cs="Times New Roman"/>
                <w:lang w:eastAsia="pl-PL"/>
              </w:rPr>
              <w:t>organizowanie kursów przygotowawczych</w:t>
            </w:r>
            <w:r w:rsidR="00300185">
              <w:rPr>
                <w:rFonts w:eastAsia="Times New Roman" w:cs="Times New Roman"/>
                <w:lang w:eastAsia="pl-PL"/>
              </w:rPr>
              <w:t xml:space="preserve"> do egzaminu maturalnego, kursów przygotowawczych</w:t>
            </w:r>
            <w:r w:rsidR="001052F9" w:rsidRPr="009B23E3">
              <w:rPr>
                <w:rFonts w:eastAsia="Times New Roman" w:cs="Times New Roman"/>
                <w:lang w:eastAsia="pl-PL"/>
              </w:rPr>
              <w:t xml:space="preserve"> na studia we współpracy ze szkołami wyższymi oraz organizowanie kursów i szkoleń przygotowujących do kwalifikacyjnych egzaminów czeladniczych i mistrzowskich,</w:t>
            </w:r>
          </w:p>
          <w:p w:rsidR="001052F9" w:rsidRDefault="001052F9" w:rsidP="006A5F87">
            <w:pPr>
              <w:numPr>
                <w:ilvl w:val="0"/>
                <w:numId w:val="209"/>
              </w:numPr>
              <w:spacing w:before="60" w:after="60" w:line="240" w:lineRule="auto"/>
              <w:rPr>
                <w:rFonts w:eastAsia="Times New Roman" w:cs="Times New Roman"/>
                <w:lang w:eastAsia="pl-PL"/>
              </w:rPr>
            </w:pPr>
            <w:r w:rsidRPr="009B23E3">
              <w:rPr>
                <w:rFonts w:eastAsia="Times New Roman" w:cs="Times New Roman"/>
                <w:lang w:eastAsia="pl-PL"/>
              </w:rPr>
              <w:t xml:space="preserve">udział w zajęciach prowadzonych w szkole wyższej, w tym w </w:t>
            </w:r>
            <w:r w:rsidRPr="009D0C0B">
              <w:rPr>
                <w:rFonts w:eastAsia="Times New Roman" w:cs="Times New Roman"/>
                <w:lang w:eastAsia="pl-PL"/>
              </w:rPr>
              <w:t>zajęciach laboratoryjnych, kołach lub obozach naukowych,</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Pr>
                <w:rFonts w:eastAsia="Times New Roman" w:cs="Times New Roman"/>
                <w:lang w:eastAsia="pl-PL"/>
              </w:rPr>
              <w:t>,</w:t>
            </w:r>
          </w:p>
          <w:p w:rsidR="001052F9" w:rsidRDefault="00C22E40" w:rsidP="006A5F87">
            <w:pPr>
              <w:numPr>
                <w:ilvl w:val="0"/>
                <w:numId w:val="209"/>
              </w:numPr>
              <w:spacing w:before="60" w:after="60" w:line="240" w:lineRule="auto"/>
              <w:rPr>
                <w:rFonts w:eastAsia="Times New Roman" w:cs="Times New Roman"/>
                <w:lang w:eastAsia="pl-PL"/>
              </w:rPr>
            </w:pPr>
            <w:r w:rsidRPr="00C22E40">
              <w:rPr>
                <w:rFonts w:eastAsia="Times New Roman" w:cs="Times New Roman"/>
                <w:lang w:eastAsia="pl-PL"/>
              </w:rPr>
              <w:t>realizację pozaszkolnych form kształcenia ustawicznego, w tym wymienionych w art. 117 ust. 1a pkt 1, 2, 3 i 5 Prawa oświatowego</w:t>
            </w:r>
            <w:r>
              <w:rPr>
                <w:rFonts w:eastAsia="Times New Roman" w:cs="Times New Roman"/>
                <w:lang w:eastAsia="pl-PL"/>
              </w:rPr>
              <w:t xml:space="preserve"> </w:t>
            </w:r>
            <w:r w:rsidR="0054001F">
              <w:rPr>
                <w:rFonts w:eastAsia="Times New Roman"/>
              </w:rPr>
              <w:t>,</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doradztwo zawodowe,</w:t>
            </w:r>
          </w:p>
          <w:p w:rsidR="001052F9" w:rsidRDefault="001052F9" w:rsidP="006A5F87">
            <w:pPr>
              <w:numPr>
                <w:ilvl w:val="0"/>
                <w:numId w:val="209"/>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5F6684">
              <w:rPr>
                <w:rFonts w:eastAsia="Times New Roman" w:cs="Times New Roman"/>
                <w:lang w:eastAsia="pl-PL"/>
              </w:rPr>
              <w:t xml:space="preserve"> oraz w latach 2014-2020 w ramach PO WER</w:t>
            </w:r>
          </w:p>
          <w:p w:rsidR="0054001F" w:rsidRPr="0054001F" w:rsidRDefault="001052F9" w:rsidP="006A5F87">
            <w:pPr>
              <w:numPr>
                <w:ilvl w:val="0"/>
                <w:numId w:val="209"/>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sidR="0054001F" w:rsidRPr="00BD03A8">
              <w:rPr>
                <w:rFonts w:eastAsia="Times New Roman"/>
              </w:rPr>
              <w:t xml:space="preserve"> oraz mło</w:t>
            </w:r>
            <w:r w:rsidR="0054001F">
              <w:rPr>
                <w:rFonts w:eastAsia="Times New Roman"/>
              </w:rPr>
              <w:t xml:space="preserve">docianych pracowników wypełniających obowiązek szkolny w formie przygotowania zawodowego, zorganizowane u pracodawcy na podstawie umowy o pracę, obejmujące naukę zawodu lub przyuczenie do </w:t>
            </w:r>
            <w:r w:rsidR="009B23E3">
              <w:rPr>
                <w:rFonts w:eastAsia="Times New Roman"/>
              </w:rPr>
              <w:t>w</w:t>
            </w:r>
            <w:r w:rsidR="0054001F">
              <w:rPr>
                <w:rFonts w:eastAsia="Times New Roman"/>
              </w:rPr>
              <w:t xml:space="preserve">ykonywania określonej pracy, o ile nie jest ono finansowane ze </w:t>
            </w:r>
            <w:r w:rsidR="009B23E3">
              <w:rPr>
                <w:rFonts w:eastAsia="Times New Roman"/>
              </w:rPr>
              <w:t>ś</w:t>
            </w:r>
            <w:r w:rsidR="0054001F">
              <w:rPr>
                <w:rFonts w:eastAsia="Times New Roman"/>
              </w:rPr>
              <w:t>rodków Funduszu Pracy,</w:t>
            </w:r>
          </w:p>
          <w:p w:rsidR="0054001F" w:rsidRPr="00111142" w:rsidRDefault="0054001F" w:rsidP="00900051">
            <w:pPr>
              <w:pStyle w:val="Akapitzlist"/>
              <w:numPr>
                <w:ilvl w:val="0"/>
                <w:numId w:val="189"/>
              </w:numPr>
              <w:spacing w:before="60" w:after="60" w:line="240" w:lineRule="auto"/>
              <w:rPr>
                <w:rFonts w:eastAsia="Times New Roman"/>
                <w:lang w:val="pl-PL" w:eastAsia="en-US"/>
              </w:rPr>
            </w:pPr>
            <w:r w:rsidRPr="00111142">
              <w:rPr>
                <w:rFonts w:eastAsia="Times New Roman"/>
                <w:lang w:val="pl-PL" w:eastAsia="en-US"/>
              </w:rPr>
              <w:t>Kształtowanie i rozwijanie u uczniów lub słuchaczy szkół lub placówek systemu oświaty prowadzących kształcenie zawodowe kompetencji kluczowych lub umiejętności uniwersalnych niezbędnych na rynku pracy poprzez:</w:t>
            </w:r>
          </w:p>
          <w:p w:rsidR="0054001F" w:rsidRPr="00235CCA" w:rsidRDefault="0054001F" w:rsidP="006A5F87">
            <w:pPr>
              <w:numPr>
                <w:ilvl w:val="0"/>
                <w:numId w:val="260"/>
              </w:numPr>
              <w:spacing w:before="60" w:after="60"/>
              <w:contextualSpacing/>
              <w:rPr>
                <w:rFonts w:eastAsia="Times New Roman"/>
              </w:rPr>
            </w:pPr>
            <w:r w:rsidRPr="00235CCA">
              <w:rPr>
                <w:rFonts w:eastAsia="Times New Roman"/>
              </w:rPr>
              <w:lastRenderedPageBreak/>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54001F" w:rsidRPr="00235CCA" w:rsidRDefault="0054001F" w:rsidP="006A5F87">
            <w:pPr>
              <w:numPr>
                <w:ilvl w:val="0"/>
                <w:numId w:val="260"/>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54001F" w:rsidRPr="00235CCA" w:rsidRDefault="0054001F" w:rsidP="006A5F87">
            <w:pPr>
              <w:numPr>
                <w:ilvl w:val="0"/>
                <w:numId w:val="260"/>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54001F" w:rsidRPr="00235CCA" w:rsidRDefault="0054001F" w:rsidP="006A5F87">
            <w:pPr>
              <w:numPr>
                <w:ilvl w:val="0"/>
                <w:numId w:val="260"/>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54001F" w:rsidRPr="00235CCA" w:rsidRDefault="0054001F" w:rsidP="006A5F87">
            <w:pPr>
              <w:numPr>
                <w:ilvl w:val="0"/>
                <w:numId w:val="260"/>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54001F" w:rsidRPr="00235CCA" w:rsidRDefault="0054001F" w:rsidP="006A5F87">
            <w:pPr>
              <w:numPr>
                <w:ilvl w:val="0"/>
                <w:numId w:val="260"/>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54001F" w:rsidRPr="00235CCA" w:rsidRDefault="0054001F" w:rsidP="006A5F87">
            <w:pPr>
              <w:numPr>
                <w:ilvl w:val="0"/>
                <w:numId w:val="260"/>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 xml:space="preserve">w, w tym pozytywnie </w:t>
            </w:r>
            <w:proofErr w:type="spellStart"/>
            <w:r w:rsidRPr="00235CCA">
              <w:rPr>
                <w:rFonts w:eastAsia="Times New Roman"/>
              </w:rPr>
              <w:t>zwalidowanych</w:t>
            </w:r>
            <w:proofErr w:type="spellEnd"/>
            <w:r w:rsidRPr="00235CCA">
              <w:rPr>
                <w:rFonts w:eastAsia="Times New Roman"/>
              </w:rPr>
              <w:t xml:space="preserve">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r w:rsidR="00CE3F47">
              <w:rPr>
                <w:rFonts w:eastAsia="Times New Roman"/>
              </w:rPr>
              <w:t xml:space="preserve"> </w:t>
            </w:r>
            <w:r w:rsidR="00CE3F47" w:rsidRPr="00CE3F47">
              <w:rPr>
                <w:rFonts w:eastAsia="Times New Roman"/>
              </w:rPr>
              <w:t>oraz w latach 2014-2020 w ramach PO WER</w:t>
            </w:r>
            <w:r w:rsidRPr="00235CCA">
              <w:rPr>
                <w:rFonts w:eastAsia="Times New Roman"/>
              </w:rPr>
              <w:t>,</w:t>
            </w:r>
          </w:p>
          <w:p w:rsidR="0054001F" w:rsidRPr="00235CCA" w:rsidRDefault="0054001F" w:rsidP="006A5F87">
            <w:pPr>
              <w:numPr>
                <w:ilvl w:val="0"/>
                <w:numId w:val="260"/>
              </w:numPr>
              <w:spacing w:before="60" w:after="60"/>
              <w:rPr>
                <w:rFonts w:eastAsia="Times New Roman"/>
              </w:rPr>
            </w:pPr>
            <w:r w:rsidRPr="00235CCA">
              <w:rPr>
                <w:rFonts w:eastAsia="Times New Roman"/>
              </w:rPr>
              <w:t>realizację zajęć poza szkołą lub poza lekcjami.</w:t>
            </w:r>
          </w:p>
          <w:p w:rsidR="0054001F" w:rsidRPr="00111142" w:rsidRDefault="0054001F" w:rsidP="005D3D50">
            <w:pPr>
              <w:pStyle w:val="Akapitzlist"/>
              <w:numPr>
                <w:ilvl w:val="0"/>
                <w:numId w:val="189"/>
              </w:numPr>
              <w:spacing w:before="60" w:after="60" w:line="240" w:lineRule="auto"/>
              <w:rPr>
                <w:rFonts w:eastAsia="Times New Roman"/>
                <w:lang w:val="pl-PL" w:eastAsia="pl-PL"/>
              </w:rPr>
            </w:pPr>
            <w:r w:rsidRPr="00111142">
              <w:rPr>
                <w:rFonts w:eastAsia="Times New Roman"/>
                <w:lang w:val="pl-PL" w:eastAsia="en-US"/>
              </w:rPr>
              <w:t xml:space="preserve">Przygotowanie i wdrożenie programów mających na celu zwiększenie przedsiębiorczości i innowacyjności na poziomie edukacji szkolnej – </w:t>
            </w:r>
            <w:proofErr w:type="spellStart"/>
            <w:r w:rsidRPr="00111142">
              <w:rPr>
                <w:rFonts w:eastAsia="Times New Roman"/>
                <w:lang w:val="pl-PL" w:eastAsia="en-US"/>
              </w:rPr>
              <w:t>m.in.poprzez</w:t>
            </w:r>
            <w:proofErr w:type="spellEnd"/>
            <w:r w:rsidRPr="00111142">
              <w:rPr>
                <w:rFonts w:eastAsia="Times New Roman"/>
                <w:lang w:val="pl-PL" w:eastAsia="en-US"/>
              </w:rPr>
              <w:t xml:space="preserve"> finansowanie wdrażania takich programów dla uczniów (w tym zakup niezbędnego wyposażenia), przygotowanie nauczycieli do prowadzenia takich zajęć itp.</w:t>
            </w:r>
          </w:p>
          <w:p w:rsidR="001052F9" w:rsidRPr="005D3D50" w:rsidRDefault="001052F9" w:rsidP="005D3D50">
            <w:pPr>
              <w:spacing w:before="60" w:after="60" w:line="240" w:lineRule="auto"/>
              <w:rPr>
                <w:rFonts w:eastAsia="Times New Roman" w:cs="Times New Roman"/>
                <w:lang w:eastAsia="pl-PL"/>
              </w:rPr>
            </w:pPr>
          </w:p>
          <w:p w:rsidR="001052F9" w:rsidRPr="00111142" w:rsidRDefault="001052F9" w:rsidP="00900051">
            <w:pPr>
              <w:pStyle w:val="Akapitzlist"/>
              <w:numPr>
                <w:ilvl w:val="0"/>
                <w:numId w:val="189"/>
              </w:numPr>
              <w:spacing w:before="60" w:after="60" w:line="240" w:lineRule="auto"/>
              <w:ind w:left="214" w:firstLine="146"/>
              <w:rPr>
                <w:rFonts w:eastAsia="Times New Roman"/>
                <w:lang w:val="pl-PL" w:eastAsia="pl-PL"/>
              </w:rPr>
            </w:pPr>
            <w:r w:rsidRPr="00111142">
              <w:rPr>
                <w:rFonts w:eastAsia="Times New Roman"/>
                <w:lang w:val="pl-PL" w:eastAsia="pl-PL"/>
              </w:rPr>
              <w:t xml:space="preserve">Tworzenie w szkołach lub placówkach systemu oświaty prowadzących kształcenie zawodowe warunków odzwierciedlających </w:t>
            </w:r>
            <w:r w:rsidR="00B40605" w:rsidRPr="00111142">
              <w:rPr>
                <w:rFonts w:eastAsia="Times New Roman"/>
                <w:lang w:val="pl-PL" w:eastAsia="pl-PL"/>
              </w:rPr>
              <w:t>rzeczywiste</w:t>
            </w:r>
            <w:r w:rsidRPr="00111142">
              <w:rPr>
                <w:rFonts w:eastAsia="Times New Roman"/>
                <w:lang w:val="pl-PL" w:eastAsia="pl-PL"/>
              </w:rPr>
              <w:t xml:space="preserve"> warunki pracy właściwe dla nauczanych zawodów poprzez wyposażenie pracowni lub warsztatów szkolnych placówek szkolnictwa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E166F6"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a) </w:t>
            </w:r>
            <w:r w:rsidR="001052F9" w:rsidRPr="00584A54">
              <w:rPr>
                <w:rFonts w:eastAsia="Times New Roman" w:cs="Times New Roman"/>
                <w:lang w:eastAsia="pl-PL"/>
              </w:rPr>
              <w:t xml:space="preserve">włączenie pracodawców lub przedsiębiorców w system egzaminów </w:t>
            </w:r>
            <w:r>
              <w:rPr>
                <w:rFonts w:eastAsia="Times New Roman" w:cs="Times New Roman"/>
                <w:lang w:eastAsia="pl-PL"/>
              </w:rPr>
              <w:t xml:space="preserve">zawodowych oraz egzaminów </w:t>
            </w:r>
            <w:r w:rsidR="001052F9" w:rsidRPr="00584A54">
              <w:rPr>
                <w:rFonts w:eastAsia="Times New Roman" w:cs="Times New Roman"/>
                <w:lang w:eastAsia="pl-PL"/>
              </w:rPr>
              <w:t xml:space="preserve">potwierdzających kwalifikacje </w:t>
            </w:r>
            <w:r>
              <w:rPr>
                <w:rFonts w:eastAsia="Times New Roman" w:cs="Times New Roman"/>
                <w:lang w:eastAsia="pl-PL"/>
              </w:rPr>
              <w:t>mistrza i czeladnika</w:t>
            </w:r>
            <w:r w:rsidR="00300185">
              <w:rPr>
                <w:rFonts w:eastAsia="Times New Roman" w:cs="Times New Roman"/>
                <w:lang w:eastAsia="pl-PL"/>
              </w:rPr>
              <w:t xml:space="preserve"> w zawodzie </w:t>
            </w:r>
            <w:r w:rsidR="001052F9" w:rsidRPr="00584A54">
              <w:rPr>
                <w:rFonts w:eastAsia="Times New Roman" w:cs="Times New Roman"/>
                <w:lang w:eastAsia="pl-PL"/>
              </w:rPr>
              <w:t>, w tym m. in.</w:t>
            </w:r>
            <w:r>
              <w:rPr>
                <w:rFonts w:eastAsia="Times New Roman" w:cs="Times New Roman"/>
                <w:lang w:eastAsia="pl-PL"/>
              </w:rPr>
              <w:t xml:space="preserve"> poprzez</w:t>
            </w:r>
            <w:r w:rsidR="001052F9" w:rsidRPr="00584A54">
              <w:rPr>
                <w:rFonts w:eastAsia="Times New Roman" w:cs="Times New Roman"/>
                <w:lang w:eastAsia="pl-PL"/>
              </w:rPr>
              <w:t xml:space="preserve"> </w:t>
            </w:r>
            <w:r w:rsidR="00335B76" w:rsidRPr="00335B76">
              <w:rPr>
                <w:rFonts w:eastAsia="Times New Roman" w:cs="Times New Roman"/>
                <w:lang w:eastAsia="pl-PL"/>
              </w:rPr>
              <w:t xml:space="preserve">tworzenie w szkołach i placówkach prowadzących kształcenie zawodowe, </w:t>
            </w:r>
            <w:proofErr w:type="spellStart"/>
            <w:r w:rsidR="00335B76" w:rsidRPr="00335B76">
              <w:rPr>
                <w:rFonts w:eastAsia="Times New Roman" w:cs="Times New Roman"/>
                <w:lang w:eastAsia="pl-PL"/>
              </w:rPr>
              <w:t>CKZiU</w:t>
            </w:r>
            <w:proofErr w:type="spellEnd"/>
            <w:r w:rsidR="00335B76" w:rsidRPr="00335B76">
              <w:rPr>
                <w:rFonts w:eastAsia="Times New Roman" w:cs="Times New Roman"/>
                <w:lang w:eastAsia="pl-PL"/>
              </w:rPr>
              <w:t>,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r w:rsidR="00335B76" w:rsidRPr="00335B76" w:rsidDel="00335B76">
              <w:rPr>
                <w:rFonts w:eastAsia="Times New Roman" w:cs="Times New Roman"/>
                <w:lang w:eastAsia="pl-PL"/>
              </w:rPr>
              <w:t xml:space="preserve"> </w:t>
            </w:r>
            <w:r w:rsidR="001052F9" w:rsidRPr="00584A54">
              <w:rPr>
                <w:rFonts w:eastAsia="Times New Roman" w:cs="Times New Roman"/>
                <w:lang w:eastAsia="pl-PL"/>
              </w:rPr>
              <w:t>tworzenie klas patronackich w szkołach,</w:t>
            </w:r>
          </w:p>
          <w:p w:rsidR="001052F9" w:rsidRDefault="001052F9" w:rsidP="000C19A0">
            <w:pPr>
              <w:numPr>
                <w:ilvl w:val="0"/>
                <w:numId w:val="26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0C19A0">
            <w:pPr>
              <w:numPr>
                <w:ilvl w:val="0"/>
                <w:numId w:val="26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Pr="006345FC" w:rsidRDefault="001052F9" w:rsidP="000C19A0">
            <w:pPr>
              <w:numPr>
                <w:ilvl w:val="0"/>
                <w:numId w:val="263"/>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sidR="006345FC" w:rsidRPr="00111142">
              <w:t xml:space="preserve"> </w:t>
            </w:r>
            <w:r w:rsidR="006345FC" w:rsidRPr="006345FC">
              <w:rPr>
                <w:rFonts w:eastAsia="Times New Roman" w:cs="Times New Roman"/>
                <w:lang w:eastAsia="pl-PL"/>
              </w:rPr>
              <w:t xml:space="preserve">oraz w latach 2014-2020 w ramach PO WER; </w:t>
            </w:r>
          </w:p>
          <w:p w:rsidR="001052F9" w:rsidRDefault="001052F9" w:rsidP="000C19A0">
            <w:pPr>
              <w:numPr>
                <w:ilvl w:val="0"/>
                <w:numId w:val="26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Doskonalenie umiejętności i</w:t>
            </w:r>
            <w:r w:rsidR="00E166F6">
              <w:rPr>
                <w:rFonts w:eastAsia="Times New Roman" w:cs="Times New Roman"/>
                <w:lang w:eastAsia="pl-PL"/>
              </w:rPr>
              <w:t xml:space="preserve"> kompetencji</w:t>
            </w:r>
            <w:r w:rsidRPr="00584A54">
              <w:rPr>
                <w:rFonts w:eastAsia="Times New Roman" w:cs="Times New Roman"/>
                <w:lang w:eastAsia="pl-PL"/>
              </w:rPr>
              <w:t xml:space="preserve"> </w:t>
            </w:r>
            <w:r w:rsidR="00BF79F6">
              <w:rPr>
                <w:rFonts w:eastAsia="Times New Roman" w:cs="Times New Roman"/>
                <w:lang w:eastAsia="pl-PL"/>
              </w:rPr>
              <w:t xml:space="preserve">lub kwalifikacji </w:t>
            </w:r>
            <w:r w:rsidR="00BF79F6" w:rsidRPr="00584A54">
              <w:rPr>
                <w:rFonts w:eastAsia="Times New Roman" w:cs="Times New Roman"/>
                <w:lang w:eastAsia="pl-PL"/>
              </w:rPr>
              <w:t>nauczycieli</w:t>
            </w:r>
            <w:r w:rsidR="00BF79F6">
              <w:rPr>
                <w:rFonts w:eastAsia="Times New Roman" w:cs="Times New Roman"/>
                <w:lang w:eastAsia="pl-PL"/>
              </w:rPr>
              <w:t xml:space="preserve">, w tym nauczycieli kształcenia ogólnego, zawodowego i instruktorów praktycznej </w:t>
            </w:r>
            <w:r w:rsidR="00BF79F6">
              <w:rPr>
                <w:rFonts w:eastAsia="Times New Roman" w:cs="Times New Roman"/>
                <w:lang w:eastAsia="pl-PL"/>
              </w:rPr>
              <w:lastRenderedPageBreak/>
              <w:t>nauki zawodu, związanych z nauczanych zawodem,</w:t>
            </w:r>
            <w:r w:rsidRPr="00584A54">
              <w:rPr>
                <w:rFonts w:eastAsia="Times New Roman" w:cs="Times New Roman"/>
                <w:lang w:eastAsia="pl-PL"/>
              </w:rPr>
              <w:t xml:space="preserve"> głównie poprzez:</w:t>
            </w:r>
          </w:p>
          <w:p w:rsidR="001052F9" w:rsidRPr="00111142" w:rsidRDefault="001052F9" w:rsidP="006A5F87">
            <w:pPr>
              <w:pStyle w:val="Akapitzlist"/>
              <w:numPr>
                <w:ilvl w:val="0"/>
                <w:numId w:val="199"/>
              </w:numPr>
              <w:spacing w:before="60" w:after="60" w:line="240" w:lineRule="auto"/>
              <w:rPr>
                <w:rFonts w:eastAsia="Times New Roman"/>
                <w:lang w:val="pl-PL" w:eastAsia="pl-PL"/>
              </w:rPr>
            </w:pPr>
            <w:r w:rsidRPr="00111142">
              <w:rPr>
                <w:rFonts w:eastAsia="Times New Roman"/>
                <w:lang w:val="pl-PL" w:eastAsia="pl-PL"/>
              </w:rPr>
              <w:t xml:space="preserve">kursy lub szkolenia doskonalące </w:t>
            </w:r>
            <w:r w:rsidR="00BF79F6" w:rsidRPr="00111142">
              <w:rPr>
                <w:rFonts w:eastAsia="Times New Roman"/>
                <w:lang w:val="pl-PL" w:eastAsia="pl-PL"/>
              </w:rPr>
              <w:t xml:space="preserve">(teoretyczne lub praktyczne), </w:t>
            </w:r>
            <w:r w:rsidR="00BF79F6" w:rsidRPr="00111142">
              <w:rPr>
                <w:rFonts w:eastAsia="Times New Roman" w:cs="Arial"/>
                <w:szCs w:val="20"/>
                <w:lang w:val="pl-PL" w:eastAsia="en-US"/>
              </w:rPr>
              <w:t>w tym organizowane i prowadzone przez kadrę ośrodków doskonalenia nauczycieli lub tren</w:t>
            </w:r>
            <w:r w:rsidR="00E166F6">
              <w:rPr>
                <w:rFonts w:eastAsia="Times New Roman" w:cs="Arial"/>
                <w:szCs w:val="20"/>
                <w:lang w:val="pl-PL" w:eastAsia="en-US"/>
              </w:rPr>
              <w:t>e</w:t>
            </w:r>
            <w:r w:rsidR="00BF79F6" w:rsidRPr="00111142">
              <w:rPr>
                <w:rFonts w:eastAsia="Times New Roman" w:cs="Arial"/>
                <w:szCs w:val="20"/>
                <w:lang w:val="pl-PL" w:eastAsia="en-US"/>
              </w:rPr>
              <w:t xml:space="preserve">rów </w:t>
            </w:r>
            <w:r w:rsidR="005716F5">
              <w:rPr>
                <w:rFonts w:eastAsia="Times New Roman" w:cs="Arial"/>
                <w:szCs w:val="20"/>
                <w:lang w:val="pl-PL" w:eastAsia="en-US"/>
              </w:rPr>
              <w:t>przeszkolonych</w:t>
            </w:r>
            <w:r w:rsidR="005716F5" w:rsidRPr="00111142">
              <w:rPr>
                <w:rFonts w:eastAsia="Times New Roman" w:cs="Arial"/>
                <w:szCs w:val="20"/>
                <w:lang w:val="pl-PL" w:eastAsia="en-US"/>
              </w:rPr>
              <w:t xml:space="preserve"> </w:t>
            </w:r>
            <w:r w:rsidR="00BF79F6" w:rsidRPr="00111142">
              <w:rPr>
                <w:rFonts w:eastAsia="Times New Roman" w:cs="Arial"/>
                <w:szCs w:val="20"/>
                <w:lang w:val="pl-PL" w:eastAsia="en-US"/>
              </w:rPr>
              <w:t>w ramach POWER,</w:t>
            </w:r>
            <w:r w:rsidRPr="00111142">
              <w:rPr>
                <w:rFonts w:eastAsia="Times New Roman"/>
                <w:lang w:val="pl-PL" w:eastAsia="pl-PL"/>
              </w:rPr>
              <w:t>,</w:t>
            </w:r>
          </w:p>
          <w:p w:rsidR="001052F9" w:rsidRDefault="00E166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b) </w:t>
            </w:r>
            <w:r w:rsidR="001052F9" w:rsidRPr="00584A54">
              <w:rPr>
                <w:rFonts w:eastAsia="Times New Roman" w:cs="Times New Roman"/>
                <w:lang w:eastAsia="pl-PL"/>
              </w:rPr>
              <w:t>praktyki lub staże w instytucjach z otoczenia społeczno-gospodarczego szkół</w:t>
            </w:r>
            <w:r w:rsidR="00BF79F6">
              <w:rPr>
                <w:rFonts w:eastAsia="Times New Roman" w:cs="Times New Roman"/>
                <w:lang w:eastAsia="pl-PL"/>
              </w:rPr>
              <w:t xml:space="preserve"> lub placówek systemu oświaty prowadzących kształcenie zawodowe</w:t>
            </w:r>
            <w:r w:rsidR="00BF79F6" w:rsidRPr="00584A54">
              <w:rPr>
                <w:rFonts w:eastAsia="Times New Roman" w:cs="Times New Roman"/>
                <w:lang w:eastAsia="pl-PL"/>
              </w:rPr>
              <w:t>,</w:t>
            </w:r>
            <w:r w:rsidR="001052F9" w:rsidRPr="00584A54">
              <w:rPr>
                <w:rFonts w:eastAsia="Times New Roman" w:cs="Times New Roman"/>
                <w:lang w:eastAsia="pl-PL"/>
              </w:rPr>
              <w:t xml:space="preserve"> w tym </w:t>
            </w:r>
            <w:r w:rsidR="00335B76" w:rsidRPr="00335B76">
              <w:rPr>
                <w:rFonts w:eastAsia="Times New Roman" w:cs="Times New Roman"/>
                <w:lang w:eastAsia="pl-PL"/>
              </w:rPr>
              <w:t xml:space="preserve">szkolenia branżowe, o których mowa w art. 3 pkt 7 oraz art.70c Karty nauczyciela, realizowane odpowiednio u pracodawców lub w indywidualnych gospodarstwach rolnych, których działalność jest związana z nauczanym zawodem lub branżą; </w:t>
            </w:r>
            <w:r w:rsidR="001052F9" w:rsidRPr="00584A54">
              <w:rPr>
                <w:rFonts w:eastAsia="Times New Roman" w:cs="Times New Roman"/>
                <w:lang w:eastAsia="pl-PL"/>
              </w:rPr>
              <w:t>studia podyplomowe</w:t>
            </w:r>
            <w:r w:rsidR="00BF79F6">
              <w:rPr>
                <w:rFonts w:eastAsia="Times New Roman" w:cs="Times New Roman"/>
                <w:lang w:eastAsia="pl-PL"/>
              </w:rPr>
              <w:t>, w tym</w:t>
            </w:r>
            <w:r w:rsidR="001052F9" w:rsidRPr="00584A54">
              <w:rPr>
                <w:rFonts w:eastAsia="Times New Roman" w:cs="Times New Roman"/>
                <w:lang w:eastAsia="pl-PL"/>
              </w:rPr>
              <w:t xml:space="preserve"> przygotowujące do wykonywania zawodu nauczyciela przedmiotów zawodowych</w:t>
            </w:r>
            <w:r w:rsidR="001052F9" w:rsidRPr="00096683">
              <w:rPr>
                <w:rFonts w:eastAsia="Times New Roman"/>
              </w:rPr>
              <w:t xml:space="preserve"> albo obejmujące zakresem tematykę związaną z nauczanym zawo</w:t>
            </w:r>
            <w:r w:rsidR="001052F9">
              <w:rPr>
                <w:rFonts w:eastAsia="Times New Roman"/>
              </w:rPr>
              <w:t>dem (branżowe, specjalistyczne)</w:t>
            </w:r>
            <w:r w:rsidR="001052F9" w:rsidRPr="00584A54">
              <w:rPr>
                <w:rFonts w:eastAsia="Times New Roman" w:cs="Times New Roman"/>
                <w:lang w:eastAsia="pl-PL"/>
              </w:rPr>
              <w:t>,</w:t>
            </w:r>
          </w:p>
          <w:p w:rsidR="001052F9" w:rsidRDefault="00BF79F6" w:rsidP="000C19A0">
            <w:pPr>
              <w:numPr>
                <w:ilvl w:val="0"/>
                <w:numId w:val="264"/>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 lub</w:t>
            </w:r>
            <w:r w:rsidRPr="00584A54">
              <w:rPr>
                <w:rFonts w:eastAsia="Times New Roman" w:cs="Times New Roman"/>
                <w:lang w:eastAsia="pl-PL"/>
              </w:rPr>
              <w:t xml:space="preserve"> </w:t>
            </w:r>
            <w:r w:rsidR="001052F9" w:rsidRPr="00584A54">
              <w:rPr>
                <w:rFonts w:eastAsia="Times New Roman" w:cs="Times New Roman"/>
                <w:lang w:eastAsia="pl-PL"/>
              </w:rPr>
              <w:t xml:space="preserve"> moderowanie sieci współpracy i samokształcenia,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Pr="00FA6B15" w:rsidRDefault="001052F9" w:rsidP="000C19A0">
            <w:pPr>
              <w:numPr>
                <w:ilvl w:val="0"/>
                <w:numId w:val="264"/>
              </w:numPr>
              <w:spacing w:before="60" w:after="60" w:line="240" w:lineRule="auto"/>
              <w:rPr>
                <w:rFonts w:eastAsia="Times New Roman" w:cs="Times New Roman"/>
                <w:lang w:eastAsia="pl-PL"/>
              </w:rPr>
            </w:pPr>
            <w:r w:rsidRPr="00584A54">
              <w:rPr>
                <w:rFonts w:eastAsia="Times New Roman" w:cs="Times New Roman"/>
                <w:lang w:eastAsia="pl-PL"/>
              </w:rPr>
              <w:t xml:space="preserve">wykorzystanie narzędzi, metod lub form pracy wypracowanych w ramach projektów, w tym pozytywnie </w:t>
            </w:r>
            <w:proofErr w:type="spellStart"/>
            <w:r w:rsidRPr="00584A54">
              <w:rPr>
                <w:rFonts w:eastAsia="Times New Roman" w:cs="Times New Roman"/>
                <w:lang w:eastAsia="pl-PL"/>
              </w:rPr>
              <w:t>zwalidowanych</w:t>
            </w:r>
            <w:proofErr w:type="spellEnd"/>
            <w:r w:rsidRPr="00584A54">
              <w:rPr>
                <w:rFonts w:eastAsia="Times New Roman" w:cs="Times New Roman"/>
                <w:lang w:eastAsia="pl-PL"/>
              </w:rPr>
              <w:t xml:space="preserve"> produktów projektów innowacyjnych, zrealizowanych w latach 2007-2013 w ramach PO KL</w:t>
            </w:r>
            <w:r w:rsidR="00FA6B15">
              <w:rPr>
                <w:rFonts w:eastAsia="Times New Roman" w:cs="Times New Roman"/>
                <w:lang w:eastAsia="pl-PL"/>
              </w:rPr>
              <w:t xml:space="preserve"> </w:t>
            </w:r>
            <w:r w:rsidR="00FA6B15" w:rsidRPr="00FA6B15">
              <w:rPr>
                <w:rFonts w:eastAsia="Times New Roman" w:cs="Times New Roman"/>
                <w:lang w:eastAsia="pl-PL"/>
              </w:rPr>
              <w:t xml:space="preserve">oraz w latach 2014-2020 w ramach PO WER; </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w:t>
            </w:r>
            <w:r w:rsidR="001964F2">
              <w:rPr>
                <w:rFonts w:eastAsia="Times New Roman" w:cs="Times New Roman"/>
                <w:lang w:eastAsia="pl-PL"/>
              </w:rPr>
              <w:t xml:space="preserve"> (CKZ) c</w:t>
            </w:r>
            <w:r w:rsidR="001964F2" w:rsidRPr="001964F2">
              <w:rPr>
                <w:rFonts w:eastAsia="Times New Roman" w:cs="Times New Roman"/>
                <w:lang w:eastAsia="pl-PL"/>
              </w:rPr>
              <w:t>entrów kształcenia zawodowego</w:t>
            </w:r>
            <w:r w:rsidRPr="00584A54">
              <w:rPr>
                <w:rFonts w:eastAsia="Times New Roman" w:cs="Times New Roman"/>
                <w:lang w:eastAsia="pl-PL"/>
              </w:rPr>
              <w:t xml:space="preserve">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w:t>
            </w:r>
          </w:p>
          <w:p w:rsidR="001052F9" w:rsidRDefault="001052F9" w:rsidP="006A5F87">
            <w:pPr>
              <w:numPr>
                <w:ilvl w:val="0"/>
                <w:numId w:val="200"/>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przygotowanie szkół i placówek systemu oświaty prowadzących kształcenie zawodowe do pełnienia funkcji</w:t>
            </w:r>
            <w:r w:rsidR="001964F2">
              <w:rPr>
                <w:rFonts w:eastAsia="Times New Roman" w:cs="Times New Roman"/>
                <w:lang w:eastAsia="pl-PL"/>
              </w:rPr>
              <w:t xml:space="preserve"> CKZ,</w:t>
            </w:r>
            <w:r w:rsidRPr="00584A54">
              <w:rPr>
                <w:rFonts w:eastAsia="Times New Roman" w:cs="Times New Roman"/>
                <w:lang w:eastAsia="pl-PL"/>
              </w:rPr>
              <w:t xml:space="preserve">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w:t>
            </w:r>
            <w:r w:rsidR="005716F5" w:rsidRPr="00E06091">
              <w:rPr>
                <w:rFonts w:eastAsia="Times New Roman"/>
              </w:rPr>
              <w:t>inn</w:t>
            </w:r>
            <w:r w:rsidR="005716F5">
              <w:rPr>
                <w:rFonts w:eastAsia="Times New Roman"/>
              </w:rPr>
              <w:t>ego</w:t>
            </w:r>
            <w:r w:rsidR="005716F5" w:rsidRPr="00E06091">
              <w:rPr>
                <w:rFonts w:eastAsia="Times New Roman"/>
              </w:rPr>
              <w:t xml:space="preserve"> </w:t>
            </w:r>
            <w:proofErr w:type="spellStart"/>
            <w:r w:rsidR="005716F5" w:rsidRPr="00E06091">
              <w:rPr>
                <w:rFonts w:eastAsia="Times New Roman"/>
              </w:rPr>
              <w:t>zespoł</w:t>
            </w:r>
            <w:r w:rsidR="005716F5">
              <w:rPr>
                <w:rFonts w:eastAsia="Times New Roman"/>
              </w:rPr>
              <w:t>u</w:t>
            </w:r>
            <w:proofErr w:type="spellEnd"/>
            <w:r w:rsidR="005716F5" w:rsidRPr="00E06091">
              <w:rPr>
                <w:rFonts w:eastAsia="Times New Roman"/>
              </w:rPr>
              <w:t xml:space="preserve"> realizując</w:t>
            </w:r>
            <w:r w:rsidR="005716F5">
              <w:rPr>
                <w:rFonts w:eastAsia="Times New Roman"/>
              </w:rPr>
              <w:t xml:space="preserve">ego </w:t>
            </w:r>
            <w:r w:rsidR="005716F5" w:rsidRPr="00E06091">
              <w:rPr>
                <w:rFonts w:eastAsia="Times New Roman"/>
              </w:rPr>
              <w:t xml:space="preserve"> </w:t>
            </w:r>
            <w:r w:rsidRPr="00E06091">
              <w:rPr>
                <w:rFonts w:eastAsia="Times New Roman"/>
              </w:rPr>
              <w:t xml:space="preserve">zadania zbieżne z zadaniami </w:t>
            </w:r>
            <w:r w:rsidR="001964F2">
              <w:rPr>
                <w:rFonts w:eastAsia="Times New Roman"/>
              </w:rPr>
              <w:t xml:space="preserve">CKZ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w:t>
            </w:r>
            <w:r w:rsidR="00BF79F6">
              <w:rPr>
                <w:rFonts w:eastAsia="Times New Roman" w:cs="Times New Roman"/>
                <w:lang w:eastAsia="pl-PL"/>
              </w:rPr>
              <w:t xml:space="preserve">dla określonej </w:t>
            </w:r>
            <w:proofErr w:type="spellStart"/>
            <w:r w:rsidR="00BF79F6">
              <w:rPr>
                <w:rFonts w:eastAsia="Times New Roman" w:cs="Times New Roman"/>
                <w:lang w:eastAsia="pl-PL"/>
              </w:rPr>
              <w:t>branzy</w:t>
            </w:r>
            <w:proofErr w:type="spellEnd"/>
            <w:r w:rsidR="00BF79F6">
              <w:rPr>
                <w:rFonts w:eastAsia="Times New Roman" w:cs="Times New Roman"/>
                <w:lang w:eastAsia="pl-PL"/>
              </w:rPr>
              <w:t xml:space="preserve">/ zawodu </w:t>
            </w:r>
            <w:r>
              <w:rPr>
                <w:rFonts w:eastAsia="Times New Roman" w:cs="Times New Roman"/>
                <w:lang w:eastAsia="pl-PL"/>
              </w:rPr>
              <w:t>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wyposażenie szkół i placówek systemu oświaty prowadzących kształcenie zawodowe wchodzących w skład </w:t>
            </w:r>
            <w:r w:rsidR="00730957" w:rsidRPr="00111142">
              <w:rPr>
                <w:rFonts w:eastAsia="Times New Roman"/>
                <w:lang w:val="pl-PL" w:eastAsia="pl-PL"/>
              </w:rPr>
              <w:t xml:space="preserve">CKZ, </w:t>
            </w:r>
            <w:proofErr w:type="spellStart"/>
            <w:r w:rsidRPr="00111142">
              <w:rPr>
                <w:rFonts w:eastAsia="Times New Roman"/>
                <w:lang w:val="pl-PL" w:eastAsia="pl-PL"/>
              </w:rPr>
              <w:t>CKZiU</w:t>
            </w:r>
            <w:proofErr w:type="spellEnd"/>
            <w:r w:rsidRPr="00111142">
              <w:rPr>
                <w:rFonts w:eastAsia="Times New Roman" w:cs="Arial"/>
                <w:szCs w:val="20"/>
                <w:lang w:val="pl-PL" w:eastAsia="en-US"/>
              </w:rPr>
              <w:t xml:space="preserve"> </w:t>
            </w:r>
            <w:r w:rsidR="00BF79F6" w:rsidRPr="00111142">
              <w:rPr>
                <w:rFonts w:eastAsia="Times New Roman" w:cs="Arial"/>
                <w:szCs w:val="20"/>
                <w:lang w:val="pl-PL" w:eastAsia="en-US"/>
              </w:rPr>
              <w:t xml:space="preserve">lub </w:t>
            </w:r>
            <w:r w:rsidRPr="00111142">
              <w:rPr>
                <w:rFonts w:eastAsia="Times New Roman" w:cs="Arial"/>
                <w:szCs w:val="20"/>
                <w:lang w:val="pl-PL" w:eastAsia="en-US"/>
              </w:rPr>
              <w:t xml:space="preserve">innych zespołów realizujących zadania </w:t>
            </w:r>
            <w:r w:rsidR="00730957" w:rsidRPr="00111142">
              <w:rPr>
                <w:rFonts w:eastAsia="Times New Roman" w:cs="Arial"/>
                <w:szCs w:val="20"/>
                <w:lang w:val="pl-PL" w:eastAsia="en-US"/>
              </w:rPr>
              <w:t>CKZ lub</w:t>
            </w:r>
            <w:r w:rsidR="00C47953" w:rsidRPr="00111142">
              <w:rPr>
                <w:rFonts w:eastAsia="Times New Roman" w:cs="Arial"/>
                <w:szCs w:val="20"/>
                <w:lang w:val="pl-PL" w:eastAsia="en-US"/>
              </w:rPr>
              <w:t xml:space="preserve"> </w:t>
            </w:r>
            <w:proofErr w:type="spellStart"/>
            <w:r w:rsidRPr="00111142">
              <w:rPr>
                <w:rFonts w:eastAsia="Times New Roman" w:cs="Arial"/>
                <w:szCs w:val="20"/>
                <w:lang w:val="pl-PL" w:eastAsia="en-US"/>
              </w:rPr>
              <w:t>CKZiU</w:t>
            </w:r>
            <w:proofErr w:type="spellEnd"/>
            <w:r w:rsidRPr="00111142">
              <w:rPr>
                <w:rFonts w:eastAsia="Times New Roman"/>
                <w:lang w:val="pl-PL" w:eastAsia="pl-PL"/>
              </w:rPr>
              <w:t xml:space="preserve"> w sprzęt i pomoce dydaktyczne do prowadzenia nauczania w zawodach z określonej branży</w:t>
            </w:r>
            <w:r w:rsidR="00BF79F6" w:rsidRPr="00111142">
              <w:rPr>
                <w:rFonts w:eastAsia="Times New Roman"/>
                <w:lang w:val="pl-PL" w:eastAsia="pl-PL"/>
              </w:rPr>
              <w:t>/ zawodzie</w:t>
            </w:r>
            <w:r w:rsidRPr="00111142">
              <w:rPr>
                <w:rFonts w:eastAsia="Times New Roman"/>
                <w:lang w:val="pl-PL" w:eastAsia="pl-PL"/>
              </w:rPr>
              <w:t>,</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rozszerzenie lub dostosowanie oferty edukacyjnej świadczonej przez szkoły i placówki systemu oświaty prowadzących kształcenie zawodowe wchodzące w skład </w:t>
            </w:r>
            <w:r w:rsidR="000B2E28" w:rsidRPr="00111142">
              <w:rPr>
                <w:rFonts w:eastAsia="Times New Roman"/>
                <w:lang w:val="pl-PL" w:eastAsia="pl-PL"/>
              </w:rPr>
              <w:t xml:space="preserve">CKZ, </w:t>
            </w:r>
            <w:proofErr w:type="spellStart"/>
            <w:r w:rsidRPr="00111142">
              <w:rPr>
                <w:rFonts w:eastAsia="Times New Roman"/>
                <w:lang w:val="pl-PL" w:eastAsia="pl-PL"/>
              </w:rPr>
              <w:t>CKZiU</w:t>
            </w:r>
            <w:proofErr w:type="spellEnd"/>
            <w:r w:rsidRPr="00111142">
              <w:rPr>
                <w:rFonts w:eastAsia="Times New Roman" w:cs="Arial"/>
                <w:szCs w:val="20"/>
                <w:lang w:val="pl-PL" w:eastAsia="en-US"/>
              </w:rPr>
              <w:t xml:space="preserve"> lub inne zespoły realizujące zadania </w:t>
            </w:r>
            <w:r w:rsidR="000B2E28" w:rsidRPr="00111142">
              <w:rPr>
                <w:rFonts w:eastAsia="Times New Roman" w:cs="Arial"/>
                <w:szCs w:val="20"/>
                <w:lang w:val="pl-PL" w:eastAsia="en-US"/>
              </w:rPr>
              <w:t>CKZ,</w:t>
            </w:r>
            <w:r w:rsidR="005716F5">
              <w:rPr>
                <w:rFonts w:eastAsia="Times New Roman" w:cs="Arial"/>
                <w:szCs w:val="20"/>
                <w:lang w:val="pl-PL" w:eastAsia="en-US"/>
              </w:rPr>
              <w:t xml:space="preserve"> </w:t>
            </w:r>
            <w:proofErr w:type="spellStart"/>
            <w:r w:rsidR="005716F5">
              <w:rPr>
                <w:rFonts w:eastAsia="Times New Roman" w:cs="Arial"/>
                <w:szCs w:val="20"/>
                <w:lang w:val="pl-PL" w:eastAsia="en-US"/>
              </w:rPr>
              <w:t>lub</w:t>
            </w:r>
            <w:r w:rsidRPr="00111142">
              <w:rPr>
                <w:rFonts w:eastAsia="Times New Roman" w:cs="Arial"/>
                <w:szCs w:val="20"/>
                <w:lang w:val="pl-PL" w:eastAsia="en-US"/>
              </w:rPr>
              <w:t>CKZiU</w:t>
            </w:r>
            <w:proofErr w:type="spellEnd"/>
            <w:r w:rsidRPr="00111142">
              <w:rPr>
                <w:rFonts w:eastAsia="Times New Roman"/>
                <w:lang w:val="pl-PL"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doskonalenie umiejętności i kompetencji </w:t>
            </w:r>
            <w:r w:rsidR="00BF79F6" w:rsidRPr="00111142">
              <w:rPr>
                <w:rFonts w:eastAsia="Times New Roman"/>
                <w:lang w:val="pl-PL" w:eastAsia="pl-PL"/>
              </w:rPr>
              <w:t xml:space="preserve">lub </w:t>
            </w:r>
            <w:r w:rsidR="001B0ADA" w:rsidRPr="00111142">
              <w:rPr>
                <w:rFonts w:eastAsia="Times New Roman"/>
                <w:lang w:val="pl-PL" w:eastAsia="pl-PL"/>
              </w:rPr>
              <w:t xml:space="preserve">kwalifikacji </w:t>
            </w:r>
            <w:r w:rsidRPr="00111142">
              <w:rPr>
                <w:rFonts w:eastAsia="Times New Roman"/>
                <w:lang w:val="pl-PL" w:eastAsia="pl-PL"/>
              </w:rPr>
              <w:t xml:space="preserve">nauczycieli zatrudnionych w szkołach i placówkach systemu oświaty prowadzących kształcenie zawodowe wchodzących w skład </w:t>
            </w:r>
            <w:r w:rsidR="000B2E28" w:rsidRPr="00111142">
              <w:rPr>
                <w:rFonts w:eastAsia="Times New Roman"/>
                <w:lang w:val="pl-PL" w:eastAsia="pl-PL"/>
              </w:rPr>
              <w:t xml:space="preserve">CKZ, </w:t>
            </w:r>
            <w:proofErr w:type="spellStart"/>
            <w:r w:rsidRPr="00111142">
              <w:rPr>
                <w:rFonts w:eastAsia="Times New Roman"/>
                <w:lang w:val="pl-PL" w:eastAsia="pl-PL"/>
              </w:rPr>
              <w:t>CKZiU</w:t>
            </w:r>
            <w:proofErr w:type="spellEnd"/>
            <w:r w:rsidRPr="00111142">
              <w:rPr>
                <w:rFonts w:eastAsia="Times New Roman" w:cs="Arial"/>
                <w:szCs w:val="20"/>
                <w:lang w:val="pl-PL" w:eastAsia="en-US"/>
              </w:rPr>
              <w:t xml:space="preserve"> lub innych zespołów realizujących zadania </w:t>
            </w:r>
            <w:r w:rsidR="0056253D" w:rsidRPr="00111142">
              <w:rPr>
                <w:rFonts w:eastAsia="Times New Roman" w:cs="Arial"/>
                <w:szCs w:val="20"/>
                <w:lang w:val="pl-PL" w:eastAsia="en-US"/>
              </w:rPr>
              <w:t xml:space="preserve">CKZ lub </w:t>
            </w:r>
            <w:proofErr w:type="spellStart"/>
            <w:r w:rsidRPr="00111142">
              <w:rPr>
                <w:rFonts w:eastAsia="Times New Roman" w:cs="Arial"/>
                <w:szCs w:val="20"/>
                <w:lang w:val="pl-PL" w:eastAsia="en-US"/>
              </w:rPr>
              <w:t>CKZiU</w:t>
            </w:r>
            <w:proofErr w:type="spellEnd"/>
            <w:r w:rsidRPr="00111142">
              <w:rPr>
                <w:rFonts w:eastAsia="Times New Roman"/>
                <w:lang w:val="pl-PL" w:eastAsia="pl-PL"/>
              </w:rPr>
              <w:t>,</w:t>
            </w:r>
          </w:p>
          <w:p w:rsidR="001052F9" w:rsidRDefault="001052F9" w:rsidP="006A5F87">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1B0ADA" w:rsidRPr="00584A54">
              <w:rPr>
                <w:rFonts w:eastAsia="Times New Roman" w:cs="Times New Roman"/>
                <w:lang w:eastAsia="pl-PL"/>
              </w:rPr>
              <w:t>realiz</w:t>
            </w:r>
            <w:r w:rsidR="001B0ADA">
              <w:rPr>
                <w:rFonts w:eastAsia="Times New Roman" w:cs="Times New Roman"/>
                <w:lang w:eastAsia="pl-PL"/>
              </w:rPr>
              <w:t xml:space="preserve">acji </w:t>
            </w:r>
            <w:r w:rsidRPr="00584A54">
              <w:rPr>
                <w:rFonts w:eastAsia="Times New Roman" w:cs="Times New Roman"/>
                <w:lang w:eastAsia="pl-PL"/>
              </w:rPr>
              <w:t>zadań</w:t>
            </w:r>
            <w:r w:rsidR="005716F5">
              <w:rPr>
                <w:rFonts w:eastAsia="Times New Roman" w:cs="Times New Roman"/>
                <w:lang w:eastAsia="pl-PL"/>
              </w:rPr>
              <w:t xml:space="preserve"> dla określonych branż/zawodów</w:t>
            </w:r>
            <w:r w:rsidRPr="00584A54">
              <w:rPr>
                <w:rFonts w:eastAsia="Times New Roman" w:cs="Times New Roman"/>
                <w:lang w:eastAsia="pl-PL"/>
              </w:rPr>
              <w:t xml:space="preserve"> przez </w:t>
            </w:r>
            <w:r w:rsidR="005A37BE">
              <w:rPr>
                <w:rFonts w:eastAsia="Times New Roman" w:cs="Times New Roman"/>
                <w:lang w:eastAsia="pl-PL"/>
              </w:rPr>
              <w:t xml:space="preserve">CKZ,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inne zespoły realizujące zadania </w:t>
            </w:r>
            <w:r w:rsidR="005A37BE">
              <w:rPr>
                <w:rFonts w:eastAsia="Times New Roman"/>
              </w:rPr>
              <w:t xml:space="preserve">CKZ </w:t>
            </w:r>
            <w:r w:rsidRPr="00E06091">
              <w:rPr>
                <w:rFonts w:eastAsia="Times New Roman"/>
              </w:rPr>
              <w:t xml:space="preserve"> </w:t>
            </w:r>
            <w:proofErr w:type="spellStart"/>
            <w:r w:rsidRPr="00E06091">
              <w:rPr>
                <w:rFonts w:eastAsia="Times New Roman"/>
              </w:rPr>
              <w:t>CKZiU</w:t>
            </w:r>
            <w:proofErr w:type="spellEnd"/>
            <w:r w:rsidRPr="00584A54">
              <w:rPr>
                <w:rFonts w:eastAsia="Times New Roman" w:cs="Times New Roman"/>
                <w:lang w:eastAsia="pl-PL"/>
              </w:rPr>
              <w:t>, w tym m.in.:</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inicjowanie współpracy szkół lub placówek systemu oświaty prowadzących kształcenie zawodowe z </w:t>
            </w:r>
            <w:r w:rsidRPr="00111142">
              <w:rPr>
                <w:rFonts w:eastAsia="Times New Roman" w:cs="Arial"/>
                <w:szCs w:val="20"/>
                <w:lang w:val="pl-PL" w:eastAsia="en-US"/>
              </w:rPr>
              <w:t>otoczeniem społeczno-gospodarczym</w:t>
            </w:r>
            <w:r w:rsidRPr="00111142">
              <w:rPr>
                <w:rFonts w:eastAsia="Times New Roman"/>
                <w:lang w:val="pl-PL" w:eastAsia="pl-PL"/>
              </w:rPr>
              <w:t xml:space="preserve">, w tym monitorowanie potrzeb ww. podmiotów w zakresie współpracy, także w zakresie </w:t>
            </w:r>
            <w:r w:rsidR="00596AEF" w:rsidRPr="00111142">
              <w:rPr>
                <w:rFonts w:eastAsia="Times New Roman"/>
                <w:lang w:val="pl-PL" w:eastAsia="pl-PL"/>
              </w:rPr>
              <w:t>doskonalenia</w:t>
            </w:r>
            <w:r w:rsidRPr="00111142">
              <w:rPr>
                <w:rFonts w:eastAsia="Times New Roman"/>
                <w:lang w:val="pl-PL" w:eastAsia="pl-PL"/>
              </w:rPr>
              <w:t xml:space="preserve">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prowadzenie doskonalenia zawodowego nauczycieli</w:t>
            </w:r>
            <w:r w:rsidR="00DB1958">
              <w:rPr>
                <w:rFonts w:eastAsia="Times New Roman"/>
                <w:lang w:val="pl-PL" w:eastAsia="pl-PL"/>
              </w:rPr>
              <w:t>, w tym nauczycieli</w:t>
            </w:r>
            <w:r w:rsidRPr="00111142">
              <w:rPr>
                <w:rFonts w:eastAsia="Times New Roman"/>
                <w:lang w:val="pl-PL" w:eastAsia="pl-PL"/>
              </w:rPr>
              <w:t xml:space="preserve">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tworzenie sieci współpracy szkół i placówek systemu oświaty prowadzących kształcenie zawodowe w danej branży</w:t>
            </w:r>
            <w:r w:rsidR="00DB1958">
              <w:rPr>
                <w:rFonts w:eastAsia="Times New Roman"/>
                <w:lang w:val="pl-PL" w:eastAsia="pl-PL"/>
              </w:rPr>
              <w:t>/zawodu</w:t>
            </w:r>
            <w:r w:rsidRPr="00111142">
              <w:rPr>
                <w:rFonts w:eastAsia="Times New Roman"/>
                <w:lang w:val="pl-PL" w:eastAsia="pl-PL"/>
              </w:rPr>
              <w:t xml:space="preserve"> w celu wymiany dobrych praktyk,</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opracowywanie i upowszechnianie elastycznych form kształcenia zawodowego osób dorosłych, w tym osób dorosłych ze specjalnymi </w:t>
            </w:r>
            <w:r w:rsidRPr="00111142">
              <w:rPr>
                <w:rFonts w:eastAsia="Times New Roman"/>
                <w:lang w:val="pl-PL" w:eastAsia="pl-PL"/>
              </w:rPr>
              <w:lastRenderedPageBreak/>
              <w:t>potrzebami edukacyjnymi,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organizowanie praktyk pedagogicznych dla przyszłych nauczycieli kształcenia zawodowego oraz nauczycieli stażystów,</w:t>
            </w:r>
          </w:p>
          <w:p w:rsidR="00040E6C" w:rsidRPr="00111142" w:rsidRDefault="00040E6C"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organizowanie kursów pedagogicznych dla instruktorów praktycznej nauki zawodu;</w:t>
            </w:r>
          </w:p>
          <w:p w:rsidR="001052F9" w:rsidRPr="00111142" w:rsidRDefault="00040E6C"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wsparcie szkół w realizacji</w:t>
            </w:r>
            <w:r w:rsidR="001052F9" w:rsidRPr="00111142">
              <w:rPr>
                <w:rFonts w:eastAsia="Times New Roman"/>
                <w:lang w:val="pl-PL" w:eastAsia="pl-PL"/>
              </w:rPr>
              <w:t xml:space="preserve"> doradztwa zawodowego </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6A5F87">
            <w:pPr>
              <w:pStyle w:val="Akapitzlist"/>
              <w:numPr>
                <w:ilvl w:val="0"/>
                <w:numId w:val="201"/>
              </w:numPr>
              <w:spacing w:before="60" w:after="60" w:line="240" w:lineRule="auto"/>
              <w:rPr>
                <w:rFonts w:eastAsia="Times New Roman"/>
                <w:lang w:val="pl-PL" w:eastAsia="pl-PL"/>
              </w:rPr>
            </w:pPr>
            <w:r w:rsidRPr="00111142">
              <w:rPr>
                <w:rFonts w:eastAsia="Times New Roman"/>
                <w:lang w:val="pl-PL" w:eastAsia="pl-PL"/>
              </w:rPr>
              <w:t>uzyskiwanie kwalifikacji doradców edukacyjno-zawodowych przez osoby realizujące zadania z zakresu doradztwa zawodowego w szkołach i placówkach, które nie posiadają kwalifikacji z tego zakresu</w:t>
            </w:r>
            <w:r w:rsidRPr="00111142">
              <w:rPr>
                <w:rFonts w:eastAsia="Times New Roman" w:cs="Arial"/>
                <w:szCs w:val="20"/>
                <w:lang w:val="pl-PL" w:eastAsia="en-US"/>
              </w:rPr>
              <w:t xml:space="preserve"> oraz podnoszenie kwalifikacji doradców edukacyjno-zawodowych, realizujących zadania z zakresu doradztwa zawodowego w szkołach</w:t>
            </w:r>
            <w:r w:rsidRPr="00111142">
              <w:rPr>
                <w:rFonts w:eastAsia="Times New Roman"/>
                <w:lang w:val="pl-PL" w:eastAsia="pl-PL"/>
              </w:rPr>
              <w:t>,</w:t>
            </w:r>
          </w:p>
          <w:p w:rsidR="001052F9" w:rsidRDefault="001052F9" w:rsidP="006A5F87">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1B0ADA">
              <w:rPr>
                <w:rFonts w:eastAsia="Times New Roman" w:cs="Times New Roman"/>
                <w:lang w:eastAsia="pl-PL"/>
              </w:rPr>
              <w:t>Punktów Informacji i Kariery (PIK),</w:t>
            </w:r>
          </w:p>
          <w:p w:rsidR="001052F9" w:rsidRDefault="001052F9" w:rsidP="006A5F87">
            <w:pPr>
              <w:numPr>
                <w:ilvl w:val="0"/>
                <w:numId w:val="201"/>
              </w:numPr>
              <w:spacing w:before="60" w:after="60" w:line="240" w:lineRule="auto"/>
              <w:rPr>
                <w:rFonts w:eastAsia="Times New Roman"/>
                <w:b/>
                <w:lang w:eastAsia="pl-PL"/>
              </w:rPr>
            </w:pPr>
            <w:r w:rsidRPr="00584A54">
              <w:rPr>
                <w:rFonts w:eastAsia="Times New Roman" w:cs="Times New Roman"/>
                <w:lang w:eastAsia="pl-PL"/>
              </w:rPr>
              <w:t>zewnętrzne wsparcie szkół w obszarze doradztwa zawodowego.</w:t>
            </w:r>
          </w:p>
        </w:tc>
      </w:tr>
      <w:tr w:rsidR="001052F9" w:rsidRPr="00111142" w:rsidTr="003C68A8">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111142">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sidRPr="00111142">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 xml:space="preserve">soby </w:t>
            </w:r>
            <w:r w:rsidR="001B0ADA">
              <w:rPr>
                <w:rFonts w:eastAsia="Times New Roman" w:cs="Times New Roman"/>
                <w:lang w:eastAsia="pl-PL"/>
              </w:rPr>
              <w:t>dorosłe</w:t>
            </w:r>
            <w:r w:rsidRPr="00584A54">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1B0ADA">
              <w:rPr>
                <w:rFonts w:eastAsia="Times New Roman" w:cs="Times New Roman"/>
                <w:lang w:eastAsia="pl-PL"/>
              </w:rPr>
              <w:t xml:space="preserve">, w tym prowadzące kształcenie pomaturalne oraz kształcenie ustawiczne formalne i </w:t>
            </w:r>
            <w:proofErr w:type="spellStart"/>
            <w:r w:rsidR="001B0ADA">
              <w:rPr>
                <w:rFonts w:eastAsia="Times New Roman" w:cs="Times New Roman"/>
                <w:lang w:eastAsia="pl-PL"/>
              </w:rPr>
              <w:t>pozaformalne</w:t>
            </w:r>
            <w:proofErr w:type="spellEnd"/>
            <w:r w:rsidR="001B0ADA">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lastRenderedPageBreak/>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111142" w:rsidTr="003C68A8">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34D8D"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2 000 000 EUR</w:t>
            </w:r>
          </w:p>
        </w:tc>
      </w:tr>
      <w:tr w:rsidR="001052F9" w:rsidRPr="00111142" w:rsidTr="003C68A8">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111142"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imes New Roman"/>
                <w:color w:val="000000"/>
                <w:lang w:eastAsia="pl-PL"/>
              </w:rPr>
              <w:t>Działanie jest nakierowane na wsparcie projektów wynikających ze Strat</w:t>
            </w:r>
            <w:r>
              <w:rPr>
                <w:rFonts w:eastAsia="Times New Roman" w:cs="Times New Roman"/>
                <w:color w:val="000000"/>
                <w:lang w:eastAsia="pl-PL"/>
              </w:rPr>
              <w:t>egii ZIT miasta wojewódzkiego.</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11142">
              <w:rPr>
                <w:rFonts w:cs="Helvetica"/>
              </w:rPr>
              <w:t>Wojewódzki Urząd Pracy w Szczecinie,</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rsidR="001052F9" w:rsidRPr="00111142"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11142">
              <w:rPr>
                <w:rFonts w:cs="Helvetica"/>
              </w:rPr>
              <w:t>Wojewódzki Urząd Pracy w Szczecinie</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w:t>
            </w:r>
            <w:r w:rsidR="001B0ADA" w:rsidRPr="00584A54">
              <w:rPr>
                <w:rFonts w:eastAsia="Times New Roman" w:cs="Times New Roman"/>
                <w:color w:val="000000"/>
                <w:lang w:eastAsia="pl-PL"/>
              </w:rPr>
              <w:t>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B0ADA" w:rsidP="00900051">
            <w:pPr>
              <w:pStyle w:val="Akapitzlist"/>
              <w:numPr>
                <w:ilvl w:val="0"/>
                <w:numId w:val="163"/>
              </w:numPr>
              <w:spacing w:before="120" w:line="240" w:lineRule="auto"/>
              <w:rPr>
                <w:lang w:val="pl-PL" w:eastAsia="pl-PL"/>
              </w:rPr>
            </w:pPr>
            <w:r w:rsidRPr="00111142">
              <w:rPr>
                <w:rFonts w:eastAsia="Times New Roman"/>
                <w:lang w:val="pl-PL" w:eastAsia="pl-PL"/>
              </w:rPr>
              <w:t xml:space="preserve">W związku z trwającą reformą edukacji, a co za tym idzie zmianami </w:t>
            </w:r>
            <w:proofErr w:type="spellStart"/>
            <w:r w:rsidRPr="00111142">
              <w:rPr>
                <w:rFonts w:eastAsia="Times New Roman"/>
                <w:lang w:val="pl-PL" w:eastAsia="pl-PL"/>
              </w:rPr>
              <w:t>dotyczącącymi</w:t>
            </w:r>
            <w:proofErr w:type="spellEnd"/>
            <w:r w:rsidRPr="00111142">
              <w:rPr>
                <w:rFonts w:eastAsia="Times New Roman"/>
                <w:lang w:val="pl-PL" w:eastAsia="pl-PL"/>
              </w:rPr>
              <w:t xml:space="preserve"> Zasadniczych Szkół Zawodowych, w przypadku nowych projektów finansowanych w ramach priorytetu inwestycyjnego 10iv skierowanych do Zasadniczych Szkół Zawodowych, wsparcie będzie skierowane jedynie do </w:t>
            </w:r>
            <w:r w:rsidRPr="00111142">
              <w:rPr>
                <w:rFonts w:eastAsia="Times New Roman"/>
                <w:lang w:val="pl-PL" w:eastAsia="pl-PL"/>
              </w:rPr>
              <w:lastRenderedPageBreak/>
              <w:t>uczniów tych szkół.</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 xml:space="preserve">20% (włączając </w:t>
            </w:r>
            <w:proofErr w:type="spellStart"/>
            <w:r w:rsidRPr="00D721B8">
              <w:rPr>
                <w:rFonts w:eastAsia="Times New Roman" w:cs="Times New Roman"/>
                <w:lang w:eastAsia="pl-PL"/>
              </w:rPr>
              <w:t>cross-financing</w:t>
            </w:r>
            <w:proofErr w:type="spellEnd"/>
            <w:r w:rsidRPr="00D721B8">
              <w:rPr>
                <w:rFonts w:eastAsia="Times New Roman" w:cs="Times New Roman"/>
                <w:lang w:eastAsia="pl-PL"/>
              </w:rPr>
              <w:t>)</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41922" w:rsidRDefault="00741922" w:rsidP="001F00FF">
            <w:pPr>
              <w:spacing w:before="120" w:after="40" w:line="240" w:lineRule="auto"/>
              <w:rPr>
                <w:rFonts w:eastAsia="Times New Roman" w:cs="Times New Roman"/>
                <w:lang w:eastAsia="pl-PL"/>
              </w:rPr>
            </w:pPr>
            <w:r>
              <w:rPr>
                <w:rFonts w:eastAsia="Times New Roman" w:cs="Times New Roman"/>
                <w:lang w:eastAsia="pl-PL"/>
              </w:rPr>
              <w:t>Nie dotyczy</w:t>
            </w:r>
          </w:p>
          <w:p w:rsidR="001052F9" w:rsidRPr="00584A54" w:rsidRDefault="001052F9" w:rsidP="001F00FF">
            <w:pPr>
              <w:spacing w:before="120" w:after="40" w:line="240" w:lineRule="auto"/>
              <w:rPr>
                <w:rFonts w:eastAsia="Times New Roman" w:cs="Times New Roman"/>
                <w:color w:val="000000"/>
                <w:lang w:eastAsia="pl-PL"/>
              </w:rPr>
            </w:pPr>
          </w:p>
        </w:tc>
      </w:tr>
      <w:tr w:rsidR="001052F9" w:rsidRPr="00111142" w:rsidTr="003C68A8">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111142" w:rsidTr="003C68A8">
        <w:trPr>
          <w:trHeight w:val="375"/>
        </w:trPr>
        <w:tc>
          <w:tcPr>
            <w:tcW w:w="851" w:type="dxa"/>
            <w:tcBorders>
              <w:top w:val="nil"/>
              <w:left w:val="nil"/>
              <w:bottom w:val="nil"/>
              <w:right w:val="single" w:sz="4" w:space="0" w:color="auto"/>
            </w:tcBorders>
            <w:shd w:val="clear" w:color="auto" w:fill="auto"/>
            <w:noWrap/>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B0ADA" w:rsidRPr="00111142" w:rsidRDefault="00741922" w:rsidP="001B0ADA">
            <w:r w:rsidRPr="00111142">
              <w:t xml:space="preserve">Finansowanie zaliczkowe planowane, odbywa się na zasadach określonych w ustawie z dnia 27 sierpnia 2009 r. o finansach </w:t>
            </w:r>
            <w:proofErr w:type="spellStart"/>
            <w:r w:rsidRPr="00111142">
              <w:t>publicznych.</w:t>
            </w:r>
            <w:r w:rsidR="001B0ADA" w:rsidRPr="00111142">
              <w:t>Uproszczone</w:t>
            </w:r>
            <w:proofErr w:type="spellEnd"/>
            <w:r w:rsidR="001B0ADA" w:rsidRPr="00111142">
              <w:t xml:space="preserve"> formy rozliczania wydatków mają zastosowanie zgodnie z </w:t>
            </w:r>
            <w:r w:rsidR="001B0ADA" w:rsidRPr="00111142">
              <w:rPr>
                <w:i/>
                <w:iCs/>
              </w:rPr>
              <w:t>Wytycznymi w zakresie kwalifikowalności wydatków w ramach Europejskiego Funduszu Rozwoju Regionalnego, Europejskiego Funduszu Społecznego oraz Funduszu Spójności na lata 2014-2020</w:t>
            </w:r>
            <w:r w:rsidR="001B0ADA" w:rsidRPr="00111142">
              <w:t>.</w:t>
            </w:r>
          </w:p>
          <w:p w:rsidR="001052F9" w:rsidRPr="00584A54" w:rsidRDefault="001052F9" w:rsidP="001B0ADA">
            <w:pPr>
              <w:spacing w:before="120" w:line="240" w:lineRule="auto"/>
              <w:rPr>
                <w:rFonts w:eastAsia="Times New Roman" w:cs="Times New Roman"/>
                <w:color w:val="000000"/>
                <w:lang w:eastAsia="pl-PL"/>
              </w:rPr>
            </w:pPr>
          </w:p>
        </w:tc>
      </w:tr>
      <w:tr w:rsidR="001052F9" w:rsidRPr="00111142" w:rsidTr="003C68A8">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w:t>
            </w:r>
            <w:r>
              <w:rPr>
                <w:rFonts w:eastAsia="Times New Roman" w:cs="Times New Roman"/>
                <w:lang w:eastAsia="pl-PL"/>
              </w:rPr>
              <w:t xml:space="preserve">(UE) nr 1407/2013 z 18 grudnia </w:t>
            </w:r>
            <w:r w:rsidRPr="00A014FD">
              <w:rPr>
                <w:rFonts w:eastAsia="Times New Roman" w:cs="Times New Roman"/>
                <w:lang w:eastAsia="pl-PL"/>
              </w:rP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111142" w:rsidTr="003C68A8">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41922">
            <w:pPr>
              <w:spacing w:before="120" w:after="40" w:line="240" w:lineRule="auto"/>
              <w:rPr>
                <w:rFonts w:eastAsia="Times New Roman" w:cs="Times New Roman"/>
                <w:color w:val="000000"/>
                <w:lang w:eastAsia="pl-PL"/>
              </w:rPr>
            </w:pPr>
            <w:r w:rsidRPr="00111142">
              <w:t>9</w:t>
            </w:r>
            <w:r w:rsidR="000C3E58" w:rsidRPr="00111142">
              <w:t>0</w:t>
            </w:r>
            <w:r w:rsidRPr="00111142">
              <w:t>% (EFS 85%+5% budżet państwa).</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41922">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3C68A8">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29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1052F9" w:rsidRPr="00111142" w:rsidTr="00E05DCD">
        <w:trPr>
          <w:trHeight w:val="255"/>
        </w:trPr>
        <w:tc>
          <w:tcPr>
            <w:tcW w:w="14442" w:type="dxa"/>
            <w:gridSpan w:val="2"/>
            <w:tcBorders>
              <w:top w:val="nil"/>
              <w:left w:val="nil"/>
              <w:bottom w:val="nil"/>
              <w:right w:val="nil"/>
            </w:tcBorders>
            <w:shd w:val="clear" w:color="000000" w:fill="D9D9D9"/>
            <w:noWrap/>
            <w:hideMark/>
          </w:tcPr>
          <w:p w:rsidR="001052F9" w:rsidRPr="005E489A" w:rsidRDefault="001052F9" w:rsidP="00CD5392">
            <w:pPr>
              <w:pStyle w:val="Nagwek3"/>
              <w:rPr>
                <w:rFonts w:ascii="Myriad Pro" w:hAnsi="Myriad Pro"/>
                <w:b w:val="0"/>
                <w:bCs w:val="0"/>
                <w:color w:val="000000"/>
                <w:lang w:val="pl-PL" w:eastAsia="pl-PL"/>
              </w:rPr>
            </w:pPr>
            <w:bookmarkStart w:id="61" w:name="_Toc416333127"/>
            <w:bookmarkStart w:id="62" w:name="_Toc423337373"/>
            <w:bookmarkStart w:id="63" w:name="_Toc53388655"/>
            <w:r w:rsidRPr="005E489A">
              <w:rPr>
                <w:rFonts w:ascii="Myriad Pro" w:hAnsi="Myriad Pro"/>
                <w:b w:val="0"/>
                <w:color w:val="000000"/>
                <w:lang w:val="pl-PL" w:eastAsia="pl-PL"/>
              </w:rPr>
              <w:lastRenderedPageBreak/>
              <w:t>8.9 Wsparcie szkół i placówek prowadzących kształcenie zawodowe oraz uczniów uczestniczących w kształceniu zawodowym i osób dorosłych uczestniczących w pozaszkolnych formach kształcenia zawodowego w ramach Kontraktów Samorządowych</w:t>
            </w:r>
            <w:bookmarkEnd w:id="61"/>
            <w:bookmarkEnd w:id="62"/>
            <w:bookmarkEnd w:id="63"/>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111142"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hd w:val="clear" w:color="auto" w:fill="EAF1DD"/>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pPr>
              <w:shd w:val="clear" w:color="auto" w:fill="EAF1DD"/>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20"/>
              </w:numPr>
              <w:spacing w:before="60" w:after="60" w:line="240" w:lineRule="auto"/>
              <w:rPr>
                <w:rFonts w:eastAsia="Times New Roman" w:cs="Times New Roman"/>
                <w:color w:val="000000"/>
                <w:lang w:eastAsia="pl-PL"/>
              </w:rPr>
            </w:pPr>
            <w:r w:rsidRPr="00584A54">
              <w:rPr>
                <w:rFonts w:eastAsia="Times New Roman" w:cs="Times New Roman"/>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111142" w:rsidTr="002504CD">
        <w:trPr>
          <w:trHeight w:val="255"/>
        </w:trPr>
        <w:tc>
          <w:tcPr>
            <w:tcW w:w="851" w:type="dxa"/>
            <w:tcBorders>
              <w:top w:val="nil"/>
              <w:left w:val="nil"/>
              <w:bottom w:val="nil"/>
              <w:right w:val="nil"/>
            </w:tcBorders>
            <w:shd w:val="clear" w:color="auto" w:fill="auto"/>
            <w:noWrap/>
          </w:tcPr>
          <w:p w:rsidR="002504CD" w:rsidRPr="00584A54" w:rsidRDefault="002504CD"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111142"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 xml:space="preserve">117 Wyrównywanie dostępu do uczenia się przez całe życie o charakterze formalnym, nieformalnym i </w:t>
            </w:r>
            <w:proofErr w:type="spellStart"/>
            <w:r w:rsidRPr="00BE1711">
              <w:rPr>
                <w:rFonts w:eastAsia="Times New Roman" w:cs="Times New Roman"/>
                <w:color w:val="000000"/>
                <w:lang w:eastAsia="pl-PL"/>
              </w:rPr>
              <w:t>pozaformalnym</w:t>
            </w:r>
            <w:proofErr w:type="spellEnd"/>
            <w:r w:rsidRPr="00BE1711">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potwierdzanie nabytych kompetencji</w:t>
            </w:r>
          </w:p>
          <w:p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osób, które uzyskały kwalifikacje w ramach pozaszkolnych form kształcenia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którzy uzyskali kwalifikacje lub nabyli kompetencje po opuszczeniu programu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imes New Roman" w:cs="Calibri"/>
                <w:lang w:eastAsia="pl-PL"/>
              </w:rPr>
              <w:t>Liczba szkół i placówek kształcenia zawodowego wykorzystujących doposażenie zakupione dzięki EFS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osób uczestniczących w pozaszkolnych formach kształcenia w programie [osoby],</w:t>
            </w:r>
            <w:r w:rsidRPr="00584A54">
              <w:rPr>
                <w:rFonts w:eastAsia="Times New Roman" w:cs="Times New Roman"/>
                <w:color w:val="000000"/>
                <w:lang w:eastAsia="pl-PL"/>
              </w:rPr>
              <w:t> </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nauczycieli kształcenia zawodowego oraz instruktorów praktycznej nauki zawodu objętych wsparciem w programie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uczniów szkół i placówek kształcenia zawodowego uczestniczących w stażach i praktykach u pracodawcy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szkół i placówek kształcenia zawodowego doposażonych w programie w sprzęt i materiały dydaktyczne niezbędne do realizacji [szt.],</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imes New Roman" w:cs="Calibri"/>
                <w:lang w:eastAsia="pl-PL"/>
              </w:rPr>
              <w:t>Liczba podmiotów realizujących zadania centrum kształcenia zawodowego i ustawicznego objętych wsparciem w programie [szt.].</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lastRenderedPageBreak/>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 xml:space="preserve">walidacji i certyfikacji odpowiednich efektów uczenia się zdobytych w ramach edukacji formalnej, </w:t>
            </w:r>
            <w:proofErr w:type="spellStart"/>
            <w:r w:rsidRPr="00E06091">
              <w:rPr>
                <w:rFonts w:eastAsia="Times New Roman"/>
              </w:rPr>
              <w:t>pozaformalnej</w:t>
            </w:r>
            <w:proofErr w:type="spellEnd"/>
            <w:r w:rsidRPr="00E06091">
              <w:rPr>
                <w:rFonts w:eastAsia="Times New Roman"/>
              </w:rPr>
              <w:t xml:space="preserve"> oraz kształcenia nieformalnego, prowadzące do zdobycia kwalifikacji zawodowych, w tym również kwalifikacji mistrza i czeladnika w zawodzie,</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56"/>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56"/>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rsidR="001052F9" w:rsidRDefault="001052F9" w:rsidP="00900051">
            <w:pPr>
              <w:numPr>
                <w:ilvl w:val="0"/>
                <w:numId w:val="156"/>
              </w:numPr>
              <w:spacing w:before="60" w:after="60" w:line="240" w:lineRule="auto"/>
              <w:rPr>
                <w:rFonts w:eastAsia="Times New Roman" w:cs="Times New Roman"/>
                <w:lang w:eastAsia="pl-PL"/>
              </w:rPr>
            </w:pPr>
            <w:r w:rsidRPr="009D0C0B">
              <w:rPr>
                <w:rFonts w:eastAsia="Times New Roman" w:cs="Times New Roman"/>
                <w:lang w:eastAsia="pl-PL"/>
              </w:rPr>
              <w:t xml:space="preserve">wykorzystanie rezultatów projektów, w tym pozytywnie </w:t>
            </w:r>
            <w:proofErr w:type="spellStart"/>
            <w:r w:rsidRPr="009D0C0B">
              <w:rPr>
                <w:rFonts w:eastAsia="Times New Roman" w:cs="Times New Roman"/>
                <w:lang w:eastAsia="pl-PL"/>
              </w:rPr>
              <w:t>zwalidowanych</w:t>
            </w:r>
            <w:proofErr w:type="spellEnd"/>
            <w:r w:rsidRPr="009D0C0B">
              <w:rPr>
                <w:rFonts w:eastAsia="Times New Roman" w:cs="Times New Roman"/>
                <w:lang w:eastAsia="pl-PL"/>
              </w:rPr>
              <w:t xml:space="preserve">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Pr="00096683" w:rsidRDefault="001052F9" w:rsidP="00900051">
            <w:pPr>
              <w:numPr>
                <w:ilvl w:val="0"/>
                <w:numId w:val="156"/>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rsidR="001052F9" w:rsidRPr="00096683"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111142" w:rsidRDefault="001052F9" w:rsidP="00900051">
            <w:pPr>
              <w:pStyle w:val="Akapitzlist"/>
              <w:numPr>
                <w:ilvl w:val="0"/>
                <w:numId w:val="157"/>
              </w:numPr>
              <w:spacing w:before="60" w:after="60" w:line="240" w:lineRule="auto"/>
              <w:rPr>
                <w:rFonts w:eastAsia="Times New Roman"/>
                <w:lang w:val="pl-PL" w:eastAsia="pl-PL"/>
              </w:rPr>
            </w:pPr>
            <w:r w:rsidRPr="00111142">
              <w:rPr>
                <w:rFonts w:eastAsia="Times New Roman"/>
                <w:lang w:val="pl-PL" w:eastAsia="pl-PL"/>
              </w:rPr>
              <w:t xml:space="preserve">kursy </w:t>
            </w:r>
            <w:r w:rsidRPr="00111142">
              <w:rPr>
                <w:rFonts w:eastAsia="Times New Roman" w:cs="Arial"/>
                <w:szCs w:val="20"/>
                <w:lang w:val="pl-PL" w:eastAsia="en-US"/>
              </w:rPr>
              <w:t xml:space="preserve">kwalifikacyjne </w:t>
            </w:r>
            <w:r w:rsidRPr="00111142">
              <w:rPr>
                <w:rFonts w:eastAsia="Times New Roman"/>
                <w:lang w:val="pl-PL" w:eastAsia="pl-PL"/>
              </w:rPr>
              <w:t xml:space="preserve">lub szkolenia doskonalące </w:t>
            </w:r>
            <w:r w:rsidRPr="00111142">
              <w:rPr>
                <w:rFonts w:eastAsia="Times New Roman" w:cs="Arial"/>
                <w:szCs w:val="20"/>
                <w:lang w:val="pl-PL" w:eastAsia="en-US"/>
              </w:rPr>
              <w:t>w zakresie tematyki związanej z nauczanym zawodem</w:t>
            </w:r>
            <w:r w:rsidRPr="00111142">
              <w:rPr>
                <w:rFonts w:eastAsia="Times New Roman"/>
                <w:lang w:val="pl-PL"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lastRenderedPageBreak/>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wykorzystanie narzędzi, metod lub form pracy wypracowanych w ramach projektów, w tym pozytywnie </w:t>
            </w:r>
            <w:proofErr w:type="spellStart"/>
            <w:r w:rsidRPr="00096683">
              <w:rPr>
                <w:rFonts w:eastAsia="Times New Roman" w:cs="Times New Roman"/>
                <w:lang w:eastAsia="pl-PL"/>
              </w:rPr>
              <w:t>zwalidowanych</w:t>
            </w:r>
            <w:proofErr w:type="spellEnd"/>
            <w:r w:rsidRPr="00096683">
              <w:rPr>
                <w:rFonts w:eastAsia="Times New Roman" w:cs="Times New Roman"/>
                <w:lang w:eastAsia="pl-PL"/>
              </w:rPr>
              <w:t xml:space="preserve"> produktów projektów innowacyjnych, zrealizowanych w latach 2007-2013 w ramach PO KL.</w:t>
            </w:r>
          </w:p>
          <w:p w:rsidR="001052F9"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w:t>
            </w:r>
            <w:proofErr w:type="spellStart"/>
            <w:r w:rsidRPr="00584A54">
              <w:rPr>
                <w:rFonts w:eastAsia="Times New Roman" w:cs="Times New Roman"/>
                <w:lang w:eastAsia="pl-PL"/>
              </w:rPr>
              <w:t>CKZiU</w:t>
            </w:r>
            <w:proofErr w:type="spellEnd"/>
            <w:r w:rsidRPr="00584A54">
              <w:rPr>
                <w:rFonts w:eastAsia="Times New Roman" w:cs="Times New Roman"/>
                <w:lang w:eastAsia="pl-PL"/>
              </w:rPr>
              <w:t>) głównie poprzez</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8"/>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w:t>
            </w:r>
            <w:proofErr w:type="spellStart"/>
            <w:r w:rsidRPr="00584A54">
              <w:rPr>
                <w:rFonts w:eastAsia="Times New Roman" w:cs="Times New Roman"/>
                <w:lang w:eastAsia="pl-PL"/>
              </w:rPr>
              <w:t>CKZiU</w:t>
            </w:r>
            <w:proofErr w:type="spellEnd"/>
            <w:r w:rsidRPr="00584A54">
              <w:rPr>
                <w:rFonts w:eastAsia="Times New Roman" w:cs="Times New Roman"/>
                <w:lang w:eastAsia="pl-PL"/>
              </w:rPr>
              <w:t xml:space="preserve"> </w:t>
            </w:r>
            <w:r w:rsidRPr="00E06091">
              <w:rPr>
                <w:rFonts w:eastAsia="Times New Roman"/>
              </w:rPr>
              <w:t xml:space="preserve">lub innych zespołów realizujących zadania zbieżne z zadaniami </w:t>
            </w:r>
            <w:proofErr w:type="spellStart"/>
            <w:r w:rsidRPr="00E06091">
              <w:rPr>
                <w:rFonts w:eastAsia="Times New Roman"/>
              </w:rPr>
              <w:t>CKZi</w:t>
            </w:r>
            <w:r>
              <w:rPr>
                <w:rFonts w:eastAsia="Times New Roman" w:cs="Times New Roman"/>
                <w:lang w:eastAsia="pl-PL"/>
              </w:rPr>
              <w:t>U</w:t>
            </w:r>
            <w:proofErr w:type="spellEnd"/>
            <w:r>
              <w:rPr>
                <w:rFonts w:eastAsia="Times New Roman" w:cs="Times New Roman"/>
                <w:lang w:eastAsia="pl-PL"/>
              </w:rPr>
              <w:t xml:space="preserve"> obejmuje</w:t>
            </w:r>
            <w:r w:rsidRPr="00584A54">
              <w:rPr>
                <w:rFonts w:eastAsia="Times New Roman" w:cs="Times New Roman"/>
                <w:lang w:eastAsia="pl-PL"/>
              </w:rPr>
              <w:t xml:space="preserve"> m.in.:</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wyposażenie szkół i placówek systemu oświaty prowadzących kształcenie zawodowe wchodzących w skład </w:t>
            </w:r>
            <w:proofErr w:type="spellStart"/>
            <w:r w:rsidRPr="00111142">
              <w:rPr>
                <w:rFonts w:eastAsia="Times New Roman"/>
                <w:lang w:val="pl-PL" w:eastAsia="pl-PL"/>
              </w:rPr>
              <w:t>CKZiU</w:t>
            </w:r>
            <w:proofErr w:type="spellEnd"/>
            <w:r w:rsidRPr="00111142">
              <w:rPr>
                <w:rFonts w:eastAsia="Times New Roman"/>
                <w:lang w:val="pl-PL" w:eastAsia="pl-PL"/>
              </w:rPr>
              <w:t xml:space="preserve"> </w:t>
            </w:r>
            <w:r w:rsidRPr="00111142">
              <w:rPr>
                <w:rFonts w:eastAsia="Times New Roman" w:cs="Arial"/>
                <w:szCs w:val="20"/>
                <w:lang w:val="pl-PL" w:eastAsia="en-US"/>
              </w:rPr>
              <w:t xml:space="preserve">innych zespołów realizujących zadania zbieżne z zadaniami </w:t>
            </w:r>
            <w:proofErr w:type="spellStart"/>
            <w:r w:rsidRPr="00111142">
              <w:rPr>
                <w:rFonts w:eastAsia="Times New Roman" w:cs="Arial"/>
                <w:szCs w:val="20"/>
                <w:lang w:val="pl-PL" w:eastAsia="en-US"/>
              </w:rPr>
              <w:t>CKZiU</w:t>
            </w:r>
            <w:proofErr w:type="spellEnd"/>
            <w:r w:rsidRPr="00111142">
              <w:rPr>
                <w:rFonts w:eastAsia="Times New Roman" w:cs="Arial"/>
                <w:szCs w:val="20"/>
                <w:lang w:val="pl-PL" w:eastAsia="en-US"/>
              </w:rPr>
              <w:t xml:space="preserve"> </w:t>
            </w:r>
            <w:r w:rsidRPr="00111142">
              <w:rPr>
                <w:rFonts w:eastAsia="Times New Roman"/>
                <w:lang w:val="pl-PL" w:eastAsia="pl-PL"/>
              </w:rPr>
              <w:t>w sprzęt i pomoce dydaktyczne do prowadzenia nauczania w zawodach z określonej branży,</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rozszerzenie lub dostosowanie oferty edukacyjnej świadczonej przez szkoły i placówki systemu oświaty prowadzących kształcenie zawodowe wchodzące w skład </w:t>
            </w:r>
            <w:proofErr w:type="spellStart"/>
            <w:r w:rsidRPr="00111142">
              <w:rPr>
                <w:rFonts w:eastAsia="Times New Roman"/>
                <w:lang w:val="pl-PL" w:eastAsia="pl-PL"/>
              </w:rPr>
              <w:t>CKZiU</w:t>
            </w:r>
            <w:proofErr w:type="spellEnd"/>
            <w:r w:rsidRPr="00111142">
              <w:rPr>
                <w:rFonts w:eastAsia="Times New Roman" w:cs="Arial"/>
                <w:szCs w:val="20"/>
                <w:lang w:val="pl-PL" w:eastAsia="en-US"/>
              </w:rPr>
              <w:t xml:space="preserve"> lub inne zespoły realizujące zadania zbieżne z zadaniami </w:t>
            </w:r>
            <w:proofErr w:type="spellStart"/>
            <w:r w:rsidRPr="00111142">
              <w:rPr>
                <w:rFonts w:eastAsia="Times New Roman" w:cs="Arial"/>
                <w:szCs w:val="20"/>
                <w:lang w:val="pl-PL" w:eastAsia="en-US"/>
              </w:rPr>
              <w:t>CKZiU</w:t>
            </w:r>
            <w:proofErr w:type="spellEnd"/>
            <w:r w:rsidRPr="00111142">
              <w:rPr>
                <w:rFonts w:eastAsia="Times New Roman"/>
                <w:lang w:val="pl-PL" w:eastAsia="pl-PL"/>
              </w:rPr>
              <w:t xml:space="preserve"> do realizacji nowych zadań,</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doskonalenie umiejętności i kompetencji zawodowych nauczycieli zatrudnionych w szkołach i placówkach systemu oświaty prowadzących kształcenie zawodowe wchodzących w skład </w:t>
            </w:r>
            <w:proofErr w:type="spellStart"/>
            <w:r w:rsidRPr="00111142">
              <w:rPr>
                <w:rFonts w:eastAsia="Times New Roman"/>
                <w:lang w:val="pl-PL" w:eastAsia="pl-PL"/>
              </w:rPr>
              <w:t>CKZiU</w:t>
            </w:r>
            <w:proofErr w:type="spellEnd"/>
            <w:r w:rsidRPr="00111142">
              <w:rPr>
                <w:rFonts w:eastAsia="Times New Roman"/>
                <w:lang w:val="pl-PL" w:eastAsia="pl-PL"/>
              </w:rPr>
              <w:t xml:space="preserve"> </w:t>
            </w:r>
            <w:r w:rsidRPr="00111142">
              <w:rPr>
                <w:rFonts w:eastAsia="Times New Roman" w:cs="Arial"/>
                <w:szCs w:val="20"/>
                <w:lang w:val="pl-PL" w:eastAsia="en-US"/>
              </w:rPr>
              <w:t xml:space="preserve">lub innych zespołów realizujących zadania zbieżne z zadaniami </w:t>
            </w:r>
            <w:proofErr w:type="spellStart"/>
            <w:r w:rsidRPr="00111142">
              <w:rPr>
                <w:rFonts w:eastAsia="Times New Roman" w:cs="Arial"/>
                <w:szCs w:val="20"/>
                <w:lang w:val="pl-PL" w:eastAsia="en-US"/>
              </w:rPr>
              <w:t>CKZiU</w:t>
            </w:r>
            <w:proofErr w:type="spellEnd"/>
            <w:r w:rsidRPr="00111142">
              <w:rPr>
                <w:rFonts w:eastAsia="Times New Roman"/>
                <w:lang w:val="pl-PL" w:eastAsia="pl-PL"/>
              </w:rPr>
              <w:t>,</w:t>
            </w:r>
          </w:p>
          <w:p w:rsidR="001052F9" w:rsidRDefault="001052F9" w:rsidP="00900051">
            <w:pPr>
              <w:numPr>
                <w:ilvl w:val="0"/>
                <w:numId w:val="158"/>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w:t>
            </w:r>
            <w:proofErr w:type="spellStart"/>
            <w:r w:rsidRPr="00E06091">
              <w:rPr>
                <w:rFonts w:eastAsia="Times New Roman"/>
              </w:rPr>
              <w:t>CKZiU</w:t>
            </w:r>
            <w:proofErr w:type="spellEnd"/>
            <w:r w:rsidRPr="00E06091">
              <w:rPr>
                <w:rFonts w:eastAsia="Times New Roman"/>
              </w:rPr>
              <w:t xml:space="preserve"> dla określonych branż lub inne zespoły realizujące zadania zbieżne z zadaniami </w:t>
            </w:r>
            <w:proofErr w:type="spellStart"/>
            <w:r w:rsidRPr="00E06091">
              <w:rPr>
                <w:rFonts w:eastAsia="Times New Roman"/>
              </w:rPr>
              <w:t>CKZiU</w:t>
            </w:r>
            <w:proofErr w:type="spellEnd"/>
            <w:r w:rsidRPr="00E06091">
              <w:rPr>
                <w:rFonts w:eastAsia="Times New Roman"/>
              </w:rPr>
              <w:t xml:space="preserve"> </w:t>
            </w:r>
            <w:r w:rsidRPr="00584A54">
              <w:rPr>
                <w:rFonts w:eastAsia="Times New Roman" w:cs="Times New Roman"/>
                <w:lang w:eastAsia="pl-PL"/>
              </w:rPr>
              <w:t>w tym m.in.:</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 xml:space="preserve">inicjowanie współpracy szkół lub placówek systemu oświaty prowadzących kształcenie zawodowe z </w:t>
            </w:r>
            <w:r w:rsidRPr="00111142">
              <w:rPr>
                <w:rFonts w:eastAsia="Times New Roman" w:cs="Arial"/>
                <w:szCs w:val="20"/>
                <w:lang w:val="pl-PL" w:eastAsia="en-US"/>
              </w:rPr>
              <w:t>otoczeniem społeczno-gospodarczym</w:t>
            </w:r>
            <w:r w:rsidRPr="00111142">
              <w:rPr>
                <w:rFonts w:eastAsia="Times New Roman"/>
                <w:lang w:val="pl-PL" w:eastAsia="pl-PL"/>
              </w:rPr>
              <w:t>, w tym monitorowanie potrzeb ww. podmiotów w zakresie współpracy, także w zakresie staży nauczycieli lub praktycznej nauki zawodu uczniów, w tym uczniów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prowadzenie doskonalenia zawodowego nauczycieli kształcenia zawodowego we współpracy z pracodawcami i uczelniami oraz ośrodkami doskonalenia nauczycieli,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tworzenie sieci współpracy szkół i placówek systemu oświaty prowadzących kształcenie zawodowe w danej branży w celu wymiany dobrych praktyk,</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wdrażanie i upowszechnianie nowych technologii,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opracowywanie i upowszechnianie elastycznych form kształcenia zawodowego osób dorosłych, w tym osób dorosłych ze specjalnymi potrzebami edukacyjnymi,</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tworzenie wyspecjalizowanych ośrodków egzaminacyjnych,</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organizowanie praktyk pedagogicznych dla przyszłych nauczycieli kształcenia zawodowego oraz nauczycieli stażystów,</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lastRenderedPageBreak/>
              <w:t>realizacja usług doradztwa zawodowego,</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gromadzenie i udostępnianie informacji edukacyjno-zawodowej o możliwościach kształcenia, szkolenia i zatrudnienia, w tym również wersji on-line, z uwzględnieniem aktualnej sytuacji na lokalnym/regionalnym rynku pracy,</w:t>
            </w:r>
          </w:p>
          <w:p w:rsidR="001052F9" w:rsidRPr="00111142" w:rsidRDefault="001052F9" w:rsidP="00900051">
            <w:pPr>
              <w:pStyle w:val="Akapitzlist"/>
              <w:numPr>
                <w:ilvl w:val="0"/>
                <w:numId w:val="143"/>
              </w:numPr>
              <w:spacing w:before="60" w:after="60" w:line="240" w:lineRule="auto"/>
              <w:rPr>
                <w:rFonts w:eastAsia="Times New Roman"/>
                <w:lang w:val="pl-PL" w:eastAsia="pl-PL"/>
              </w:rPr>
            </w:pPr>
            <w:r w:rsidRPr="00111142">
              <w:rPr>
                <w:rFonts w:eastAsia="Times New Roman"/>
                <w:lang w:val="pl-PL"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111142" w:rsidRDefault="001052F9" w:rsidP="00900051">
            <w:pPr>
              <w:pStyle w:val="Akapitzlist"/>
              <w:numPr>
                <w:ilvl w:val="0"/>
                <w:numId w:val="159"/>
              </w:numPr>
              <w:spacing w:before="60" w:after="60" w:line="240" w:lineRule="auto"/>
              <w:rPr>
                <w:rFonts w:eastAsia="Times New Roman"/>
                <w:lang w:val="pl-PL" w:eastAsia="pl-PL"/>
              </w:rPr>
            </w:pPr>
            <w:r w:rsidRPr="00111142">
              <w:rPr>
                <w:rFonts w:eastAsia="Times New Roman"/>
                <w:lang w:val="pl-PL" w:eastAsia="pl-PL"/>
              </w:rPr>
              <w:t xml:space="preserve">uzyskiwanie kwalifikacji doradców edukacyjno-zawodowych przez osoby realizujące zadania z zakresu doradztwa edukacyjno-zawodowego w szkołach i placówkach, które nie posiadają kwalifikacji z tego zakresu </w:t>
            </w:r>
            <w:r w:rsidRPr="00111142">
              <w:rPr>
                <w:rFonts w:eastAsia="Times New Roman" w:cs="Arial"/>
                <w:szCs w:val="20"/>
                <w:lang w:val="pl-PL" w:eastAsia="en-US"/>
              </w:rPr>
              <w:t>oraz podnoszenie kwalifikacji doradców edukacyjno-zawodowych, realizujących zadania z zakresu doradztwa edukacyjno-zawodowego w szkołach</w:t>
            </w:r>
            <w:r w:rsidRPr="00111142">
              <w:rPr>
                <w:rFonts w:eastAsia="Times New Roman"/>
                <w:lang w:val="pl-PL" w:eastAsia="pl-PL"/>
              </w:rPr>
              <w:t>,</w:t>
            </w:r>
          </w:p>
          <w:p w:rsidR="001052F9" w:rsidRDefault="001052F9" w:rsidP="00900051">
            <w:pPr>
              <w:numPr>
                <w:ilvl w:val="0"/>
                <w:numId w:val="159"/>
              </w:numPr>
              <w:spacing w:before="60" w:after="60" w:line="240" w:lineRule="auto"/>
              <w:rPr>
                <w:rFonts w:eastAsia="Times New Roman" w:cs="Times New Roman"/>
                <w:lang w:eastAsia="pl-PL"/>
              </w:rPr>
            </w:pPr>
            <w:r w:rsidRPr="00584A54">
              <w:rPr>
                <w:rFonts w:eastAsia="Times New Roman" w:cs="Times New Roman"/>
                <w:lang w:eastAsia="pl-PL"/>
              </w:rPr>
              <w:t xml:space="preserve">tworzenie Szkolnych Punktów Informacji i Kariery </w:t>
            </w:r>
            <w:proofErr w:type="spellStart"/>
            <w:r w:rsidRPr="00584A54">
              <w:rPr>
                <w:rFonts w:eastAsia="Times New Roman" w:cs="Times New Roman"/>
                <w:lang w:eastAsia="pl-PL"/>
              </w:rPr>
              <w:t>(</w:t>
            </w:r>
            <w:r w:rsidRPr="00E06091">
              <w:rPr>
                <w:rFonts w:eastAsia="Times New Roman"/>
              </w:rPr>
              <w:t>SPInK</w:t>
            </w:r>
            <w:proofErr w:type="spellEnd"/>
            <w:r w:rsidRPr="00E06091">
              <w:rPr>
                <w:rFonts w:eastAsia="Times New Roman"/>
              </w:rPr>
              <w:t>A</w:t>
            </w:r>
            <w:r w:rsidRPr="00584A54">
              <w:rPr>
                <w:rFonts w:eastAsia="Times New Roman" w:cs="Times New Roman"/>
                <w:lang w:eastAsia="pl-PL"/>
              </w:rPr>
              <w:t>),</w:t>
            </w:r>
          </w:p>
          <w:p w:rsidR="001052F9" w:rsidRDefault="001052F9" w:rsidP="00900051">
            <w:pPr>
              <w:numPr>
                <w:ilvl w:val="0"/>
                <w:numId w:val="159"/>
              </w:numPr>
              <w:spacing w:before="60" w:after="60" w:line="240" w:lineRule="auto"/>
              <w:rPr>
                <w:rFonts w:eastAsia="Times New Roman"/>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111142"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Calibri" w:eastAsia="Times New Roman" w:hAnsi="Calibri" w:cs="Times New Roman"/>
                <w:sz w:val="22"/>
                <w:szCs w:val="22"/>
                <w:lang w:eastAsia="pl-PL"/>
              </w:rPr>
            </w:pPr>
            <w:r w:rsidRPr="00584A54">
              <w:rPr>
                <w:rFonts w:eastAsia="Times New Roman" w:cs="Times New Roman"/>
                <w:lang w:eastAsia="pl-PL"/>
              </w:rPr>
              <w:t xml:space="preserve">Jednostki samorządu terytorialnego, ich związki i stowarzyszenia, jednostki organizacyjne </w:t>
            </w:r>
            <w:proofErr w:type="spellStart"/>
            <w:r w:rsidRPr="00584A54">
              <w:rPr>
                <w:rFonts w:eastAsia="Times New Roman" w:cs="Times New Roman"/>
                <w:lang w:eastAsia="pl-PL"/>
              </w:rPr>
              <w:t>jst</w:t>
            </w:r>
            <w:proofErr w:type="spellEnd"/>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111142"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21E4A" w:rsidP="00E05DCD">
            <w:pPr>
              <w:rPr>
                <w:color w:val="1F497D"/>
              </w:rPr>
            </w:pPr>
            <w:r>
              <w:t xml:space="preserve"> 5 910 000 EUR</w:t>
            </w:r>
          </w:p>
        </w:tc>
      </w:tr>
      <w:tr w:rsidR="001052F9" w:rsidRPr="00111142"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111142"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F6E5B" w:rsidRDefault="001052F9" w:rsidP="00E05DCD">
            <w:pPr>
              <w:spacing w:before="60" w:after="60" w:line="240" w:lineRule="auto"/>
              <w:rPr>
                <w:rFonts w:eastAsia="Times New Roman" w:cs="Times New Roman"/>
                <w:lang w:eastAsia="pl-PL"/>
              </w:rPr>
            </w:pPr>
            <w:r w:rsidRPr="004F6E5B">
              <w:rPr>
                <w:rFonts w:eastAsia="Times New Roman" w:cs="Times New Roman"/>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highlight w:val="yellow"/>
                <w:lang w:eastAsia="pl-PL"/>
              </w:rPr>
            </w:pPr>
            <w:r w:rsidRPr="004F6E5B">
              <w:rPr>
                <w:rFonts w:eastAsia="Times New Roman" w:cs="Times New Roman"/>
                <w:lang w:eastAsia="pl-PL"/>
              </w:rPr>
              <w:t>Podmiot odpowiedzialny za przyjmowanie protestów – Urząd Marszałkowski Województwa Zachodniopomorskiego – Wydział Zarzą</w:t>
            </w:r>
            <w:r>
              <w:rPr>
                <w:rFonts w:eastAsia="Times New Roman" w:cs="Times New Roman"/>
                <w:lang w:eastAsia="pl-PL"/>
              </w:rPr>
              <w:t>dzania Strategicznego.</w:t>
            </w:r>
            <w:r w:rsidRPr="004F6E5B">
              <w:rPr>
                <w:rFonts w:eastAsia="Times New Roman" w:cs="Times New Roman"/>
                <w:lang w:eastAsia="pl-PL"/>
              </w:rPr>
              <w:t>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11142" w:rsidRDefault="001052F9" w:rsidP="00900051">
            <w:pPr>
              <w:pStyle w:val="Akapitzlist"/>
              <w:numPr>
                <w:ilvl w:val="0"/>
                <w:numId w:val="163"/>
              </w:numPr>
              <w:spacing w:before="120" w:line="240" w:lineRule="auto"/>
              <w:rPr>
                <w:rFonts w:eastAsia="Times New Roman"/>
                <w:color w:val="000000"/>
                <w:lang w:val="pl-PL" w:eastAsia="pl-PL"/>
              </w:rPr>
            </w:pPr>
            <w:r w:rsidRPr="00111142">
              <w:rPr>
                <w:rFonts w:eastAsia="Times New Roman"/>
                <w:color w:val="000000"/>
                <w:lang w:val="pl-PL" w:eastAsia="pl-PL"/>
              </w:rPr>
              <w:t>Realizacja wsparcia, o których mowa w typach projektu 1-6, jest dokonywana na – podstawie indywidualnie zdiagnozowanego zapotrzebowania szkół lub placówek systemu 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111142" w:rsidRDefault="001052F9" w:rsidP="00900051">
            <w:pPr>
              <w:pStyle w:val="Akapitzlist"/>
              <w:numPr>
                <w:ilvl w:val="0"/>
                <w:numId w:val="163"/>
              </w:numPr>
              <w:spacing w:before="120" w:line="240" w:lineRule="auto"/>
              <w:rPr>
                <w:rFonts w:eastAsia="Times New Roman"/>
                <w:color w:val="000000"/>
                <w:lang w:val="pl-PL" w:eastAsia="pl-PL"/>
              </w:rPr>
            </w:pPr>
            <w:r w:rsidRPr="00111142">
              <w:rPr>
                <w:rFonts w:eastAsia="Times New Roman"/>
                <w:color w:val="000000"/>
                <w:lang w:val="pl-PL" w:eastAsia="pl-PL"/>
              </w:rPr>
              <w:t xml:space="preserve">Beneficjenci, na podstawie umowy o dofinansowanie projektu, będą zobowiązani do zapewnią funkcjonowanie utworzonych w ramach projektu </w:t>
            </w:r>
            <w:proofErr w:type="spellStart"/>
            <w:r w:rsidRPr="00111142">
              <w:rPr>
                <w:rFonts w:eastAsia="Times New Roman"/>
                <w:color w:val="000000"/>
                <w:lang w:val="pl-PL" w:eastAsia="pl-PL"/>
              </w:rPr>
              <w:t>CKZiU</w:t>
            </w:r>
            <w:proofErr w:type="spellEnd"/>
            <w:r w:rsidRPr="00111142">
              <w:rPr>
                <w:rFonts w:eastAsia="Times New Roman"/>
                <w:color w:val="000000"/>
                <w:lang w:val="pl-PL" w:eastAsia="pl-PL"/>
              </w:rPr>
              <w:t xml:space="preserve"> lub innych zespołów realizujących zadania zbieżne z zadaniami </w:t>
            </w:r>
            <w:proofErr w:type="spellStart"/>
            <w:r w:rsidRPr="00111142">
              <w:rPr>
                <w:rFonts w:eastAsia="Times New Roman"/>
                <w:color w:val="000000"/>
                <w:lang w:val="pl-PL" w:eastAsia="pl-PL"/>
              </w:rPr>
              <w:t>CKZiU</w:t>
            </w:r>
            <w:proofErr w:type="spellEnd"/>
            <w:r w:rsidRPr="00111142">
              <w:rPr>
                <w:rFonts w:eastAsia="Times New Roman"/>
                <w:color w:val="000000"/>
                <w:lang w:val="pl-PL" w:eastAsia="pl-PL"/>
              </w:rPr>
              <w:t>, przez okres co najmniej 2 lat od daty zakończenia realizacji projektu, określonej w umowie o dofinansowanie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Warunki i planowany zakres stosowania </w:t>
            </w:r>
            <w:proofErr w:type="spellStart"/>
            <w:r w:rsidRPr="00584A54">
              <w:rPr>
                <w:rFonts w:eastAsia="Times New Roman" w:cs="Times New Roman"/>
                <w:color w:val="000000"/>
                <w:lang w:eastAsia="pl-PL"/>
              </w:rPr>
              <w:t>cross-financingu</w:t>
            </w:r>
            <w:proofErr w:type="spellEnd"/>
            <w:r w:rsidRPr="00584A54">
              <w:rPr>
                <w:rFonts w:eastAsia="Times New Roman" w:cs="Times New Roman"/>
                <w:color w:val="000000"/>
                <w:lang w:eastAsia="pl-PL"/>
              </w:rPr>
              <w:t xml:space="preserve"> (%)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 xml:space="preserve">(włączając </w:t>
            </w:r>
            <w:proofErr w:type="spellStart"/>
            <w:r w:rsidRPr="00B65C76">
              <w:rPr>
                <w:rFonts w:eastAsia="Times New Roman" w:cs="Times New Roman"/>
                <w:color w:val="000000"/>
                <w:lang w:eastAsia="pl-PL"/>
              </w:rPr>
              <w:t>cross-financing</w:t>
            </w:r>
            <w:proofErr w:type="spellEnd"/>
            <w:r w:rsidRPr="00B65C76">
              <w:rPr>
                <w:rFonts w:eastAsia="Times New Roman" w:cs="Times New Roman"/>
                <w:color w:val="000000"/>
                <w:lang w:eastAsia="pl-PL"/>
              </w:rPr>
              <w:t>)</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111142" w:rsidRDefault="001052F9" w:rsidP="006A5F87">
            <w:pPr>
              <w:pStyle w:val="Akapitzlist"/>
              <w:numPr>
                <w:ilvl w:val="0"/>
                <w:numId w:val="202"/>
              </w:numPr>
              <w:spacing w:before="120" w:after="40" w:line="240" w:lineRule="auto"/>
              <w:rPr>
                <w:rFonts w:eastAsia="Times New Roman"/>
                <w:lang w:val="pl-PL" w:eastAsia="pl-PL"/>
              </w:rPr>
            </w:pPr>
            <w:r w:rsidRPr="00111142">
              <w:rPr>
                <w:rFonts w:eastAsia="Times New Roman"/>
                <w:lang w:val="pl-PL" w:eastAsia="pl-PL"/>
              </w:rPr>
              <w:t xml:space="preserve">okresu odniesienia odpowiedniego dla danego sektora lub podsektora właściwego dla danego projektu, </w:t>
            </w:r>
          </w:p>
          <w:p w:rsidR="001052F9" w:rsidRPr="00111142" w:rsidRDefault="001052F9" w:rsidP="006A5F87">
            <w:pPr>
              <w:pStyle w:val="Akapitzlist"/>
              <w:numPr>
                <w:ilvl w:val="0"/>
                <w:numId w:val="202"/>
              </w:numPr>
              <w:spacing w:before="120" w:after="40" w:line="240" w:lineRule="auto"/>
              <w:rPr>
                <w:rFonts w:eastAsia="Times New Roman"/>
                <w:lang w:val="pl-PL" w:eastAsia="pl-PL"/>
              </w:rPr>
            </w:pPr>
            <w:r w:rsidRPr="00111142">
              <w:rPr>
                <w:rFonts w:eastAsia="Times New Roman"/>
                <w:lang w:val="pl-PL" w:eastAsia="pl-PL"/>
              </w:rPr>
              <w:t xml:space="preserve">zwykle oczekiwanej rentowności dla danej kategorii inwestycji, </w:t>
            </w:r>
          </w:p>
          <w:p w:rsidR="001052F9" w:rsidRPr="00111142" w:rsidRDefault="001052F9" w:rsidP="006A5F87">
            <w:pPr>
              <w:pStyle w:val="Akapitzlist"/>
              <w:numPr>
                <w:ilvl w:val="0"/>
                <w:numId w:val="202"/>
              </w:numPr>
              <w:spacing w:before="120" w:after="40" w:line="240" w:lineRule="auto"/>
              <w:rPr>
                <w:rFonts w:eastAsia="Times New Roman"/>
                <w:lang w:val="pl-PL" w:eastAsia="pl-PL"/>
              </w:rPr>
            </w:pPr>
            <w:r w:rsidRPr="00111142">
              <w:rPr>
                <w:rFonts w:eastAsia="Times New Roman"/>
                <w:lang w:val="pl-PL" w:eastAsia="pl-PL"/>
              </w:rPr>
              <w:t>zastosowania zasady „zanieczyszczający płaci”.</w:t>
            </w:r>
          </w:p>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rPr>
                <w:rFonts w:eastAsia="Times New Roman" w:cs="Times New Roman"/>
                <w:b/>
                <w:bCs/>
                <w:color w:val="4F81BD"/>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after="200"/>
              <w:rPr>
                <w:rFonts w:eastAsia="Times New Roman" w:cs="Times New Roman"/>
                <w:lang w:eastAsia="pl-PL"/>
              </w:rPr>
            </w:pPr>
            <w:r w:rsidRPr="00584A54">
              <w:rPr>
                <w:rFonts w:eastAsia="Times New Roman" w:cs="Times New Roman"/>
                <w:lang w:eastAsia="pl-PL"/>
              </w:rPr>
              <w:t>Warunki stosowania uproszczonych form rozliczania wydatków i planowany zakres systemu zaliczek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after="200"/>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eastAsia="Times New Roman" w:cs="Times New Roman"/>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111142"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Pomoc publiczna i pomoc de </w:t>
            </w:r>
            <w:proofErr w:type="spellStart"/>
            <w:r w:rsidRPr="00584A54">
              <w:rPr>
                <w:rFonts w:eastAsia="Times New Roman" w:cs="Times New Roman"/>
                <w:color w:val="000000"/>
                <w:lang w:eastAsia="pl-PL"/>
              </w:rPr>
              <w:t>minimis</w:t>
            </w:r>
            <w:proofErr w:type="spellEnd"/>
            <w:r w:rsidRPr="00584A54">
              <w:rPr>
                <w:rFonts w:eastAsia="Times New Roman" w:cs="Times New Roman"/>
                <w:color w:val="000000"/>
                <w:lang w:eastAsia="pl-PL"/>
              </w:rPr>
              <w:t xml:space="preserve"> (rodzaj i przeznaczenie pomocy, unijna lub krajowa podstawa prawna</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 xml:space="preserve">2013 r. w sprawie stosowania art. 107 i 108 Traktatu o funkcjonowaniu Unii Europejskiej do pomocy de </w:t>
            </w:r>
            <w:proofErr w:type="spellStart"/>
            <w:r w:rsidRPr="00A014FD">
              <w:rPr>
                <w:rFonts w:eastAsia="Times New Roman" w:cs="Times New Roman"/>
                <w:lang w:eastAsia="pl-PL"/>
              </w:rPr>
              <w:t>minimis</w:t>
            </w:r>
            <w:proofErr w:type="spellEnd"/>
            <w:r w:rsidRPr="00A014FD">
              <w:rPr>
                <w:rFonts w:eastAsia="Times New Roman" w:cs="Times New Roman"/>
                <w:lang w:eastAsia="pl-PL"/>
              </w:rPr>
              <w:t xml:space="preserve"> oraz Rozporządzenia Komisji (UE) nr 651/2014 z dnia 17 czerwca 2014 r. uznające niektóre rodzaje pomocy za zgodne z rynkiem wewnętrznym w zastosowaniu art. 107 i 108 Traktatu).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111142" w:rsidTr="00E05DCD">
        <w:trPr>
          <w:trHeight w:val="51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111142" w:rsidTr="00E05DCD">
        <w:trPr>
          <w:trHeight w:val="390"/>
        </w:trPr>
        <w:tc>
          <w:tcPr>
            <w:tcW w:w="851" w:type="dxa"/>
            <w:vMerge/>
            <w:tcBorders>
              <w:top w:val="nil"/>
              <w:left w:val="nil"/>
              <w:bottom w:val="nil"/>
              <w:right w:val="nil"/>
            </w:tcBorders>
            <w:hideMark/>
          </w:tcPr>
          <w:p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096683"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111142" w:rsidTr="00E05DCD">
        <w:trPr>
          <w:trHeight w:val="390"/>
        </w:trPr>
        <w:tc>
          <w:tcPr>
            <w:tcW w:w="851" w:type="dxa"/>
            <w:vMerge/>
            <w:tcBorders>
              <w:top w:val="nil"/>
              <w:left w:val="nil"/>
              <w:bottom w:val="nil"/>
              <w:right w:val="nil"/>
            </w:tcBorders>
            <w:hideMark/>
          </w:tcPr>
          <w:p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111142"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6A5F87">
            <w:pPr>
              <w:numPr>
                <w:ilvl w:val="0"/>
                <w:numId w:val="24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111142"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C21A02" w:rsidRDefault="00C21A02" w:rsidP="00E05DCD">
      <w:pPr>
        <w:spacing w:before="120" w:line="240" w:lineRule="auto"/>
        <w:sectPr w:rsidR="00C21A02"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C21A02" w:rsidRPr="00111142"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21A02" w:rsidRPr="005E489A" w:rsidRDefault="00C21A02" w:rsidP="00C21A02">
            <w:pPr>
              <w:pStyle w:val="Nagwek3"/>
              <w:rPr>
                <w:rFonts w:ascii="Myriad Pro" w:hAnsi="Myriad Pro"/>
                <w:b w:val="0"/>
                <w:bCs w:val="0"/>
                <w:color w:val="000000"/>
                <w:lang w:val="pl-PL" w:eastAsia="pl-PL"/>
              </w:rPr>
            </w:pPr>
            <w:bookmarkStart w:id="64" w:name="_Toc437598458"/>
            <w:bookmarkStart w:id="65" w:name="_Toc53388656"/>
            <w:r w:rsidRPr="005E489A">
              <w:rPr>
                <w:rFonts w:ascii="Myriad Pro" w:hAnsi="Myriad Pro"/>
                <w:b w:val="0"/>
                <w:color w:val="000000"/>
                <w:lang w:val="pl-PL" w:eastAsia="pl-PL"/>
              </w:rPr>
              <w:lastRenderedPageBreak/>
              <w:t>8.10 Wsparcie osób dorosłych, w szczególności osób o niskich kwalifikacjach i osób starszych w zakresie doskonalenia umiejętności wykorzystywania technologii informacyjno-komunikacyjnych i porozumiewania się w językach obcych.</w:t>
            </w:r>
            <w:bookmarkEnd w:id="64"/>
            <w:bookmarkEnd w:id="65"/>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111142" w:rsidTr="00C21A02">
        <w:trPr>
          <w:trHeight w:val="510"/>
        </w:trPr>
        <w:tc>
          <w:tcPr>
            <w:tcW w:w="851" w:type="dxa"/>
            <w:vMerge/>
            <w:tcBorders>
              <w:right w:val="single" w:sz="4" w:space="0" w:color="auto"/>
            </w:tcBorders>
            <w:hideMark/>
          </w:tcPr>
          <w:p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9"/>
            </w:r>
            <w:r w:rsidRPr="00274795">
              <w:rPr>
                <w:rFonts w:eastAsia="Times New Roman" w:cs="Times New Roman"/>
                <w:b/>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111142">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111142">
              <w:rPr>
                <w:i/>
              </w:rPr>
              <w:t>.</w:t>
            </w:r>
          </w:p>
        </w:tc>
      </w:tr>
      <w:tr w:rsidR="00C21A02" w:rsidRPr="00111142" w:rsidTr="00C21A02">
        <w:trPr>
          <w:trHeight w:val="300"/>
        </w:trPr>
        <w:tc>
          <w:tcPr>
            <w:tcW w:w="851" w:type="dxa"/>
            <w:vMerge w:val="restart"/>
            <w:shd w:val="clear" w:color="auto" w:fill="auto"/>
            <w:noWrap/>
            <w:hideMark/>
          </w:tcPr>
          <w:p w:rsidR="00C21A02"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121"/>
              </w:numPr>
              <w:spacing w:before="40" w:after="40" w:line="240" w:lineRule="auto"/>
              <w:contextualSpacing/>
              <w:jc w:val="both"/>
              <w:rPr>
                <w:rFonts w:eastAsia="Times New Roman" w:cs="Times New Roman"/>
                <w:color w:val="000000"/>
                <w:lang w:eastAsia="pl-PL"/>
              </w:rPr>
            </w:pPr>
            <w:r w:rsidRPr="00274795">
              <w:rPr>
                <w:rFonts w:eastAsia="Times New Roman"/>
                <w:lang w:eastAsia="pl-PL"/>
              </w:rPr>
              <w:t>Wzrost kompetencji osób dorosłych, w szczególności osób o niskich kwalifikacjach i osób starszych w zakresie znajomości technologii informacyjno-komunikacyjnych i języków obcych.</w:t>
            </w:r>
            <w:r>
              <w:rPr>
                <w:rFonts w:eastAsia="Times New Roman"/>
                <w:lang w:eastAsia="pl-PL"/>
              </w:rPr>
              <w:t xml:space="preserve"> </w:t>
            </w:r>
          </w:p>
        </w:tc>
      </w:tr>
      <w:tr w:rsidR="00C21A02" w:rsidRPr="00111142" w:rsidTr="00C21A02">
        <w:trPr>
          <w:trHeight w:val="255"/>
        </w:trPr>
        <w:tc>
          <w:tcPr>
            <w:tcW w:w="851" w:type="dxa"/>
            <w:shd w:val="clear" w:color="auto" w:fill="auto"/>
            <w:noWrap/>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111142" w:rsidTr="00C21A02">
        <w:trPr>
          <w:trHeight w:val="255"/>
        </w:trPr>
        <w:tc>
          <w:tcPr>
            <w:tcW w:w="851" w:type="dxa"/>
            <w:tcBorders>
              <w:right w:val="single" w:sz="4" w:space="0" w:color="auto"/>
            </w:tcBorders>
            <w:shd w:val="clear" w:color="auto" w:fill="auto"/>
            <w:noWrap/>
          </w:tcPr>
          <w:p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 xml:space="preserve">117 Wyrównywanie dostępu do uczenia się przez całe życie o charakterze formalnym, nieformalnym i </w:t>
            </w:r>
            <w:proofErr w:type="spellStart"/>
            <w:r w:rsidRPr="003A3E5C">
              <w:rPr>
                <w:rFonts w:eastAsia="Times New Roman" w:cs="Times New Roman"/>
                <w:color w:val="000000"/>
                <w:lang w:eastAsia="pl-PL"/>
              </w:rPr>
              <w:t>pozaformalnym</w:t>
            </w:r>
            <w:proofErr w:type="spellEnd"/>
            <w:r w:rsidRPr="003A3E5C">
              <w:rPr>
                <w:rFonts w:eastAsia="Times New Roman" w:cs="Times New Roman"/>
                <w:color w:val="000000"/>
                <w:lang w:eastAsia="pl-PL"/>
              </w:rPr>
              <w:t xml:space="preserve"> wszystkich grup wiekowych, poszerzanie wiedzy, podnoszenie umiejętności i kompetencji siły roboczej oraz promowanie elastycznych ścieżek kształcenia, w tym poprzez doradztwo zawodowe i </w:t>
            </w:r>
            <w:r w:rsidRPr="003A3E5C">
              <w:rPr>
                <w:rFonts w:eastAsia="Times New Roman" w:cs="Times New Roman"/>
                <w:color w:val="000000"/>
                <w:lang w:eastAsia="pl-PL"/>
              </w:rPr>
              <w:lastRenderedPageBreak/>
              <w:t>potwierdzanie nabytych kompetencji,</w:t>
            </w:r>
          </w:p>
          <w:p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lang w:eastAsia="pl-PL"/>
              </w:rPr>
              <w:t>Liczba osób w wieku 25 lat i więcej, które uzyskały kwalifikacje lub nabyły kompetencje po opuszczeniu programu</w:t>
            </w:r>
            <w:r>
              <w:rPr>
                <w:rFonts w:eastAsia="Times New Roman"/>
                <w:lang w:eastAsia="pl-PL"/>
              </w:rPr>
              <w:t xml:space="preserve"> </w:t>
            </w:r>
            <w:r>
              <w:rPr>
                <w:rFonts w:eastAsia="Times New Roman" w:cs="Times New Roman"/>
                <w:lang w:eastAsia="pl-PL"/>
              </w:rPr>
              <w:t>[osoby]</w:t>
            </w:r>
            <w:r w:rsidRPr="00274795">
              <w:rPr>
                <w:rFonts w:eastAsia="Times New Roman"/>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o niskich kwalifikacjach,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 xml:space="preserve">, </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50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imes New Roman" w:cs="Calibri"/>
                <w:lang w:eastAsia="pl-PL"/>
              </w:rPr>
              <w:t>Liczba osób w wieku 25 lat i więcej objętych wsparciem w programie</w:t>
            </w:r>
            <w:r>
              <w:rPr>
                <w:rFonts w:eastAsia="Times New Roman" w:cs="Calibri"/>
                <w:lang w:eastAsia="pl-PL"/>
              </w:rPr>
              <w:t xml:space="preserve"> </w:t>
            </w:r>
            <w:r>
              <w:rPr>
                <w:rFonts w:eastAsia="Times New Roman" w:cs="Times New Roman"/>
                <w:lang w:eastAsia="pl-PL"/>
              </w:rPr>
              <w:t>[osoby]</w:t>
            </w:r>
            <w:r w:rsidRPr="00274795">
              <w:rPr>
                <w:rFonts w:eastAsia="Times New Roman" w:cs="Calibri"/>
                <w:lang w:eastAsia="pl-PL"/>
              </w:rPr>
              <w:t>.</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rsidR="00C21A02" w:rsidRPr="00E37958" w:rsidRDefault="00C21A02" w:rsidP="00900051">
            <w:pPr>
              <w:numPr>
                <w:ilvl w:val="0"/>
                <w:numId w:val="99"/>
              </w:numPr>
              <w:spacing w:before="40" w:after="40" w:line="240" w:lineRule="auto"/>
              <w:ind w:left="357" w:hanging="357"/>
              <w:jc w:val="both"/>
              <w:rPr>
                <w:rFonts w:eastAsia="Times New Roman"/>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rsidR="00C21A02" w:rsidRPr="00C6078D" w:rsidRDefault="00C21A02" w:rsidP="00900051">
            <w:pPr>
              <w:numPr>
                <w:ilvl w:val="0"/>
                <w:numId w:val="99"/>
              </w:numPr>
              <w:spacing w:before="40" w:after="40" w:line="240" w:lineRule="auto"/>
              <w:ind w:left="357" w:hanging="357"/>
              <w:jc w:val="both"/>
              <w:rPr>
                <w:rFonts w:eastAsia="Times New Roman"/>
                <w:lang w:eastAsia="pl-PL"/>
              </w:rPr>
            </w:pPr>
            <w:r w:rsidRPr="00E37958">
              <w:rPr>
                <w:rFonts w:eastAsia="Times New Roman"/>
                <w:lang w:eastAsia="pl-PL"/>
              </w:rPr>
              <w:t>Programy walidacji i certyfikacji kompetencji uzyskanych poza projektem w zakresie TIK i języków obcych.</w:t>
            </w:r>
          </w:p>
        </w:tc>
      </w:tr>
      <w:tr w:rsidR="00C21A02" w:rsidRPr="00111142" w:rsidTr="00C21A02">
        <w:trPr>
          <w:trHeight w:val="25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9"/>
              </w:numPr>
              <w:tabs>
                <w:tab w:val="left" w:pos="435"/>
              </w:tabs>
              <w:spacing w:before="40" w:after="40" w:line="240" w:lineRule="auto"/>
              <w:contextualSpacing/>
              <w:jc w:val="both"/>
              <w:rPr>
                <w:rFonts w:eastAsia="Times New Roman" w:cs="Times New Roman"/>
                <w:lang w:eastAsia="pl-PL"/>
              </w:rPr>
            </w:pPr>
            <w:r w:rsidRPr="00111142">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C21A02" w:rsidRPr="00274795" w:rsidRDefault="00C21A02" w:rsidP="00900051">
            <w:pPr>
              <w:numPr>
                <w:ilvl w:val="0"/>
                <w:numId w:val="119"/>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111142" w:rsidTr="00C21A02">
        <w:trPr>
          <w:trHeight w:val="300"/>
        </w:trPr>
        <w:tc>
          <w:tcPr>
            <w:tcW w:w="851" w:type="dxa"/>
            <w:vMerge w:val="restart"/>
            <w:shd w:val="clear" w:color="auto" w:fill="auto"/>
            <w:noWrap/>
            <w:hideMark/>
          </w:tcPr>
          <w:p w:rsidR="00C21A02" w:rsidRPr="007631DC"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111142" w:rsidTr="00C21A02">
        <w:trPr>
          <w:trHeight w:val="255"/>
        </w:trPr>
        <w:tc>
          <w:tcPr>
            <w:tcW w:w="851" w:type="dxa"/>
            <w:vMerge/>
            <w:tcBorders>
              <w:right w:val="single" w:sz="4" w:space="0" w:color="auto"/>
            </w:tcBorders>
            <w:hideMark/>
          </w:tcPr>
          <w:p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111142"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111142">
              <w:rPr>
                <w:rFonts w:cs="Candara"/>
                <w:color w:val="404040"/>
              </w:rPr>
              <w:t xml:space="preserve">osób </w:t>
            </w:r>
            <w:r w:rsidRPr="00111142">
              <w:rPr>
                <w:rFonts w:cs="Candara"/>
                <w:color w:val="404040"/>
              </w:rPr>
              <w:lastRenderedPageBreak/>
              <w:t xml:space="preserve">fizycznych prowadzących działalność gospodarczą w rozumieniu ustawy z dnia 2 lipca 2004 r. o swobodzie działalności gospodarczej </w:t>
            </w:r>
            <w:r w:rsidRPr="00111142">
              <w:rPr>
                <w:rFonts w:cs="Candara,Bold"/>
                <w:bCs/>
                <w:color w:val="404040"/>
              </w:rPr>
              <w:t>oraz</w:t>
            </w:r>
            <w:r w:rsidRPr="00111142">
              <w:rPr>
                <w:rFonts w:cs="Candara"/>
                <w:color w:val="404040"/>
              </w:rPr>
              <w:t xml:space="preserve">  osób fizycznych zajmujących się produkcją podstawową produktów rolnych objętych zakresem załącznika I do Traktatu o Funkcjonowaniu Unii Europejskiej.</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111142" w:rsidTr="00C21A02">
        <w:trPr>
          <w:trHeight w:val="40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1A440E" w:rsidP="00C21A02">
            <w:pPr>
              <w:spacing w:before="40" w:after="40" w:line="240" w:lineRule="auto"/>
              <w:jc w:val="both"/>
              <w:rPr>
                <w:rFonts w:eastAsia="Times New Roman" w:cs="Times New Roman"/>
                <w:color w:val="000000"/>
                <w:lang w:eastAsia="pl-PL"/>
              </w:rPr>
            </w:pPr>
            <w:r w:rsidRPr="00E46543">
              <w:rPr>
                <w:rFonts w:eastAsia="Times New Roman" w:cs="Times New Roman"/>
                <w:lang w:eastAsia="pl-PL"/>
              </w:rPr>
              <w:t>8 600 000</w:t>
            </w:r>
            <w:r w:rsidR="00C21A02" w:rsidRPr="00E46543">
              <w:rPr>
                <w:rFonts w:eastAsia="Times New Roman" w:cs="Times New Roman"/>
                <w:lang w:eastAsia="pl-PL"/>
              </w:rPr>
              <w:t xml:space="preserve"> EUR</w:t>
            </w:r>
          </w:p>
        </w:tc>
      </w:tr>
      <w:tr w:rsidR="00C21A02" w:rsidRPr="00111142" w:rsidTr="00C21A02">
        <w:trPr>
          <w:trHeight w:val="30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111142"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p>
          <w:p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Warunki i planowany zakres stosowania </w:t>
            </w:r>
            <w:proofErr w:type="spellStart"/>
            <w:r w:rsidRPr="00274795">
              <w:rPr>
                <w:rFonts w:eastAsia="Times New Roman" w:cs="Times New Roman"/>
                <w:color w:val="000000"/>
                <w:lang w:eastAsia="pl-PL"/>
              </w:rPr>
              <w:t>cross-financingu</w:t>
            </w:r>
            <w:proofErr w:type="spellEnd"/>
            <w:r w:rsidRPr="00274795">
              <w:rPr>
                <w:rFonts w:eastAsia="Times New Roman" w:cs="Times New Roman"/>
                <w:color w:val="000000"/>
                <w:lang w:eastAsia="pl-PL"/>
              </w:rPr>
              <w:t xml:space="preserve"> (%)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after="200"/>
              <w:rPr>
                <w:rFonts w:eastAsia="Times New Roman" w:cs="Times New Roman"/>
                <w:b/>
                <w:bCs/>
                <w:color w:val="4F81BD"/>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rPr>
                <w:rFonts w:eastAsia="Times New Roman"/>
                <w:lang w:eastAsia="pl-PL"/>
              </w:rPr>
            </w:pPr>
            <w:r w:rsidRPr="00274795">
              <w:rPr>
                <w:rFonts w:eastAsia="Times New Roman"/>
                <w:lang w:eastAsia="pl-PL"/>
              </w:rPr>
              <w:t>Warunki stosowania uproszczonych form rozliczania wydatków i planowany zakres systemu zaliczek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rPr>
                <w:rFonts w:eastAsia="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393" w:rsidRDefault="00741922" w:rsidP="00C21A02">
            <w:pPr>
              <w:spacing w:line="240" w:lineRule="auto"/>
              <w:rPr>
                <w:rFonts w:eastAsia="Times New Roman"/>
                <w:lang w:eastAsia="pl-PL"/>
              </w:rPr>
            </w:pPr>
            <w:r w:rsidRPr="00111142">
              <w:t xml:space="preserve">Finansowanie zaliczkowe planowane, odbywa się na zasadach określonych w ustawie z dnia 27 sierpnia 2009 r. o finansach </w:t>
            </w:r>
            <w:proofErr w:type="spellStart"/>
            <w:r w:rsidRPr="00111142">
              <w:t>publicznych.</w:t>
            </w:r>
            <w:r w:rsidR="00014393" w:rsidRPr="00014393">
              <w:rPr>
                <w:rFonts w:eastAsia="Times New Roman" w:cs="Times New Roman"/>
                <w:iCs/>
                <w:lang w:eastAsia="pl-PL"/>
              </w:rPr>
              <w:t>Uproszczone</w:t>
            </w:r>
            <w:proofErr w:type="spellEnd"/>
            <w:r w:rsidR="00014393" w:rsidRPr="00014393">
              <w:rPr>
                <w:rFonts w:eastAsia="Times New Roman" w:cs="Times New Roman"/>
                <w:iCs/>
                <w:lang w:eastAsia="pl-PL"/>
              </w:rPr>
              <w:t xml:space="preserve"> formy rozliczania wydatków mają zastosowanie zgodnie z </w:t>
            </w:r>
            <w:r w:rsidR="00014393"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00014393">
              <w:rPr>
                <w:rFonts w:eastAsia="Times New Roman" w:cs="Times New Roman"/>
                <w:i/>
                <w:iCs/>
                <w:lang w:eastAsia="pl-PL"/>
              </w:rPr>
              <w:t>.</w:t>
            </w:r>
          </w:p>
        </w:tc>
      </w:tr>
      <w:tr w:rsidR="00C21A02" w:rsidRPr="00111142" w:rsidTr="00C21A02">
        <w:trPr>
          <w:trHeight w:val="375"/>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Pomoc publiczna i pomoc de </w:t>
            </w:r>
            <w:proofErr w:type="spellStart"/>
            <w:r w:rsidRPr="00274795">
              <w:rPr>
                <w:rFonts w:eastAsia="Times New Roman" w:cs="Times New Roman"/>
                <w:color w:val="000000"/>
                <w:lang w:eastAsia="pl-PL"/>
              </w:rPr>
              <w:t>minimis</w:t>
            </w:r>
            <w:proofErr w:type="spellEnd"/>
            <w:r w:rsidRPr="00274795">
              <w:rPr>
                <w:rFonts w:eastAsia="Times New Roman" w:cs="Times New Roman"/>
                <w:color w:val="000000"/>
                <w:lang w:eastAsia="pl-PL"/>
              </w:rPr>
              <w:t xml:space="preserve"> (rodzaj i przeznaczenie pomocy, unijna lub krajowa podstawa prawna</w:t>
            </w:r>
            <w:r>
              <w:rPr>
                <w:rFonts w:eastAsia="Times New Roman" w:cs="Times New Roman"/>
                <w:color w:val="000000"/>
                <w:lang w:eastAsia="pl-PL"/>
              </w:rPr>
              <w:t>)</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imes New Roman"/>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w:t>
            </w:r>
            <w:proofErr w:type="spellStart"/>
            <w:r w:rsidRPr="00C23A69">
              <w:rPr>
                <w:rFonts w:eastAsia="Times New Roman"/>
                <w:lang w:eastAsia="pl-PL"/>
              </w:rPr>
              <w:t>minimis</w:t>
            </w:r>
            <w:proofErr w:type="spellEnd"/>
            <w:r w:rsidRPr="00C23A69">
              <w:rPr>
                <w:rFonts w:eastAsia="Times New Roman"/>
                <w:lang w:eastAsia="pl-PL"/>
              </w:rPr>
              <w:t xml:space="preserve">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111142" w:rsidTr="00DD5F93">
        <w:trPr>
          <w:trHeight w:val="51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111142"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111142"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C21A02" w:rsidRDefault="00C21A02" w:rsidP="00C21A02"/>
    <w:tbl>
      <w:tblPr>
        <w:tblW w:w="14442" w:type="dxa"/>
        <w:tblInd w:w="-214" w:type="dxa"/>
        <w:tblCellMar>
          <w:top w:w="68" w:type="dxa"/>
          <w:left w:w="70" w:type="dxa"/>
          <w:bottom w:w="68" w:type="dxa"/>
          <w:right w:w="70" w:type="dxa"/>
        </w:tblCellMar>
        <w:tblLook w:val="04A0"/>
      </w:tblPr>
      <w:tblGrid>
        <w:gridCol w:w="851"/>
        <w:gridCol w:w="13591"/>
      </w:tblGrid>
      <w:tr w:rsidR="00C21A02" w:rsidRPr="00111142" w:rsidTr="00C21A02">
        <w:trPr>
          <w:trHeight w:val="390"/>
        </w:trPr>
        <w:tc>
          <w:tcPr>
            <w:tcW w:w="851" w:type="dxa"/>
            <w:vMerge w:val="restart"/>
            <w:shd w:val="clear" w:color="auto" w:fill="auto"/>
            <w:noWrap/>
            <w:hideMark/>
          </w:tcPr>
          <w:p w:rsidR="00C21A02" w:rsidRPr="00274795" w:rsidRDefault="00C21A02"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111142" w:rsidTr="00C21A02">
        <w:trPr>
          <w:trHeight w:val="390"/>
        </w:trPr>
        <w:tc>
          <w:tcPr>
            <w:tcW w:w="851" w:type="dxa"/>
            <w:vMerge/>
            <w:tcBorders>
              <w:right w:val="single" w:sz="4" w:space="0" w:color="auto"/>
            </w:tcBorders>
            <w:vAlign w:val="center"/>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tbl>
      <w:tblPr>
        <w:tblW w:w="14442" w:type="dxa"/>
        <w:tblInd w:w="-214" w:type="dxa"/>
        <w:tblCellMar>
          <w:top w:w="68" w:type="dxa"/>
          <w:left w:w="70" w:type="dxa"/>
          <w:bottom w:w="68" w:type="dxa"/>
          <w:right w:w="70" w:type="dxa"/>
        </w:tblCellMar>
        <w:tblLook w:val="04A0"/>
      </w:tblPr>
      <w:tblGrid>
        <w:gridCol w:w="851"/>
        <w:gridCol w:w="13591"/>
      </w:tblGrid>
      <w:tr w:rsidR="003A3E5C" w:rsidRPr="00111142" w:rsidTr="00C21A02">
        <w:trPr>
          <w:trHeight w:val="390"/>
        </w:trPr>
        <w:tc>
          <w:tcPr>
            <w:tcW w:w="851" w:type="dxa"/>
            <w:vMerge w:val="restart"/>
            <w:shd w:val="clear" w:color="auto" w:fill="auto"/>
            <w:noWrap/>
            <w:hideMark/>
          </w:tcPr>
          <w:p w:rsidR="003A3E5C" w:rsidRPr="00274795" w:rsidRDefault="003A3E5C" w:rsidP="006A5F87">
            <w:pPr>
              <w:numPr>
                <w:ilvl w:val="0"/>
                <w:numId w:val="245"/>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111142" w:rsidTr="00EA6F4D">
        <w:trPr>
          <w:trHeight w:val="390"/>
        </w:trPr>
        <w:tc>
          <w:tcPr>
            <w:tcW w:w="851" w:type="dxa"/>
            <w:vMerge/>
            <w:tcBorders>
              <w:right w:val="single" w:sz="4" w:space="0" w:color="auto"/>
            </w:tcBorders>
            <w:vAlign w:val="center"/>
            <w:hideMark/>
          </w:tcPr>
          <w:p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rsidP="00782003">
      <w:pPr>
        <w:keepNext/>
        <w:keepLines/>
        <w:spacing w:before="480"/>
        <w:outlineLvl w:val="0"/>
      </w:pPr>
    </w:p>
    <w:p w:rsidR="00DD6730" w:rsidRDefault="00DD6730" w:rsidP="00E91D8D">
      <w:pPr>
        <w:jc w:val="center"/>
        <w:rPr>
          <w:b/>
          <w:sz w:val="32"/>
          <w:szCs w:val="32"/>
        </w:rPr>
        <w:sectPr w:rsidR="00DD6730" w:rsidSect="00E25DA1">
          <w:headerReference w:type="default" r:id="rId52"/>
          <w:pgSz w:w="16838" w:h="11906" w:orient="landscape"/>
          <w:pgMar w:top="1417" w:right="1417" w:bottom="1417" w:left="1417" w:header="708" w:footer="708" w:gutter="0"/>
          <w:cols w:space="708"/>
          <w:docGrid w:linePitch="360"/>
        </w:sectPr>
      </w:pPr>
    </w:p>
    <w:p w:rsidR="005D4EBA" w:rsidRDefault="005D4EBA" w:rsidP="002A5CC6">
      <w:pPr>
        <w:spacing w:after="200"/>
        <w:rPr>
          <w:rFonts w:cs="Times New Roman"/>
          <w:b/>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Pr="009C7815" w:rsidRDefault="00CE6F24" w:rsidP="0086043B">
      <w:pPr>
        <w:jc w:val="center"/>
        <w:rPr>
          <w:b/>
          <w:sz w:val="32"/>
          <w:szCs w:val="32"/>
        </w:rPr>
      </w:pPr>
      <w:r w:rsidRPr="009C7815">
        <w:rPr>
          <w:b/>
          <w:sz w:val="32"/>
          <w:szCs w:val="32"/>
        </w:rPr>
        <w:t>X POMOC TECHNICZNA</w:t>
      </w:r>
    </w:p>
    <w:p w:rsidR="00CE6F24" w:rsidRDefault="008517D7" w:rsidP="0086043B">
      <w:pPr>
        <w:jc w:val="center"/>
      </w:pPr>
      <w:r>
        <w:rPr>
          <w:noProof/>
          <w:lang w:eastAsia="pl-PL"/>
        </w:rPr>
        <w:pict>
          <v:shape id="Obraz 13" o:spid="_x0000_i1029" type="#_x0000_t75" style="width:149.25pt;height:147.75pt;visibility:visible">
            <v:imagedata r:id="rId53" o:title=""/>
          </v:shape>
        </w:pict>
      </w:r>
    </w:p>
    <w:p w:rsidR="00CE6F24" w:rsidRDefault="00CE6F24" w:rsidP="0086043B"/>
    <w:p w:rsidR="00CE6F24" w:rsidRDefault="00CE6F24" w:rsidP="0086043B"/>
    <w:p w:rsidR="00CE6F24" w:rsidRDefault="00CE6F24" w:rsidP="0086043B">
      <w:r>
        <w:br w:type="page"/>
      </w: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CE6F24" w:rsidRPr="00111142" w:rsidTr="0086043B">
        <w:trPr>
          <w:trHeight w:val="585"/>
        </w:trPr>
        <w:tc>
          <w:tcPr>
            <w:tcW w:w="851" w:type="dxa"/>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6" w:name="_Toc425235009"/>
            <w:bookmarkStart w:id="67" w:name="_Toc53388657"/>
            <w:r w:rsidRPr="006A2415">
              <w:rPr>
                <w:rFonts w:ascii="MyriadPro-Bold" w:eastAsia="Times New Roman" w:hAnsi="MyriadPro-Bold" w:cs="MyriadPro-Bold"/>
                <w:b/>
                <w:color w:val="FFFFFF"/>
                <w:sz w:val="16"/>
                <w:szCs w:val="16"/>
              </w:rPr>
              <w:t>X POMOC TECHNICZNA</w:t>
            </w:r>
            <w:bookmarkEnd w:id="66"/>
            <w:bookmarkEnd w:id="67"/>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rsidRPr="00111142">
              <w:t xml:space="preserve">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rsidR="00CE6F24"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 xml:space="preserve">sieci, rozpatrywania skarg, </w:t>
            </w:r>
            <w:r w:rsidRPr="004D20E2">
              <w:rPr>
                <w:rFonts w:eastAsia="Times New Roman" w:cs="Times New Roman"/>
                <w:color w:val="000000"/>
                <w:lang w:eastAsia="pl-PL"/>
              </w:rPr>
              <w:lastRenderedPageBreak/>
              <w:t>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 xml:space="preserve">nieodzownych dla realizacji nowego programu, jednakże z uwagi na nowy charakter koniecznych interwencji zostaną dokonane korekty </w:t>
            </w:r>
            <w:proofErr w:type="spellStart"/>
            <w:r w:rsidRPr="004D20E2">
              <w:rPr>
                <w:rFonts w:eastAsia="Times New Roman" w:cs="Times New Roman"/>
                <w:color w:val="000000"/>
                <w:lang w:eastAsia="pl-PL"/>
              </w:rPr>
              <w:t>priorytetyzacji</w:t>
            </w:r>
            <w:proofErr w:type="spellEnd"/>
            <w:r>
              <w:rPr>
                <w:rFonts w:eastAsia="Times New Roman" w:cs="Times New Roman"/>
                <w:color w:val="000000"/>
                <w:lang w:eastAsia="pl-PL"/>
              </w:rPr>
              <w:t xml:space="preserve"> </w:t>
            </w:r>
            <w:r w:rsidRPr="004D20E2">
              <w:rPr>
                <w:rFonts w:eastAsia="Times New Roman" w:cs="Times New Roman"/>
                <w:color w:val="000000"/>
                <w:lang w:eastAsia="pl-PL"/>
              </w:rPr>
              <w:t>poszczególnych przedsięwzięć w kierunku 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111142"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111142"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111142" w:rsidTr="0086043B">
        <w:trPr>
          <w:trHeight w:val="54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111142" w:rsidTr="0086043B">
        <w:trPr>
          <w:trHeight w:val="67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4582"/>
      </w:tblGrid>
      <w:tr w:rsidR="00CE6F24" w:rsidRPr="00111142" w:rsidTr="0086043B">
        <w:trPr>
          <w:trHeight w:val="255"/>
        </w:trPr>
        <w:tc>
          <w:tcPr>
            <w:tcW w:w="14442" w:type="dxa"/>
            <w:gridSpan w:val="2"/>
            <w:tcBorders>
              <w:top w:val="nil"/>
              <w:left w:val="nil"/>
              <w:bottom w:val="nil"/>
              <w:right w:val="nil"/>
            </w:tcBorders>
            <w:shd w:val="clear" w:color="000000" w:fill="D9D9D9"/>
            <w:noWrap/>
            <w:hideMark/>
          </w:tcPr>
          <w:p w:rsidR="00CE6F24" w:rsidRPr="005E489A" w:rsidRDefault="00CE6F24" w:rsidP="0086043B">
            <w:pPr>
              <w:pStyle w:val="Nagwek3"/>
              <w:rPr>
                <w:rFonts w:ascii="Myriad Pro" w:hAnsi="Myriad Pro"/>
                <w:b w:val="0"/>
                <w:bCs w:val="0"/>
                <w:color w:val="000000"/>
                <w:lang w:val="pl-PL" w:eastAsia="pl-PL"/>
              </w:rPr>
            </w:pPr>
            <w:bookmarkStart w:id="68" w:name="_Toc425235010"/>
            <w:bookmarkStart w:id="69" w:name="_Toc53388658"/>
            <w:r w:rsidRPr="005E489A">
              <w:rPr>
                <w:rFonts w:ascii="Myriad Pro" w:hAnsi="Myriad Pro"/>
                <w:b w:val="0"/>
                <w:color w:val="000000"/>
                <w:lang w:val="pl-PL" w:eastAsia="pl-PL"/>
              </w:rPr>
              <w:lastRenderedPageBreak/>
              <w:t>10.1 Wsparcie procesów zarządzania i wdrażania oraz działań informacyjno-promocyjnych RPO WZ</w:t>
            </w:r>
            <w:bookmarkEnd w:id="68"/>
            <w:bookmarkEnd w:id="69"/>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111142" w:rsidTr="0086043B">
        <w:trPr>
          <w:trHeight w:val="51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CE6F24" w:rsidRDefault="00CE6F24" w:rsidP="0086043B">
            <w:pPr>
              <w:spacing w:before="120" w:after="120" w:line="240" w:lineRule="auto"/>
              <w:rPr>
                <w:rFonts w:eastAsia="Times New Roman" w:cs="Times New Roman"/>
                <w:b/>
                <w:color w:val="000000"/>
                <w:lang w:eastAsia="pl-PL"/>
              </w:rPr>
            </w:pPr>
            <w:r w:rsidRPr="002A5CC6">
              <w:rPr>
                <w:rFonts w:cs="Times New Roman"/>
                <w:b/>
              </w:rPr>
              <w:t>10.1 Wsparcie procesów zarządzania i wdrażania oraz działań informacyjno-promocyjnych RPO WZ</w:t>
            </w:r>
          </w:p>
          <w:p w:rsidR="00CE6F24" w:rsidRPr="00111142"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111142">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111142">
              <w:t xml:space="preserve">Ma to na celu zapewnienie wysokiego poziomu świadomości na temat wpływu funduszy europejskich na rozwój regionu i jakość życia jego mieszkańców, zapewnienie wysokiej  jakości składanych do dofinansowania projektów oraz  ich dopasowanie do celów określonych w RPO WZ. </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29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lastRenderedPageBreak/>
              <w:t>Zapewnienie dopasowanego do potrzeb odbiorców przekazu w zakresie celów i korzyści z wdrażania RPO WZ 2014-2020 oraz wzmocnienie kompetencji beneficjentów i potencjalnych beneficjentów Programu.</w:t>
            </w:r>
          </w:p>
        </w:tc>
      </w:tr>
      <w:tr w:rsidR="002949D2" w:rsidRPr="00111142" w:rsidTr="002949D2">
        <w:trPr>
          <w:trHeight w:val="255"/>
        </w:trPr>
        <w:tc>
          <w:tcPr>
            <w:tcW w:w="851" w:type="dxa"/>
            <w:tcBorders>
              <w:top w:val="nil"/>
              <w:left w:val="nil"/>
              <w:bottom w:val="nil"/>
              <w:right w:val="nil"/>
            </w:tcBorders>
            <w:shd w:val="clear" w:color="auto" w:fill="auto"/>
            <w:noWrap/>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111142" w:rsidTr="002949D2">
        <w:trPr>
          <w:trHeight w:val="255"/>
        </w:trPr>
        <w:tc>
          <w:tcPr>
            <w:tcW w:w="851" w:type="dxa"/>
            <w:tcBorders>
              <w:top w:val="nil"/>
              <w:left w:val="nil"/>
              <w:bottom w:val="nil"/>
              <w:right w:val="single" w:sz="4" w:space="0" w:color="auto"/>
            </w:tcBorders>
            <w:shd w:val="clear" w:color="auto" w:fill="auto"/>
            <w:noWrap/>
          </w:tcPr>
          <w:p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 xml:space="preserve">Liczba </w:t>
            </w:r>
            <w:proofErr w:type="spellStart"/>
            <w:r w:rsidRPr="004A217E">
              <w:rPr>
                <w:rFonts w:eastAsia="Times New Roman" w:cs="Times New Roman"/>
                <w:color w:val="000000"/>
                <w:lang w:eastAsia="pl-PL"/>
              </w:rPr>
              <w:t>etatomiesięcy</w:t>
            </w:r>
            <w:proofErr w:type="spellEnd"/>
            <w:r w:rsidRPr="004A217E">
              <w:rPr>
                <w:rFonts w:eastAsia="Times New Roman" w:cs="Times New Roman"/>
                <w:color w:val="000000"/>
                <w:lang w:eastAsia="pl-PL"/>
              </w:rPr>
              <w:t xml:space="preserve"> finansowanych ze środków pomocy technicznej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rsidR="00CE6F24"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rsidR="003253C9" w:rsidRPr="004A217E" w:rsidRDefault="003253C9" w:rsidP="00900051">
            <w:pPr>
              <w:numPr>
                <w:ilvl w:val="0"/>
                <w:numId w:val="128"/>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tblPr>
            <w:tblGrid>
              <w:gridCol w:w="214"/>
              <w:gridCol w:w="14228"/>
            </w:tblGrid>
            <w:tr w:rsidR="002832ED" w:rsidRPr="00111142" w:rsidTr="002832ED">
              <w:trPr>
                <w:trHeight w:val="255"/>
              </w:trPr>
              <w:tc>
                <w:tcPr>
                  <w:tcW w:w="214" w:type="dxa"/>
                  <w:vMerge w:val="restart"/>
                  <w:tcBorders>
                    <w:top w:val="nil"/>
                    <w:left w:val="nil"/>
                    <w:bottom w:val="nil"/>
                    <w:right w:val="nil"/>
                  </w:tcBorders>
                  <w:shd w:val="clear" w:color="auto" w:fill="auto"/>
                  <w:noWrap/>
                  <w:hideMark/>
                </w:tcPr>
                <w:p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111142" w:rsidTr="002832ED">
              <w:trPr>
                <w:trHeight w:val="255"/>
              </w:trPr>
              <w:tc>
                <w:tcPr>
                  <w:tcW w:w="214" w:type="dxa"/>
                  <w:vMerge/>
                  <w:tcBorders>
                    <w:top w:val="nil"/>
                    <w:left w:val="nil"/>
                    <w:bottom w:val="nil"/>
                    <w:right w:val="nil"/>
                  </w:tcBorders>
                  <w:hideMark/>
                </w:tcPr>
                <w:p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rsidR="002832ED" w:rsidRPr="00111142" w:rsidRDefault="002832ED" w:rsidP="006A5F87">
                  <w:pPr>
                    <w:pStyle w:val="Akapitzlist"/>
                    <w:numPr>
                      <w:ilvl w:val="0"/>
                      <w:numId w:val="212"/>
                    </w:numPr>
                    <w:spacing w:before="60" w:after="60" w:line="240" w:lineRule="auto"/>
                    <w:rPr>
                      <w:rFonts w:eastAsia="Times New Roman"/>
                      <w:color w:val="000000"/>
                      <w:lang w:val="pl-PL" w:eastAsia="pl-PL"/>
                    </w:rPr>
                  </w:pPr>
                  <w:r w:rsidRPr="00111142">
                    <w:rPr>
                      <w:rFonts w:eastAsia="Times New Roman"/>
                      <w:color w:val="000000"/>
                      <w:lang w:val="pl-PL" w:eastAsia="pl-PL"/>
                    </w:rPr>
                    <w:t xml:space="preserve">Przygotowanie, zarządzanie, wdrażanie, monitorowanie i kontrola </w:t>
                  </w:r>
                </w:p>
                <w:p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lastRenderedPageBreak/>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rsidR="002832ED" w:rsidRPr="004A217E"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olor w:val="000000"/>
                      <w:lang w:val="pl-PL" w:eastAsia="pl-PL"/>
                    </w:rPr>
                  </w:pPr>
                  <w:r w:rsidRPr="00111142">
                    <w:rPr>
                      <w:rFonts w:eastAsia="Times New Roman"/>
                      <w:color w:val="000000"/>
                      <w:lang w:val="pl-PL" w:eastAsia="pl-PL"/>
                    </w:rPr>
                    <w:t>Ewaluacja i badania</w:t>
                  </w:r>
                </w:p>
                <w:p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rsidR="002832ED"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 xml:space="preserve">wewnętrznych, </w:t>
                  </w:r>
                  <w:proofErr w:type="spellStart"/>
                  <w:r w:rsidRPr="004A217E">
                    <w:rPr>
                      <w:rFonts w:eastAsia="Times New Roman" w:cs="Times New Roman"/>
                      <w:color w:val="000000"/>
                      <w:lang w:eastAsia="pl-PL"/>
                    </w:rPr>
                    <w:t>ex-ante</w:t>
                  </w:r>
                  <w:proofErr w:type="spellEnd"/>
                  <w:r w:rsidRPr="004A217E">
                    <w:rPr>
                      <w:rFonts w:eastAsia="Times New Roman" w:cs="Times New Roman"/>
                      <w:color w:val="000000"/>
                      <w:lang w:eastAsia="pl-PL"/>
                    </w:rPr>
                    <w:t xml:space="preserve">, bieżących, zewnętrznych, ex-post, </w:t>
                  </w:r>
                  <w:proofErr w:type="spellStart"/>
                  <w:r w:rsidRPr="004A217E">
                    <w:rPr>
                      <w:rFonts w:eastAsia="Times New Roman" w:cs="Times New Roman"/>
                      <w:color w:val="000000"/>
                      <w:lang w:eastAsia="pl-PL"/>
                    </w:rPr>
                    <w:t>konkluzywnych</w:t>
                  </w:r>
                  <w:proofErr w:type="spellEnd"/>
                  <w:r w:rsidRPr="004A217E">
                    <w:rPr>
                      <w:rFonts w:eastAsia="Times New Roman" w:cs="Times New Roman"/>
                      <w:color w:val="000000"/>
                      <w:lang w:eastAsia="pl-PL"/>
                    </w:rPr>
                    <w:t>,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rsidR="002832ED" w:rsidRDefault="002832ED" w:rsidP="006A5F87">
                  <w:pPr>
                    <w:numPr>
                      <w:ilvl w:val="0"/>
                      <w:numId w:val="213"/>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111142" w:rsidRDefault="002832ED" w:rsidP="006A5F87">
                  <w:pPr>
                    <w:pStyle w:val="Akapitzlist"/>
                    <w:numPr>
                      <w:ilvl w:val="0"/>
                      <w:numId w:val="212"/>
                    </w:numPr>
                    <w:spacing w:before="60" w:after="60" w:line="240" w:lineRule="auto"/>
                    <w:rPr>
                      <w:rFonts w:eastAsia="Times New Roman" w:cs="Myriad Pro"/>
                      <w:color w:val="000000"/>
                      <w:lang w:val="pl-PL" w:eastAsia="pl-PL"/>
                    </w:rPr>
                  </w:pPr>
                  <w:r w:rsidRPr="00111142">
                    <w:rPr>
                      <w:rFonts w:eastAsia="Times New Roman" w:cs="Myriad Pro"/>
                      <w:color w:val="000000"/>
                      <w:lang w:val="pl-PL" w:eastAsia="pl-PL"/>
                    </w:rPr>
                    <w:t>Informacja, komunikacja i promocja</w:t>
                  </w:r>
                </w:p>
                <w:p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rsidR="002832ED" w:rsidRDefault="002832ED" w:rsidP="006A5F87">
                  <w:pPr>
                    <w:numPr>
                      <w:ilvl w:val="0"/>
                      <w:numId w:val="213"/>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rsidR="002832ED" w:rsidRPr="004A217E" w:rsidRDefault="002832ED" w:rsidP="006A5F87">
                  <w:pPr>
                    <w:numPr>
                      <w:ilvl w:val="0"/>
                      <w:numId w:val="213"/>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rsidR="002832ED" w:rsidRPr="00CF15E4" w:rsidRDefault="002832ED" w:rsidP="006A5F87">
                  <w:pPr>
                    <w:numPr>
                      <w:ilvl w:val="0"/>
                      <w:numId w:val="213"/>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rsidR="00CE6F24" w:rsidRPr="002A5CC6" w:rsidRDefault="00CE6F24" w:rsidP="002832ED">
            <w:pPr>
              <w:spacing w:before="120" w:line="240" w:lineRule="auto"/>
              <w:rPr>
                <w:rFonts w:eastAsia="Times New Roman" w:cs="Times New Roman"/>
                <w:color w:val="000000"/>
                <w:lang w:eastAsia="pl-PL"/>
              </w:rPr>
            </w:pP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CF15E4" w:rsidRDefault="00CE6F24" w:rsidP="002832ED">
            <w:pPr>
              <w:spacing w:before="60" w:after="60" w:line="240" w:lineRule="auto"/>
              <w:rPr>
                <w:rFonts w:eastAsia="Times New Roman" w:cs="Times New Roman"/>
                <w:color w:val="000000"/>
                <w:lang w:eastAsia="pl-PL"/>
              </w:rPr>
            </w:pPr>
          </w:p>
        </w:tc>
      </w:tr>
      <w:tr w:rsidR="00CE6F24" w:rsidRPr="00111142" w:rsidTr="0086043B">
        <w:trPr>
          <w:trHeight w:val="25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rsidR="00CE6F24" w:rsidRPr="001651DA" w:rsidRDefault="00CE6F24" w:rsidP="00900051">
            <w:pPr>
              <w:numPr>
                <w:ilvl w:val="0"/>
                <w:numId w:val="126"/>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40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111142" w:rsidTr="0086043B">
        <w:trPr>
          <w:trHeight w:val="30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111142"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Warunki i planowany zakres stosowania </w:t>
            </w:r>
            <w:proofErr w:type="spellStart"/>
            <w:r w:rsidRPr="002A5CC6">
              <w:rPr>
                <w:rFonts w:eastAsia="Times New Roman" w:cs="Times New Roman"/>
                <w:color w:val="000000"/>
                <w:lang w:eastAsia="pl-PL"/>
              </w:rPr>
              <w:t>cross-financingu</w:t>
            </w:r>
            <w:proofErr w:type="spellEnd"/>
            <w:r w:rsidRPr="002A5CC6">
              <w:rPr>
                <w:rFonts w:eastAsia="Times New Roman" w:cs="Times New Roman"/>
                <w:color w:val="000000"/>
                <w:lang w:eastAsia="pl-PL"/>
              </w:rPr>
              <w:t xml:space="preserve"> (%)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tcBorders>
              <w:top w:val="nil"/>
              <w:left w:val="nil"/>
              <w:bottom w:val="nil"/>
            </w:tcBorders>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111142" w:rsidTr="0086043B">
        <w:trPr>
          <w:trHeight w:val="390"/>
        </w:trPr>
        <w:tc>
          <w:tcPr>
            <w:tcW w:w="851" w:type="dxa"/>
            <w:tcBorders>
              <w:top w:val="nil"/>
              <w:left w:val="nil"/>
              <w:bottom w:val="nil"/>
              <w:right w:val="nil"/>
            </w:tcBorders>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111142" w:rsidTr="0086043B">
        <w:trPr>
          <w:trHeight w:val="375"/>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Pomoc publiczna i pomoc de </w:t>
            </w:r>
            <w:proofErr w:type="spellStart"/>
            <w:r w:rsidRPr="002A5CC6">
              <w:rPr>
                <w:rFonts w:eastAsia="Times New Roman" w:cs="Times New Roman"/>
                <w:color w:val="000000"/>
                <w:lang w:eastAsia="pl-PL"/>
              </w:rPr>
              <w:t>minimis</w:t>
            </w:r>
            <w:proofErr w:type="spellEnd"/>
            <w:r w:rsidRPr="002A5CC6">
              <w:rPr>
                <w:rFonts w:eastAsia="Times New Roman" w:cs="Times New Roman"/>
                <w:color w:val="000000"/>
                <w:lang w:eastAsia="pl-PL"/>
              </w:rPr>
              <w:t xml:space="preserve"> (rodzaj i przeznaczenie pomocy, unijna lub krajowa podstawa prawna</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51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111142" w:rsidTr="0086043B">
        <w:trPr>
          <w:trHeight w:val="390"/>
        </w:trPr>
        <w:tc>
          <w:tcPr>
            <w:tcW w:w="851" w:type="dxa"/>
            <w:vMerge w:val="restart"/>
            <w:tcBorders>
              <w:top w:val="nil"/>
              <w:left w:val="nil"/>
              <w:bottom w:val="nil"/>
              <w:right w:val="nil"/>
            </w:tcBorders>
            <w:shd w:val="clear" w:color="auto" w:fill="auto"/>
            <w:noWrap/>
            <w:hideMark/>
          </w:tcPr>
          <w:p w:rsidR="008517D7" w:rsidRDefault="008517D7">
            <w:pPr>
              <w:numPr>
                <w:ilvl w:val="0"/>
                <w:numId w:val="30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111142"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5D4EBA" w:rsidRDefault="005D4EBA" w:rsidP="002C3856"/>
    <w:sectPr w:rsidR="005D4EBA" w:rsidSect="00E25DA1">
      <w:headerReference w:type="default" r:id="rId55"/>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25B" w:rsidRDefault="0069025B" w:rsidP="00E432E1">
      <w:pPr>
        <w:spacing w:line="240" w:lineRule="auto"/>
      </w:pPr>
      <w:r>
        <w:separator/>
      </w:r>
    </w:p>
  </w:endnote>
  <w:endnote w:type="continuationSeparator" w:id="0">
    <w:p w:rsidR="0069025B" w:rsidRDefault="0069025B" w:rsidP="00E432E1">
      <w:pPr>
        <w:spacing w:line="240" w:lineRule="auto"/>
      </w:pPr>
      <w:r>
        <w:continuationSeparator/>
      </w:r>
    </w:p>
  </w:endnote>
  <w:endnote w:type="continuationNotice" w:id="1">
    <w:p w:rsidR="0069025B" w:rsidRDefault="0069025B">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MS Gothic"/>
    <w:panose1 w:val="00000000000000000000"/>
    <w:charset w:val="EE"/>
    <w:family w:val="auto"/>
    <w:notTrueType/>
    <w:pitch w:val="default"/>
    <w:sig w:usb0="00000005" w:usb1="08070000" w:usb2="00000010" w:usb3="00000000" w:csb0="0002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ArialMT">
    <w:altName w:val="Arial"/>
    <w:charset w:val="EE"/>
    <w:family w:val="swiss"/>
    <w:pitch w:val="default"/>
    <w:sig w:usb0="00000007" w:usb1="00000000" w:usb2="00000000" w:usb3="00000000" w:csb0="00000003"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p>
  <w:p w:rsidR="007054D9" w:rsidRDefault="007054D9">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116E">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116E">
      <w:rPr>
        <w:b/>
        <w:bCs/>
        <w:noProof/>
      </w:rPr>
      <w:t>202</w:t>
    </w:r>
    <w:r>
      <w:rPr>
        <w:b/>
        <w:bCs/>
        <w:sz w:val="24"/>
        <w:szCs w:val="24"/>
      </w:rPr>
      <w:fldChar w:fldCharType="end"/>
    </w:r>
  </w:p>
  <w:p w:rsidR="007054D9" w:rsidRDefault="007054D9">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525A1">
      <w:rPr>
        <w:b/>
        <w:bCs/>
        <w:noProof/>
      </w:rPr>
      <w:t>45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525A1">
      <w:rPr>
        <w:b/>
        <w:bCs/>
        <w:noProof/>
      </w:rPr>
      <w:t>202</w:t>
    </w:r>
    <w:r>
      <w:rPr>
        <w:b/>
        <w:bCs/>
        <w:sz w:val="24"/>
        <w:szCs w:val="24"/>
      </w:rPr>
      <w:fldChar w:fldCharType="end"/>
    </w:r>
  </w:p>
  <w:p w:rsidR="007054D9" w:rsidRPr="00697E67" w:rsidRDefault="007054D9">
    <w:pPr>
      <w:pStyle w:val="Stopka"/>
      <w:rPr>
        <w:rFonts w:ascii="Myriad Pro" w:hAnsi="Myriad Pro"/>
        <w:sz w:val="18"/>
        <w:szCs w:val="1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pPr>
      <w:pStyle w:val="Stopk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9C05D7" w:rsidRDefault="007054D9">
    <w:pPr>
      <w:pStyle w:val="Stopka"/>
      <w:jc w:val="right"/>
      <w:rPr>
        <w:rFonts w:ascii="Myriad Pro" w:hAnsi="Myriad Pro"/>
        <w:sz w:val="18"/>
        <w:szCs w:val="18"/>
      </w:rPr>
    </w:pPr>
    <w:r w:rsidRPr="009C05D7">
      <w:rPr>
        <w:rFonts w:ascii="Myriad Pro" w:hAnsi="Myriad Pro"/>
        <w:sz w:val="18"/>
        <w:szCs w:val="18"/>
      </w:rPr>
      <w:t xml:space="preserve">Strona </w:t>
    </w:r>
    <w:r w:rsidRPr="009C05D7">
      <w:rPr>
        <w:rFonts w:ascii="Myriad Pro" w:hAnsi="Myriad Pro"/>
        <w:b/>
        <w:bCs/>
        <w:sz w:val="18"/>
        <w:szCs w:val="18"/>
      </w:rPr>
      <w:fldChar w:fldCharType="begin"/>
    </w:r>
    <w:r w:rsidRPr="009C05D7">
      <w:rPr>
        <w:rFonts w:ascii="Myriad Pro" w:hAnsi="Myriad Pro"/>
        <w:b/>
        <w:bCs/>
        <w:sz w:val="18"/>
        <w:szCs w:val="18"/>
      </w:rPr>
      <w:instrText>PAGE</w:instrText>
    </w:r>
    <w:r w:rsidRPr="009C05D7">
      <w:rPr>
        <w:rFonts w:ascii="Myriad Pro" w:hAnsi="Myriad Pro"/>
        <w:b/>
        <w:bCs/>
        <w:sz w:val="18"/>
        <w:szCs w:val="18"/>
      </w:rPr>
      <w:fldChar w:fldCharType="separate"/>
    </w:r>
    <w:r w:rsidR="009525A1">
      <w:rPr>
        <w:rFonts w:ascii="Myriad Pro" w:hAnsi="Myriad Pro"/>
        <w:b/>
        <w:bCs/>
        <w:noProof/>
        <w:sz w:val="18"/>
        <w:szCs w:val="18"/>
      </w:rPr>
      <w:t>75</w:t>
    </w:r>
    <w:r w:rsidRPr="009C05D7">
      <w:rPr>
        <w:rFonts w:ascii="Myriad Pro" w:hAnsi="Myriad Pro"/>
        <w:b/>
        <w:bCs/>
        <w:sz w:val="18"/>
        <w:szCs w:val="18"/>
      </w:rPr>
      <w:fldChar w:fldCharType="end"/>
    </w:r>
    <w:r w:rsidRPr="009C05D7">
      <w:rPr>
        <w:rFonts w:ascii="Myriad Pro" w:hAnsi="Myriad Pro"/>
        <w:sz w:val="18"/>
        <w:szCs w:val="18"/>
      </w:rPr>
      <w:t xml:space="preserve"> z </w:t>
    </w:r>
    <w:r w:rsidRPr="009C05D7">
      <w:rPr>
        <w:rFonts w:ascii="Myriad Pro" w:hAnsi="Myriad Pro"/>
        <w:b/>
        <w:bCs/>
        <w:sz w:val="18"/>
        <w:szCs w:val="18"/>
      </w:rPr>
      <w:fldChar w:fldCharType="begin"/>
    </w:r>
    <w:r w:rsidRPr="009C05D7">
      <w:rPr>
        <w:rFonts w:ascii="Myriad Pro" w:hAnsi="Myriad Pro"/>
        <w:b/>
        <w:bCs/>
        <w:sz w:val="18"/>
        <w:szCs w:val="18"/>
      </w:rPr>
      <w:instrText>NUMPAGES</w:instrText>
    </w:r>
    <w:r w:rsidRPr="009C05D7">
      <w:rPr>
        <w:rFonts w:ascii="Myriad Pro" w:hAnsi="Myriad Pro"/>
        <w:b/>
        <w:bCs/>
        <w:sz w:val="18"/>
        <w:szCs w:val="18"/>
      </w:rPr>
      <w:fldChar w:fldCharType="separate"/>
    </w:r>
    <w:r w:rsidR="009525A1">
      <w:rPr>
        <w:rFonts w:ascii="Myriad Pro" w:hAnsi="Myriad Pro"/>
        <w:b/>
        <w:bCs/>
        <w:noProof/>
        <w:sz w:val="18"/>
        <w:szCs w:val="18"/>
      </w:rPr>
      <w:t>202</w:t>
    </w:r>
    <w:r w:rsidRPr="009C05D7">
      <w:rPr>
        <w:rFonts w:ascii="Myriad Pro" w:hAnsi="Myriad Pro"/>
        <w:b/>
        <w:bCs/>
        <w:sz w:val="18"/>
        <w:szCs w:val="18"/>
      </w:rPr>
      <w:fldChar w:fldCharType="end"/>
    </w:r>
  </w:p>
  <w:p w:rsidR="007054D9" w:rsidRPr="009C05D7" w:rsidRDefault="007054D9">
    <w:pPr>
      <w:pStyle w:val="Stopka"/>
      <w:rPr>
        <w:rFonts w:ascii="Myriad Pro" w:hAnsi="Myriad Pro"/>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25B" w:rsidRDefault="0069025B" w:rsidP="00E432E1">
      <w:pPr>
        <w:spacing w:line="240" w:lineRule="auto"/>
      </w:pPr>
      <w:r>
        <w:separator/>
      </w:r>
    </w:p>
  </w:footnote>
  <w:footnote w:type="continuationSeparator" w:id="0">
    <w:p w:rsidR="0069025B" w:rsidRDefault="0069025B" w:rsidP="00E432E1">
      <w:pPr>
        <w:spacing w:line="240" w:lineRule="auto"/>
      </w:pPr>
      <w:r>
        <w:continuationSeparator/>
      </w:r>
    </w:p>
  </w:footnote>
  <w:footnote w:type="continuationNotice" w:id="1">
    <w:p w:rsidR="0069025B" w:rsidRDefault="0069025B">
      <w:pPr>
        <w:spacing w:line="240" w:lineRule="auto"/>
      </w:pPr>
    </w:p>
  </w:footnote>
  <w:footnote w:id="2">
    <w:p w:rsidR="007054D9" w:rsidDel="00C15B75" w:rsidRDefault="007054D9">
      <w:pPr>
        <w:pStyle w:val="Tekstprzypisudolnego"/>
        <w:rPr>
          <w:del w:id="6" w:author="Jerchewicz-Rom Milena" w:date="2019-10-29T14:17:00Z"/>
        </w:rPr>
      </w:pPr>
      <w:r>
        <w:t xml:space="preserve">Wsparcie realizowane jest zgodnie z </w:t>
      </w:r>
      <w:r w:rsidRPr="000E74C9">
        <w:rPr>
          <w:i/>
          <w:szCs w:val="16"/>
        </w:rPr>
        <w:t>zapisami Wytycznych w obszarze przystosowania przedsiębiorców i pracowników do zmian</w:t>
      </w:r>
      <w:r>
        <w:t xml:space="preserve"> </w:t>
      </w:r>
    </w:p>
  </w:footnote>
  <w:footnote w:id="3">
    <w:p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rsidR="007054D9" w:rsidRDefault="007054D9"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rsidR="007054D9" w:rsidRDefault="007054D9"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rsidR="007054D9" w:rsidRPr="005A0113" w:rsidRDefault="007054D9">
      <w:pPr>
        <w:pStyle w:val="Tekstprzypisudolnego"/>
        <w:rPr>
          <w:lang w:val="pl-PL"/>
        </w:rPr>
      </w:pPr>
      <w:r w:rsidRPr="009C21B1">
        <w:rPr>
          <w:rStyle w:val="Odwoanieprzypisudolnego"/>
        </w:rPr>
        <w:footnoteRef/>
      </w:r>
      <w:r w:rsidRPr="009C21B1">
        <w:t xml:space="preserve"> </w:t>
      </w:r>
      <w:r w:rsidRPr="009C21B1">
        <w:rPr>
          <w:lang w:val="pl-PL"/>
        </w:rPr>
        <w:t xml:space="preserve">Z </w:t>
      </w:r>
      <w:proofErr w:type="spellStart"/>
      <w:r w:rsidRPr="009C21B1">
        <w:rPr>
          <w:lang w:val="pl-PL"/>
        </w:rPr>
        <w:t>ewentualnymmi</w:t>
      </w:r>
      <w:proofErr w:type="spellEnd"/>
      <w:r w:rsidRPr="009C21B1">
        <w:rPr>
          <w:lang w:val="pl-PL"/>
        </w:rPr>
        <w:t xml:space="preserve"> późniejszymi zmianami.</w:t>
      </w:r>
    </w:p>
  </w:footnote>
  <w:footnote w:id="9">
    <w:p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10">
    <w:p w:rsidR="007054D9" w:rsidRDefault="007054D9">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1">
    <w:p w:rsidR="007054D9" w:rsidRDefault="007054D9">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7054D9" w:rsidRPr="007054D9" w:rsidRDefault="007054D9">
      <w:pPr>
        <w:pStyle w:val="Tekstprzypisudolnego"/>
        <w:rPr>
          <w:lang w:val="pl-PL"/>
        </w:rPr>
      </w:pPr>
      <w:r w:rsidRPr="007054D9">
        <w:rPr>
          <w:rStyle w:val="Odwoanieprzypisudolnego"/>
        </w:rPr>
        <w:footnoteRef/>
      </w:r>
      <w:r w:rsidRPr="007054D9">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13">
    <w:p w:rsidR="007054D9" w:rsidRPr="007054D9" w:rsidRDefault="007054D9" w:rsidP="00715BFF">
      <w:pPr>
        <w:spacing w:after="60" w:line="240" w:lineRule="auto"/>
        <w:ind w:left="360"/>
        <w:jc w:val="both"/>
        <w:rPr>
          <w:rStyle w:val="Odwoanieprzypisudolnego"/>
          <w:rFonts w:eastAsia="Times New Roman" w:cs="Times New Roman"/>
          <w:sz w:val="16"/>
          <w:lang w:eastAsia="pl-PL"/>
        </w:rPr>
      </w:pPr>
      <w:r w:rsidRPr="007054D9">
        <w:rPr>
          <w:rStyle w:val="Odwoanieprzypisudolnego"/>
          <w:rFonts w:eastAsia="Times New Roman" w:cs="Times New Roman"/>
          <w:sz w:val="16"/>
          <w:lang w:eastAsia="pl-PL"/>
        </w:rPr>
        <w:footnoteRef/>
      </w:r>
      <w:r w:rsidRPr="007054D9">
        <w:rPr>
          <w:rStyle w:val="Odwoanieprzypisudolnego"/>
          <w:rFonts w:eastAsia="Times New Roman" w:cs="Times New Roman"/>
          <w:sz w:val="16"/>
          <w:lang w:eastAsia="pl-PL"/>
        </w:rPr>
        <w:t xml:space="preserve"> </w:t>
      </w:r>
      <w:r w:rsidRPr="007054D9">
        <w:rPr>
          <w:lang w:eastAsia="pl-PL"/>
        </w:rPr>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r w:rsidRPr="007054D9">
        <w:rPr>
          <w:rStyle w:val="Odwoanieprzypisudolnego"/>
          <w:rFonts w:eastAsia="Times New Roman" w:cs="Times New Roman"/>
          <w:sz w:val="16"/>
          <w:lang w:eastAsia="pl-PL"/>
        </w:rPr>
        <w:t xml:space="preserve"> </w:t>
      </w:r>
    </w:p>
    <w:p w:rsidR="007054D9" w:rsidRPr="007054D9" w:rsidRDefault="007054D9">
      <w:pPr>
        <w:pStyle w:val="Tekstprzypisudolnego"/>
        <w:rPr>
          <w:lang w:val="pl-PL"/>
        </w:rPr>
      </w:pPr>
    </w:p>
  </w:footnote>
  <w:footnote w:id="14">
    <w:p w:rsidR="007054D9" w:rsidRDefault="007054D9" w:rsidP="00885556">
      <w:pPr>
        <w:pStyle w:val="Tekstprzypisudolnego"/>
      </w:pPr>
      <w:r w:rsidRPr="007054D9">
        <w:rPr>
          <w:rStyle w:val="Odwoanieprzypisudolnego"/>
        </w:rPr>
        <w:footnoteRef/>
      </w:r>
      <w:r w:rsidRPr="007054D9">
        <w:t xml:space="preserve"> Ewaluacja wykonywania przez beneficjenta zgodnie z wymogami </w:t>
      </w:r>
      <w:r w:rsidRPr="007054D9">
        <w:rPr>
          <w:i/>
        </w:rPr>
        <w:t>Rozporządzenia Ministra Zdrowia z dnia 22 grudnia 2017 roku w sprawie wzoru programu polityki zdrowotnej, wzoru raportu końcowego  z realizacji programu polityki zdrowotnej oraz</w:t>
      </w:r>
      <w:r w:rsidRPr="00885556">
        <w:rPr>
          <w:i/>
        </w:rPr>
        <w:t xml:space="preserve"> sposobu sporządzenia projektu programu polityki zdrowotnej i raportu końcowego z realizacji programu polityki zdrowotnej</w:t>
      </w:r>
      <w:r>
        <w:t>.</w:t>
      </w:r>
    </w:p>
  </w:footnote>
  <w:footnote w:id="15">
    <w:p w:rsidR="007054D9" w:rsidRDefault="007054D9">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rsidR="007054D9" w:rsidRDefault="007054D9">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rsidR="007054D9" w:rsidRDefault="007054D9">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i/>
        </w:rPr>
        <w:t>Ustawą z dnia 24 kwietnia 2003 r. o działalności pożytku publicznego</w:t>
      </w:r>
      <w:r>
        <w:rPr>
          <w:rStyle w:val="h2"/>
        </w:rPr>
        <w:t xml:space="preserve"> </w:t>
      </w:r>
      <w:r w:rsidRPr="00C94DE9">
        <w:rPr>
          <w:rStyle w:val="h2"/>
          <w:i/>
        </w:rPr>
        <w:t>i o wolontariacie</w:t>
      </w:r>
      <w:r>
        <w:rPr>
          <w:rStyle w:val="h2"/>
        </w:rPr>
        <w:t xml:space="preserve"> oraz </w:t>
      </w:r>
      <w:r w:rsidRPr="00C94DE9">
        <w:rPr>
          <w:rStyle w:val="h2"/>
          <w:i/>
        </w:rPr>
        <w:t>Krajowym Programem Rozwoju Ekonomii Społecznej</w:t>
      </w:r>
      <w:r>
        <w:rPr>
          <w:rStyle w:val="h2"/>
        </w:rPr>
        <w:t>.</w:t>
      </w:r>
    </w:p>
  </w:footnote>
  <w:footnote w:id="18">
    <w:p w:rsidR="007054D9" w:rsidRDefault="007054D9">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9">
    <w:p w:rsidR="007054D9" w:rsidRDefault="007054D9">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20">
    <w:p w:rsidR="007054D9" w:rsidRPr="00F3528F" w:rsidRDefault="007054D9"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21">
    <w:p w:rsidR="007054D9" w:rsidRDefault="007054D9"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22">
    <w:p w:rsidR="007054D9" w:rsidRPr="00BB5B2D" w:rsidRDefault="007054D9">
      <w:pPr>
        <w:pStyle w:val="Tekstprzypisudolnego"/>
        <w:rPr>
          <w:lang w:val="pl-PL"/>
        </w:rPr>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3">
    <w:p w:rsidR="007054D9" w:rsidRPr="00BB5B2D" w:rsidRDefault="007054D9" w:rsidP="000D5CDC">
      <w:pPr>
        <w:pStyle w:val="Tekstprzypisudolnego"/>
        <w:jc w:val="both"/>
        <w:rPr>
          <w:szCs w:val="16"/>
        </w:rPr>
      </w:pPr>
      <w:r w:rsidRPr="00BB5B2D">
        <w:rPr>
          <w:rStyle w:val="Odwoanieprzypisudolnego"/>
          <w:szCs w:val="16"/>
        </w:rPr>
        <w:footnoteRef/>
      </w:r>
      <w:r w:rsidRPr="00BB5B2D">
        <w:rPr>
          <w:szCs w:val="16"/>
        </w:rPr>
        <w:t xml:space="preserve">Dotyczy całościowych zaburzeń rozwoju. Choroby zaliczane do grupy całościowych zaburzeń rozwoju to: autyzm dziecięcy, zespół Aspergera, </w:t>
      </w:r>
      <w:proofErr w:type="spellStart"/>
      <w:r w:rsidRPr="00BB5B2D">
        <w:rPr>
          <w:szCs w:val="16"/>
        </w:rPr>
        <w:t>zespół</w:t>
      </w:r>
      <w:proofErr w:type="spellEnd"/>
      <w:r w:rsidRPr="00BB5B2D">
        <w:rPr>
          <w:szCs w:val="16"/>
        </w:rPr>
        <w:t xml:space="preserve"> Hallera, </w:t>
      </w:r>
      <w:proofErr w:type="spellStart"/>
      <w:r w:rsidRPr="00BB5B2D">
        <w:rPr>
          <w:szCs w:val="16"/>
        </w:rPr>
        <w:t>zespół</w:t>
      </w:r>
      <w:proofErr w:type="spellEnd"/>
      <w:r w:rsidRPr="00BB5B2D">
        <w:rPr>
          <w:szCs w:val="16"/>
        </w:rPr>
        <w:t xml:space="preserve"> </w:t>
      </w:r>
      <w:proofErr w:type="spellStart"/>
      <w:r w:rsidRPr="00BB5B2D">
        <w:rPr>
          <w:szCs w:val="16"/>
        </w:rPr>
        <w:t>Retta</w:t>
      </w:r>
      <w:proofErr w:type="spellEnd"/>
      <w:r w:rsidRPr="00BB5B2D">
        <w:rPr>
          <w:szCs w:val="16"/>
        </w:rPr>
        <w:t>.</w:t>
      </w:r>
    </w:p>
  </w:footnote>
  <w:footnote w:id="24">
    <w:p w:rsidR="007054D9" w:rsidRPr="000C2EB5" w:rsidRDefault="007054D9">
      <w:pPr>
        <w:pStyle w:val="Tekstprzypisudolnego"/>
        <w:rPr>
          <w:lang w:val="pl-PL"/>
        </w:rPr>
      </w:pPr>
      <w:r w:rsidRPr="00BB5B2D">
        <w:rPr>
          <w:rStyle w:val="Odwoanieprzypisudolnego"/>
        </w:rPr>
        <w:footnoteRef/>
      </w:r>
      <w:r w:rsidRPr="00BB5B2D">
        <w:t xml:space="preserve"> 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5">
    <w:p w:rsidR="007054D9" w:rsidRPr="000C2EB5" w:rsidRDefault="007054D9">
      <w:pPr>
        <w:pStyle w:val="Tekstprzypisudolnego"/>
        <w:rPr>
          <w:lang w:val="pl-PL"/>
        </w:rPr>
      </w:pPr>
      <w:r>
        <w:rPr>
          <w:rStyle w:val="Odwoanieprzypisudolnego"/>
        </w:rPr>
        <w:footnoteRef/>
      </w:r>
      <w:r>
        <w:t xml:space="preserve"> </w:t>
      </w:r>
      <w:r w:rsidRPr="007054D9">
        <w:t>Działania informacyjno-promocyjne mające na celu pozyskanie odbiorców ostatecznych planowanego wsparcia mające wymiar zadań merytorycznych mogą stanowić koszty bezpośrednie projektu. Koszty związane z kampaniami informacyjno-promocyjnymi lub innymi działaniami upowszechniającymi projekt realizowanymi jako działania świadomościowe, które są skierowane do całej społeczności powinny być finansowane w ramach kosztów pośrednich.</w:t>
      </w:r>
    </w:p>
  </w:footnote>
  <w:footnote w:id="26">
    <w:p w:rsidR="007054D9" w:rsidRDefault="007054D9">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7">
    <w:p w:rsidR="007054D9" w:rsidRDefault="007054D9">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8">
    <w:p w:rsidR="007054D9" w:rsidRDefault="007054D9">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9">
    <w:p w:rsidR="007054D9" w:rsidRPr="00CC3BF6" w:rsidRDefault="007054D9"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30">
    <w:p w:rsidR="007054D9" w:rsidRDefault="007054D9" w:rsidP="00270CA5">
      <w:pPr>
        <w:pStyle w:val="Tekstprzypisudolnego"/>
      </w:pPr>
      <w:r>
        <w:rPr>
          <w:rStyle w:val="Odwoanieprzypisudolnego"/>
        </w:rPr>
        <w:footnoteRef/>
      </w:r>
      <w:r>
        <w:t xml:space="preserve"> Zakres wsparcia jest zgodny z zakresem wsparcia wskazanym w 2 typie projektu.</w:t>
      </w:r>
    </w:p>
  </w:footnote>
  <w:footnote w:id="31">
    <w:p w:rsidR="007054D9" w:rsidRDefault="007054D9" w:rsidP="00270CA5">
      <w:pPr>
        <w:pStyle w:val="Tekstprzypisudolnego"/>
      </w:pPr>
      <w:r>
        <w:rPr>
          <w:rStyle w:val="Odwoanieprzypisudolnego"/>
        </w:rPr>
        <w:footnoteRef/>
      </w:r>
      <w:r>
        <w:t xml:space="preserve"> Zakres wsparcia jest zgodny z zakresem wsparcia wskazanym w 1 typie projektu.</w:t>
      </w:r>
    </w:p>
  </w:footnote>
  <w:footnote w:id="32">
    <w:p w:rsidR="007054D9" w:rsidRDefault="007054D9" w:rsidP="00270CA5">
      <w:pPr>
        <w:pStyle w:val="Tekstprzypisudolnego"/>
      </w:pPr>
      <w:r>
        <w:rPr>
          <w:rStyle w:val="Odwoanieprzypisudolnego"/>
        </w:rPr>
        <w:footnoteRef/>
      </w:r>
      <w:r>
        <w:t xml:space="preserve"> Zakres wsparcia jest zgodny z zakresem wsparcia wskazanym w 2 typie projektu.</w:t>
      </w:r>
    </w:p>
  </w:footnote>
  <w:footnote w:id="33">
    <w:p w:rsidR="007054D9" w:rsidRPr="00CC3BF6" w:rsidRDefault="007054D9"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34">
    <w:p w:rsidR="007054D9" w:rsidRDefault="007054D9">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35">
    <w:p w:rsidR="007054D9" w:rsidRDefault="007054D9">
      <w:pPr>
        <w:pStyle w:val="Tekstprzypisudolnego"/>
      </w:pPr>
      <w:r>
        <w:rPr>
          <w:rStyle w:val="Odwoanieprzypisudolnego"/>
        </w:rPr>
        <w:footnoteRef/>
      </w:r>
      <w:r>
        <w:t xml:space="preserve"> Zakres wsparcia jest zgodny z zakresem wsparcia wskazanym w 7 typie projektu.</w:t>
      </w:r>
    </w:p>
  </w:footnote>
  <w:footnote w:id="36">
    <w:p w:rsidR="007054D9" w:rsidRDefault="007054D9">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7">
    <w:p w:rsidR="007054D9" w:rsidRDefault="007054D9">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8">
    <w:p w:rsidR="007054D9" w:rsidRDefault="007054D9">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9">
    <w:p w:rsidR="007054D9" w:rsidRDefault="007054D9">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12665D" w:rsidRDefault="007054D9" w:rsidP="00857432">
    <w:pPr>
      <w:pStyle w:val="Nagwek"/>
      <w:jc w:val="cent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rsidR="007054D9" w:rsidRDefault="007054D9"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rsidR="007054D9" w:rsidRPr="00FC446C" w:rsidRDefault="007054D9" w:rsidP="00FC446C">
    <w:pPr>
      <w:pStyle w:val="Nagwek"/>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054D9" w:rsidRPr="001F67DC" w:rsidRDefault="007054D9"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rsidR="007054D9" w:rsidRPr="006F07DD" w:rsidRDefault="007054D9"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6F07DD" w:rsidRDefault="007054D9"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054D9" w:rsidRPr="008F3EFE" w:rsidRDefault="007054D9" w:rsidP="00E25DA1">
    <w:pPr>
      <w:pStyle w:val="Nagwek"/>
      <w:jc w:val="center"/>
      <w:rPr>
        <w:sz w:val="14"/>
        <w:szCs w:val="14"/>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E129E4" w:rsidRDefault="007054D9"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rsidR="007054D9" w:rsidRPr="00E129E4" w:rsidRDefault="007054D9"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rsidR="007054D9" w:rsidRPr="008F3EFE" w:rsidRDefault="007054D9"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054D9" w:rsidRPr="00520A3A" w:rsidRDefault="007054D9"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054D9" w:rsidRPr="00520A3A" w:rsidRDefault="007054D9"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054D9" w:rsidRPr="00520A3A" w:rsidRDefault="007054D9"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054D9" w:rsidRPr="00520A3A" w:rsidRDefault="007054D9"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12665D" w:rsidRDefault="007054D9" w:rsidP="00857432">
    <w:pPr>
      <w:pStyle w:val="Nagwek"/>
      <w:jc w:val="center"/>
    </w:pPr>
    <w:r>
      <w:rPr>
        <w:rFonts w:ascii="MyriadPro-Bold" w:hAnsi="MyriadPro-Bold" w:cs="MyriadPro-Bold"/>
        <w:b/>
        <w:bCs/>
        <w:sz w:val="16"/>
        <w:szCs w:val="16"/>
      </w:rPr>
      <w:t>SPIS TREŚCI</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054D9" w:rsidRPr="00520A3A" w:rsidRDefault="007054D9"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7054D9" w:rsidRPr="002D49AA" w:rsidRDefault="007054D9" w:rsidP="00E25DA1">
    <w:pPr>
      <w:pStyle w:val="Nagwek"/>
      <w:jc w:val="center"/>
      <w:rPr>
        <w:rFonts w:ascii="Myriad Pro" w:hAnsi="Myriad Pro"/>
        <w:b/>
        <w:bCs/>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r>
      <w:rPr>
        <w:rFonts w:ascii="Myriad Pro" w:hAnsi="Myriad Pro"/>
        <w:b/>
        <w:bCs/>
        <w:sz w:val="14"/>
        <w:szCs w:val="14"/>
        <w:lang w:val="pl-PL"/>
      </w:rPr>
      <w:t xml:space="preserve"> </w:t>
    </w:r>
    <w:r w:rsidRPr="002D49AA">
      <w:rPr>
        <w:rFonts w:ascii="Myriad Pro" w:hAnsi="Myriad Pro"/>
        <w:b/>
        <w:bCs/>
        <w:sz w:val="14"/>
        <w:szCs w:val="14"/>
      </w:rPr>
      <w:t>ORAZ PRZEDSIĘWZIĘĆ ZWIĄZANYCH Z WALKĄ I ZAPOBIEGANIEM  COVID-19</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rsidR="007054D9" w:rsidRPr="00520A3A" w:rsidRDefault="007054D9" w:rsidP="00E25DA1">
    <w:pPr>
      <w:pStyle w:val="Nagwek"/>
      <w:jc w:val="center"/>
      <w:rPr>
        <w:rFonts w:ascii="Myriad Pro" w:hAnsi="Myriad Pro"/>
        <w:b/>
        <w:sz w:val="14"/>
        <w:szCs w:val="14"/>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DC6B7D" w:rsidRDefault="007054D9"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DC6B7D" w:rsidRDefault="007054D9" w:rsidP="00E25DA1">
    <w:pPr>
      <w:pStyle w:val="Nagwek"/>
      <w:jc w:val="center"/>
    </w:pPr>
    <w:r w:rsidRPr="00DC6B7D">
      <w:rPr>
        <w:rFonts w:ascii="MyriadPro-Bold" w:hAnsi="MyriadPro-Bold" w:cs="MyriadPro-Bold"/>
        <w:b/>
        <w:bCs/>
        <w:sz w:val="16"/>
        <w:szCs w:val="16"/>
      </w:rPr>
      <w:t>VIII EDUKACJA</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3D5EF6" w:rsidRDefault="007054D9"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rsidR="007054D9" w:rsidRPr="006F07DD" w:rsidRDefault="007054D9" w:rsidP="003D5EF6">
    <w:pPr>
      <w:pStyle w:val="Nagwek"/>
      <w:rPr>
        <w:sz w:val="14"/>
        <w:szCs w:val="14"/>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890D33" w:rsidRDefault="007054D9" w:rsidP="00F376D9">
    <w:pPr>
      <w:pStyle w:val="Nagwek"/>
      <w:jc w:val="center"/>
    </w:pPr>
    <w:r w:rsidRPr="00890D33">
      <w:rPr>
        <w:rFonts w:ascii="MyriadPro-Bold" w:hAnsi="MyriadPro-Bold" w:cs="MyriadPro-Bold"/>
        <w:b/>
        <w:bCs/>
        <w:sz w:val="16"/>
        <w:szCs w:val="16"/>
      </w:rPr>
      <w:t>VI RYNEK PRACY</w:t>
    </w:r>
  </w:p>
  <w:p w:rsidR="007054D9" w:rsidRPr="006F07DD" w:rsidRDefault="007054D9" w:rsidP="00857432">
    <w:pPr>
      <w:pStyle w:val="Nagwek"/>
      <w:jc w:val="center"/>
      <w:rPr>
        <w:rFonts w:ascii="Myriad Pro" w:hAnsi="Myriad Pro"/>
        <w:b/>
        <w:sz w:val="14"/>
        <w:szCs w:val="14"/>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6F07DD" w:rsidRDefault="007054D9"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7054D9" w:rsidRPr="00DC6B7D" w:rsidRDefault="007054D9"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7401E6" w:rsidRDefault="007054D9" w:rsidP="007401E6">
    <w:pPr>
      <w:pStyle w:val="Nagwek"/>
      <w:jc w:val="center"/>
      <w:rPr>
        <w:rFonts w:ascii="Myriad Pro" w:hAnsi="Myriad Pro"/>
        <w:b/>
        <w:sz w:val="16"/>
        <w:szCs w:val="16"/>
      </w:rPr>
    </w:pPr>
    <w:r w:rsidRPr="007401E6">
      <w:rPr>
        <w:rFonts w:ascii="Myriad Pro" w:hAnsi="Myriad Pro"/>
        <w:b/>
        <w:sz w:val="16"/>
        <w:szCs w:val="16"/>
      </w:rPr>
      <w:t>VIII EDUKACJA</w:t>
    </w:r>
  </w:p>
  <w:p w:rsidR="007054D9" w:rsidRPr="007401E6" w:rsidRDefault="007054D9"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C53452" w:rsidRDefault="007054D9" w:rsidP="0086043B">
    <w:pPr>
      <w:pStyle w:val="Nagwek"/>
      <w:jc w:val="center"/>
    </w:pPr>
    <w:r>
      <w:rPr>
        <w:rFonts w:ascii="MyriadPro-Bold" w:hAnsi="MyriadPro-Bold" w:cs="MyriadPro-Bold"/>
        <w:b/>
        <w:bCs/>
        <w:sz w:val="16"/>
        <w:szCs w:val="16"/>
      </w:rPr>
      <w:t xml:space="preserve">X POMOC TECHNICZNA </w:t>
    </w:r>
  </w:p>
  <w:p w:rsidR="007054D9" w:rsidRPr="00E979EB" w:rsidRDefault="007054D9" w:rsidP="0086043B">
    <w:pPr>
      <w:pStyle w:val="Nagwek"/>
      <w:jc w:val="cente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5D4EBA" w:rsidRDefault="007054D9"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Pr="00890D33" w:rsidRDefault="007054D9"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054D9" w:rsidRPr="001F67DC" w:rsidRDefault="007054D9"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054D9" w:rsidRPr="001F67DC" w:rsidRDefault="007054D9"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054D9" w:rsidRPr="001F67DC" w:rsidRDefault="007054D9"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054D9" w:rsidRPr="001F67DC" w:rsidRDefault="007054D9"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SZKOLENIOWE</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4D9" w:rsidRDefault="007054D9"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7054D9" w:rsidRPr="001F67DC" w:rsidRDefault="007054D9"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436393"/>
    <w:multiLevelType w:val="hybridMultilevel"/>
    <w:tmpl w:val="90EC175E"/>
    <w:lvl w:ilvl="0" w:tplc="1B4205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5B6610"/>
    <w:multiLevelType w:val="hybridMultilevel"/>
    <w:tmpl w:val="D426661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0">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477179"/>
    <w:multiLevelType w:val="hybridMultilevel"/>
    <w:tmpl w:val="550E4B0A"/>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895766A"/>
    <w:multiLevelType w:val="hybridMultilevel"/>
    <w:tmpl w:val="2F1C8CE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09F65F87"/>
    <w:multiLevelType w:val="hybridMultilevel"/>
    <w:tmpl w:val="E45A09AA"/>
    <w:lvl w:ilvl="0" w:tplc="09460736">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7">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B085502"/>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CD50A23"/>
    <w:multiLevelType w:val="hybridMultilevel"/>
    <w:tmpl w:val="32B0D770"/>
    <w:lvl w:ilvl="0" w:tplc="0415000F">
      <w:start w:val="1"/>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010009"/>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F490698"/>
    <w:multiLevelType w:val="hybridMultilevel"/>
    <w:tmpl w:val="73AC1FC6"/>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8">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1">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2545B0E"/>
    <w:multiLevelType w:val="hybridMultilevel"/>
    <w:tmpl w:val="C4687068"/>
    <w:lvl w:ilvl="0" w:tplc="1E6A25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553496F"/>
    <w:multiLevelType w:val="hybridMultilevel"/>
    <w:tmpl w:val="B10EF1F6"/>
    <w:lvl w:ilvl="0" w:tplc="201665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5FF008F"/>
    <w:multiLevelType w:val="hybridMultilevel"/>
    <w:tmpl w:val="37B217B8"/>
    <w:lvl w:ilvl="0" w:tplc="124EB668">
      <w:start w:val="6"/>
      <w:numFmt w:val="decimal"/>
      <w:lvlText w:val="%1."/>
      <w:lvlJc w:val="left"/>
      <w:pPr>
        <w:ind w:left="71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6">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nsid w:val="199A5C79"/>
    <w:multiLevelType w:val="hybridMultilevel"/>
    <w:tmpl w:val="8B2812D2"/>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2">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3">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9">
    <w:nsid w:val="1EF2533B"/>
    <w:multiLevelType w:val="hybridMultilevel"/>
    <w:tmpl w:val="5322DAF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71">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4">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9">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82">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5295378"/>
    <w:multiLevelType w:val="hybridMultilevel"/>
    <w:tmpl w:val="76228B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53939D9"/>
    <w:multiLevelType w:val="hybridMultilevel"/>
    <w:tmpl w:val="17BE43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92">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8421D5B"/>
    <w:multiLevelType w:val="hybridMultilevel"/>
    <w:tmpl w:val="C18CB138"/>
    <w:lvl w:ilvl="0" w:tplc="E4FE896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29072C4D"/>
    <w:multiLevelType w:val="hybridMultilevel"/>
    <w:tmpl w:val="5F6E68AE"/>
    <w:lvl w:ilvl="0" w:tplc="44AA86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295F4FC4"/>
    <w:multiLevelType w:val="hybridMultilevel"/>
    <w:tmpl w:val="CACA4E2E"/>
    <w:lvl w:ilvl="0" w:tplc="18E0A17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2979434D"/>
    <w:multiLevelType w:val="hybridMultilevel"/>
    <w:tmpl w:val="546E52F2"/>
    <w:lvl w:ilvl="0" w:tplc="5C82571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1">
    <w:nsid w:val="2A320C99"/>
    <w:multiLevelType w:val="hybridMultilevel"/>
    <w:tmpl w:val="015C91B2"/>
    <w:lvl w:ilvl="0" w:tplc="94C2709A">
      <w:start w:val="8"/>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2AB928FE"/>
    <w:multiLevelType w:val="hybridMultilevel"/>
    <w:tmpl w:val="C22E0C20"/>
    <w:lvl w:ilvl="0" w:tplc="0128C8B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4">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0DA5B8B"/>
    <w:multiLevelType w:val="hybridMultilevel"/>
    <w:tmpl w:val="43A6BEB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1287E13"/>
    <w:multiLevelType w:val="hybridMultilevel"/>
    <w:tmpl w:val="F8AA3A34"/>
    <w:lvl w:ilvl="0" w:tplc="9BB28B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112">
    <w:nsid w:val="3182043C"/>
    <w:multiLevelType w:val="hybridMultilevel"/>
    <w:tmpl w:val="5DE20224"/>
    <w:lvl w:ilvl="0" w:tplc="E94CB63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1DD1929"/>
    <w:multiLevelType w:val="hybridMultilevel"/>
    <w:tmpl w:val="BE7E8C9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14">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15">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19">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69533AB"/>
    <w:multiLevelType w:val="hybridMultilevel"/>
    <w:tmpl w:val="1C8A59DA"/>
    <w:lvl w:ilvl="0" w:tplc="AB7AD5F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23">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4">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3E8B27AB"/>
    <w:multiLevelType w:val="hybridMultilevel"/>
    <w:tmpl w:val="6C0EB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40">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3F6B1BBE"/>
    <w:multiLevelType w:val="hybridMultilevel"/>
    <w:tmpl w:val="06A8D2D8"/>
    <w:lvl w:ilvl="0" w:tplc="9A005ABE">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2834BAC"/>
    <w:multiLevelType w:val="hybridMultilevel"/>
    <w:tmpl w:val="A76EADB8"/>
    <w:lvl w:ilvl="0" w:tplc="59D0E1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1">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319564F"/>
    <w:multiLevelType w:val="hybridMultilevel"/>
    <w:tmpl w:val="ABC2C58C"/>
    <w:lvl w:ilvl="0" w:tplc="DFC292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5">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57">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60">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90C1635"/>
    <w:multiLevelType w:val="hybridMultilevel"/>
    <w:tmpl w:val="5DC26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9987F4A"/>
    <w:multiLevelType w:val="hybridMultilevel"/>
    <w:tmpl w:val="7C8EF41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4D4468CA"/>
    <w:multiLevelType w:val="hybridMultilevel"/>
    <w:tmpl w:val="BF6C0900"/>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79">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4F105D72"/>
    <w:multiLevelType w:val="hybridMultilevel"/>
    <w:tmpl w:val="3976CE36"/>
    <w:lvl w:ilvl="0" w:tplc="1D604C90">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22F136E"/>
    <w:multiLevelType w:val="hybridMultilevel"/>
    <w:tmpl w:val="268647A8"/>
    <w:lvl w:ilvl="0" w:tplc="02ACD8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2CF0ABB"/>
    <w:multiLevelType w:val="hybridMultilevel"/>
    <w:tmpl w:val="A0F20B8C"/>
    <w:lvl w:ilvl="0" w:tplc="AD5C3146">
      <w:start w:val="1"/>
      <w:numFmt w:val="lowerLetter"/>
      <w:lvlText w:val="%1)"/>
      <w:lvlJc w:val="left"/>
      <w:pPr>
        <w:ind w:left="1217"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3F36B54"/>
    <w:multiLevelType w:val="hybridMultilevel"/>
    <w:tmpl w:val="81BECC56"/>
    <w:lvl w:ilvl="0" w:tplc="B276CFE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446526A"/>
    <w:multiLevelType w:val="hybridMultilevel"/>
    <w:tmpl w:val="D1CC189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4">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55432F96"/>
    <w:multiLevelType w:val="hybridMultilevel"/>
    <w:tmpl w:val="75A0F9A8"/>
    <w:lvl w:ilvl="0" w:tplc="5A060BA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4">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6">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590E4701"/>
    <w:multiLevelType w:val="hybridMultilevel"/>
    <w:tmpl w:val="7B74782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59AC6F3A"/>
    <w:multiLevelType w:val="hybridMultilevel"/>
    <w:tmpl w:val="00A40168"/>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BC86400"/>
    <w:multiLevelType w:val="hybridMultilevel"/>
    <w:tmpl w:val="59849254"/>
    <w:lvl w:ilvl="0" w:tplc="7DEAF1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5C533581"/>
    <w:multiLevelType w:val="hybridMultilevel"/>
    <w:tmpl w:val="C71874C4"/>
    <w:lvl w:ilvl="0" w:tplc="494AF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C5B631D"/>
    <w:multiLevelType w:val="hybridMultilevel"/>
    <w:tmpl w:val="2632ABE0"/>
    <w:lvl w:ilvl="0" w:tplc="5A7A8732">
      <w:start w:val="12"/>
      <w:numFmt w:val="lowerLetter"/>
      <w:lvlText w:val="%1)"/>
      <w:lvlJc w:val="left"/>
      <w:pPr>
        <w:ind w:left="1247"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2">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Calibri" w:hAnsi="Myriad Pro" w:cs="Times New Roman"/>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3">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33F31C2"/>
    <w:multiLevelType w:val="hybridMultilevel"/>
    <w:tmpl w:val="3000B9D0"/>
    <w:lvl w:ilvl="0" w:tplc="884684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0">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31">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41">
    <w:nsid w:val="675A3D87"/>
    <w:multiLevelType w:val="hybridMultilevel"/>
    <w:tmpl w:val="4406F6C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68567B1B"/>
    <w:multiLevelType w:val="hybridMultilevel"/>
    <w:tmpl w:val="CA14FE50"/>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68735A6F"/>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6A7A1EF5"/>
    <w:multiLevelType w:val="hybridMultilevel"/>
    <w:tmpl w:val="B84A7DF8"/>
    <w:lvl w:ilvl="0" w:tplc="0415000F">
      <w:start w:val="1"/>
      <w:numFmt w:val="decimal"/>
      <w:lvlText w:val="%1."/>
      <w:lvlJc w:val="left"/>
      <w:pPr>
        <w:ind w:left="713" w:hanging="360"/>
      </w:pPr>
    </w:lvl>
    <w:lvl w:ilvl="1" w:tplc="04150019" w:tentative="1">
      <w:start w:val="1"/>
      <w:numFmt w:val="lowerLetter"/>
      <w:lvlText w:val="%2."/>
      <w:lvlJc w:val="left"/>
      <w:pPr>
        <w:ind w:left="1433" w:hanging="360"/>
      </w:pPr>
    </w:lvl>
    <w:lvl w:ilvl="2" w:tplc="0415001B" w:tentative="1">
      <w:start w:val="1"/>
      <w:numFmt w:val="lowerRoman"/>
      <w:lvlText w:val="%3."/>
      <w:lvlJc w:val="right"/>
      <w:pPr>
        <w:ind w:left="2153" w:hanging="180"/>
      </w:pPr>
    </w:lvl>
    <w:lvl w:ilvl="3" w:tplc="0415000F" w:tentative="1">
      <w:start w:val="1"/>
      <w:numFmt w:val="decimal"/>
      <w:lvlText w:val="%4."/>
      <w:lvlJc w:val="left"/>
      <w:pPr>
        <w:ind w:left="2873" w:hanging="360"/>
      </w:pPr>
    </w:lvl>
    <w:lvl w:ilvl="4" w:tplc="04150019" w:tentative="1">
      <w:start w:val="1"/>
      <w:numFmt w:val="lowerLetter"/>
      <w:lvlText w:val="%5."/>
      <w:lvlJc w:val="left"/>
      <w:pPr>
        <w:ind w:left="3593" w:hanging="360"/>
      </w:pPr>
    </w:lvl>
    <w:lvl w:ilvl="5" w:tplc="0415001B" w:tentative="1">
      <w:start w:val="1"/>
      <w:numFmt w:val="lowerRoman"/>
      <w:lvlText w:val="%6."/>
      <w:lvlJc w:val="right"/>
      <w:pPr>
        <w:ind w:left="4313" w:hanging="180"/>
      </w:pPr>
    </w:lvl>
    <w:lvl w:ilvl="6" w:tplc="0415000F" w:tentative="1">
      <w:start w:val="1"/>
      <w:numFmt w:val="decimal"/>
      <w:lvlText w:val="%7."/>
      <w:lvlJc w:val="left"/>
      <w:pPr>
        <w:ind w:left="5033" w:hanging="360"/>
      </w:pPr>
    </w:lvl>
    <w:lvl w:ilvl="7" w:tplc="04150019" w:tentative="1">
      <w:start w:val="1"/>
      <w:numFmt w:val="lowerLetter"/>
      <w:lvlText w:val="%8."/>
      <w:lvlJc w:val="left"/>
      <w:pPr>
        <w:ind w:left="5753" w:hanging="360"/>
      </w:pPr>
    </w:lvl>
    <w:lvl w:ilvl="8" w:tplc="0415001B" w:tentative="1">
      <w:start w:val="1"/>
      <w:numFmt w:val="lowerRoman"/>
      <w:lvlText w:val="%9."/>
      <w:lvlJc w:val="right"/>
      <w:pPr>
        <w:ind w:left="6473" w:hanging="180"/>
      </w:pPr>
    </w:lvl>
  </w:abstractNum>
  <w:abstractNum w:abstractNumId="246">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6B282B6B"/>
    <w:multiLevelType w:val="hybridMultilevel"/>
    <w:tmpl w:val="D3E69EEC"/>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2">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6FF25470"/>
    <w:multiLevelType w:val="hybridMultilevel"/>
    <w:tmpl w:val="19DEB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18B3CC1"/>
    <w:multiLevelType w:val="hybridMultilevel"/>
    <w:tmpl w:val="D27C83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3">
    <w:nsid w:val="72B67CCF"/>
    <w:multiLevelType w:val="hybridMultilevel"/>
    <w:tmpl w:val="B91C0612"/>
    <w:lvl w:ilvl="0" w:tplc="D1286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5">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74E42917"/>
    <w:multiLevelType w:val="hybridMultilevel"/>
    <w:tmpl w:val="21FC01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76D35FA8"/>
    <w:multiLevelType w:val="hybridMultilevel"/>
    <w:tmpl w:val="BF4C63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72">
    <w:nsid w:val="77681BEF"/>
    <w:multiLevelType w:val="hybridMultilevel"/>
    <w:tmpl w:val="D254899A"/>
    <w:lvl w:ilvl="0" w:tplc="2EE426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77972692"/>
    <w:multiLevelType w:val="hybridMultilevel"/>
    <w:tmpl w:val="63669A8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787313EF"/>
    <w:multiLevelType w:val="hybridMultilevel"/>
    <w:tmpl w:val="90DA71C2"/>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81">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82">
    <w:nsid w:val="7A0E3452"/>
    <w:multiLevelType w:val="hybridMultilevel"/>
    <w:tmpl w:val="DEB6A3AE"/>
    <w:lvl w:ilvl="0" w:tplc="2D7C4D1E">
      <w:start w:val="1"/>
      <w:numFmt w:val="decimal"/>
      <w:lvlText w:val="%1."/>
      <w:lvlJc w:val="left"/>
      <w:pPr>
        <w:ind w:left="1100" w:hanging="360"/>
      </w:pPr>
      <w:rPr>
        <w:rFonts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83">
    <w:nsid w:val="7A196DA1"/>
    <w:multiLevelType w:val="hybridMultilevel"/>
    <w:tmpl w:val="71705366"/>
    <w:lvl w:ilvl="0" w:tplc="CE22915E">
      <w:start w:val="1"/>
      <w:numFmt w:val="lowerLetter"/>
      <w:lvlText w:val="%1)"/>
      <w:lvlJc w:val="left"/>
      <w:pPr>
        <w:ind w:left="1247" w:hanging="396"/>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7C18021B"/>
    <w:multiLevelType w:val="hybridMultilevel"/>
    <w:tmpl w:val="9ED4C872"/>
    <w:lvl w:ilvl="0" w:tplc="7AFA62C4">
      <w:start w:val="1"/>
      <w:numFmt w:val="lowerLetter"/>
      <w:lvlText w:val="%1)"/>
      <w:lvlJc w:val="left"/>
      <w:pPr>
        <w:ind w:left="1217" w:hanging="360"/>
      </w:pPr>
      <w:rPr>
        <w:b w:val="0"/>
        <w:color w:val="000000"/>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89">
    <w:nsid w:val="7D527A4B"/>
    <w:multiLevelType w:val="hybridMultilevel"/>
    <w:tmpl w:val="60120E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nsid w:val="7E960CF1"/>
    <w:multiLevelType w:val="hybridMultilevel"/>
    <w:tmpl w:val="43D81D50"/>
    <w:lvl w:ilvl="0" w:tplc="3710C8BA">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278"/>
  </w:num>
  <w:num w:numId="3">
    <w:abstractNumId w:val="13"/>
  </w:num>
  <w:num w:numId="4">
    <w:abstractNumId w:val="17"/>
  </w:num>
  <w:num w:numId="5">
    <w:abstractNumId w:val="153"/>
  </w:num>
  <w:num w:numId="6">
    <w:abstractNumId w:val="3"/>
  </w:num>
  <w:num w:numId="7">
    <w:abstractNumId w:val="53"/>
  </w:num>
  <w:num w:numId="8">
    <w:abstractNumId w:val="146"/>
  </w:num>
  <w:num w:numId="9">
    <w:abstractNumId w:val="70"/>
  </w:num>
  <w:num w:numId="10">
    <w:abstractNumId w:val="114"/>
  </w:num>
  <w:num w:numId="11">
    <w:abstractNumId w:val="234"/>
  </w:num>
  <w:num w:numId="12">
    <w:abstractNumId w:val="156"/>
  </w:num>
  <w:num w:numId="13">
    <w:abstractNumId w:val="154"/>
  </w:num>
  <w:num w:numId="14">
    <w:abstractNumId w:val="12"/>
  </w:num>
  <w:num w:numId="15">
    <w:abstractNumId w:val="134"/>
  </w:num>
  <w:num w:numId="16">
    <w:abstractNumId w:val="175"/>
  </w:num>
  <w:num w:numId="17">
    <w:abstractNumId w:val="18"/>
  </w:num>
  <w:num w:numId="18">
    <w:abstractNumId w:val="65"/>
  </w:num>
  <w:num w:numId="19">
    <w:abstractNumId w:val="170"/>
  </w:num>
  <w:num w:numId="20">
    <w:abstractNumId w:val="71"/>
  </w:num>
  <w:num w:numId="21">
    <w:abstractNumId w:val="172"/>
  </w:num>
  <w:num w:numId="22">
    <w:abstractNumId w:val="124"/>
  </w:num>
  <w:num w:numId="23">
    <w:abstractNumId w:val="123"/>
  </w:num>
  <w:num w:numId="24">
    <w:abstractNumId w:val="209"/>
  </w:num>
  <w:num w:numId="25">
    <w:abstractNumId w:val="89"/>
  </w:num>
  <w:num w:numId="26">
    <w:abstractNumId w:val="249"/>
  </w:num>
  <w:num w:numId="27">
    <w:abstractNumId w:val="277"/>
  </w:num>
  <w:num w:numId="28">
    <w:abstractNumId w:val="83"/>
  </w:num>
  <w:num w:numId="29">
    <w:abstractNumId w:val="21"/>
  </w:num>
  <w:num w:numId="30">
    <w:abstractNumId w:val="301"/>
  </w:num>
  <w:num w:numId="31">
    <w:abstractNumId w:val="104"/>
  </w:num>
  <w:num w:numId="32">
    <w:abstractNumId w:val="76"/>
  </w:num>
  <w:num w:numId="33">
    <w:abstractNumId w:val="72"/>
  </w:num>
  <w:num w:numId="34">
    <w:abstractNumId w:val="56"/>
  </w:num>
  <w:num w:numId="35">
    <w:abstractNumId w:val="215"/>
  </w:num>
  <w:num w:numId="36">
    <w:abstractNumId w:val="85"/>
  </w:num>
  <w:num w:numId="37">
    <w:abstractNumId w:val="120"/>
  </w:num>
  <w:num w:numId="38">
    <w:abstractNumId w:val="90"/>
  </w:num>
  <w:num w:numId="39">
    <w:abstractNumId w:val="195"/>
  </w:num>
  <w:num w:numId="40">
    <w:abstractNumId w:val="49"/>
  </w:num>
  <w:num w:numId="41">
    <w:abstractNumId w:val="30"/>
  </w:num>
  <w:num w:numId="42">
    <w:abstractNumId w:val="180"/>
  </w:num>
  <w:num w:numId="43">
    <w:abstractNumId w:val="15"/>
  </w:num>
  <w:num w:numId="44">
    <w:abstractNumId w:val="169"/>
  </w:num>
  <w:num w:numId="45">
    <w:abstractNumId w:val="96"/>
  </w:num>
  <w:num w:numId="46">
    <w:abstractNumId w:val="58"/>
  </w:num>
  <w:num w:numId="47">
    <w:abstractNumId w:val="247"/>
  </w:num>
  <w:num w:numId="48">
    <w:abstractNumId w:val="80"/>
  </w:num>
  <w:num w:numId="49">
    <w:abstractNumId w:val="20"/>
  </w:num>
  <w:num w:numId="50">
    <w:abstractNumId w:val="143"/>
  </w:num>
  <w:num w:numId="51">
    <w:abstractNumId w:val="107"/>
  </w:num>
  <w:num w:numId="52">
    <w:abstractNumId w:val="274"/>
  </w:num>
  <w:num w:numId="53">
    <w:abstractNumId w:val="244"/>
  </w:num>
  <w:num w:numId="54">
    <w:abstractNumId w:val="219"/>
  </w:num>
  <w:num w:numId="55">
    <w:abstractNumId w:val="24"/>
  </w:num>
  <w:num w:numId="56">
    <w:abstractNumId w:val="267"/>
  </w:num>
  <w:num w:numId="57">
    <w:abstractNumId w:val="296"/>
  </w:num>
  <w:num w:numId="58">
    <w:abstractNumId w:val="64"/>
  </w:num>
  <w:num w:numId="59">
    <w:abstractNumId w:val="187"/>
  </w:num>
  <w:num w:numId="60">
    <w:abstractNumId w:val="67"/>
  </w:num>
  <w:num w:numId="61">
    <w:abstractNumId w:val="28"/>
  </w:num>
  <w:num w:numId="62">
    <w:abstractNumId w:val="287"/>
  </w:num>
  <w:num w:numId="63">
    <w:abstractNumId w:val="151"/>
  </w:num>
  <w:num w:numId="64">
    <w:abstractNumId w:val="84"/>
  </w:num>
  <w:num w:numId="65">
    <w:abstractNumId w:val="204"/>
  </w:num>
  <w:num w:numId="66">
    <w:abstractNumId w:val="185"/>
  </w:num>
  <w:num w:numId="67">
    <w:abstractNumId w:val="44"/>
  </w:num>
  <w:num w:numId="68">
    <w:abstractNumId w:val="245"/>
  </w:num>
  <w:num w:numId="69">
    <w:abstractNumId w:val="173"/>
  </w:num>
  <w:num w:numId="70">
    <w:abstractNumId w:val="105"/>
  </w:num>
  <w:num w:numId="71">
    <w:abstractNumId w:val="32"/>
  </w:num>
  <w:num w:numId="72">
    <w:abstractNumId w:val="75"/>
  </w:num>
  <w:num w:numId="73">
    <w:abstractNumId w:val="88"/>
  </w:num>
  <w:num w:numId="74">
    <w:abstractNumId w:val="148"/>
  </w:num>
  <w:num w:numId="75">
    <w:abstractNumId w:val="223"/>
  </w:num>
  <w:num w:numId="76">
    <w:abstractNumId w:val="168"/>
  </w:num>
  <w:num w:numId="77">
    <w:abstractNumId w:val="191"/>
  </w:num>
  <w:num w:numId="78">
    <w:abstractNumId w:val="248"/>
  </w:num>
  <w:num w:numId="79">
    <w:abstractNumId w:val="69"/>
  </w:num>
  <w:num w:numId="80">
    <w:abstractNumId w:val="275"/>
  </w:num>
  <w:num w:numId="81">
    <w:abstractNumId w:val="286"/>
  </w:num>
  <w:num w:numId="82">
    <w:abstractNumId w:val="210"/>
  </w:num>
  <w:num w:numId="83">
    <w:abstractNumId w:val="252"/>
  </w:num>
  <w:num w:numId="84">
    <w:abstractNumId w:val="165"/>
  </w:num>
  <w:num w:numId="85">
    <w:abstractNumId w:val="273"/>
  </w:num>
  <w:num w:numId="86">
    <w:abstractNumId w:val="207"/>
  </w:num>
  <w:num w:numId="87">
    <w:abstractNumId w:val="241"/>
  </w:num>
  <w:num w:numId="88">
    <w:abstractNumId w:val="34"/>
  </w:num>
  <w:num w:numId="89">
    <w:abstractNumId w:val="242"/>
  </w:num>
  <w:num w:numId="90">
    <w:abstractNumId w:val="162"/>
  </w:num>
  <w:num w:numId="91">
    <w:abstractNumId w:val="280"/>
  </w:num>
  <w:num w:numId="92">
    <w:abstractNumId w:val="158"/>
  </w:num>
  <w:num w:numId="93">
    <w:abstractNumId w:val="6"/>
  </w:num>
  <w:num w:numId="94">
    <w:abstractNumId w:val="135"/>
  </w:num>
  <w:num w:numId="95">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6"/>
  </w:num>
  <w:num w:numId="97">
    <w:abstractNumId w:val="19"/>
  </w:num>
  <w:num w:numId="98">
    <w:abstractNumId w:val="92"/>
  </w:num>
  <w:num w:numId="99">
    <w:abstractNumId w:val="294"/>
  </w:num>
  <w:num w:numId="100">
    <w:abstractNumId w:val="220"/>
  </w:num>
  <w:num w:numId="101">
    <w:abstractNumId w:val="55"/>
  </w:num>
  <w:num w:numId="102">
    <w:abstractNumId w:val="196"/>
  </w:num>
  <w:num w:numId="103">
    <w:abstractNumId w:val="285"/>
  </w:num>
  <w:num w:numId="104">
    <w:abstractNumId w:val="218"/>
  </w:num>
  <w:num w:numId="105">
    <w:abstractNumId w:val="108"/>
  </w:num>
  <w:num w:numId="106">
    <w:abstractNumId w:val="63"/>
  </w:num>
  <w:num w:numId="107">
    <w:abstractNumId w:val="231"/>
  </w:num>
  <w:num w:numId="108">
    <w:abstractNumId w:val="167"/>
  </w:num>
  <w:num w:numId="109">
    <w:abstractNumId w:val="237"/>
  </w:num>
  <w:num w:numId="110">
    <w:abstractNumId w:val="93"/>
  </w:num>
  <w:num w:numId="111">
    <w:abstractNumId w:val="228"/>
  </w:num>
  <w:num w:numId="112">
    <w:abstractNumId w:val="78"/>
  </w:num>
  <w:num w:numId="113">
    <w:abstractNumId w:val="54"/>
  </w:num>
  <w:num w:numId="114">
    <w:abstractNumId w:val="115"/>
  </w:num>
  <w:num w:numId="115">
    <w:abstractNumId w:val="183"/>
  </w:num>
  <w:num w:numId="116">
    <w:abstractNumId w:val="250"/>
  </w:num>
  <w:num w:numId="117">
    <w:abstractNumId w:val="66"/>
  </w:num>
  <w:num w:numId="118">
    <w:abstractNumId w:val="265"/>
  </w:num>
  <w:num w:numId="119">
    <w:abstractNumId w:val="176"/>
  </w:num>
  <w:num w:numId="120">
    <w:abstractNumId w:val="284"/>
  </w:num>
  <w:num w:numId="121">
    <w:abstractNumId w:val="132"/>
  </w:num>
  <w:num w:numId="122">
    <w:abstractNumId w:val="283"/>
  </w:num>
  <w:num w:numId="123">
    <w:abstractNumId w:val="251"/>
  </w:num>
  <w:num w:numId="124">
    <w:abstractNumId w:val="68"/>
  </w:num>
  <w:num w:numId="125">
    <w:abstractNumId w:val="166"/>
  </w:num>
  <w:num w:numId="126">
    <w:abstractNumId w:val="300"/>
  </w:num>
  <w:num w:numId="127">
    <w:abstractNumId w:val="291"/>
  </w:num>
  <w:num w:numId="128">
    <w:abstractNumId w:val="256"/>
  </w:num>
  <w:num w:numId="129">
    <w:abstractNumId w:val="255"/>
  </w:num>
  <w:num w:numId="130">
    <w:abstractNumId w:val="224"/>
  </w:num>
  <w:num w:numId="131">
    <w:abstractNumId w:val="259"/>
  </w:num>
  <w:num w:numId="132">
    <w:abstractNumId w:val="236"/>
  </w:num>
  <w:num w:numId="133">
    <w:abstractNumId w:val="221"/>
  </w:num>
  <w:num w:numId="134">
    <w:abstractNumId w:val="159"/>
  </w:num>
  <w:num w:numId="135">
    <w:abstractNumId w:val="73"/>
  </w:num>
  <w:num w:numId="136">
    <w:abstractNumId w:val="178"/>
  </w:num>
  <w:num w:numId="137">
    <w:abstractNumId w:val="139"/>
  </w:num>
  <w:num w:numId="138">
    <w:abstractNumId w:val="230"/>
  </w:num>
  <w:num w:numId="139">
    <w:abstractNumId w:val="62"/>
  </w:num>
  <w:num w:numId="140">
    <w:abstractNumId w:val="288"/>
  </w:num>
  <w:num w:numId="141">
    <w:abstractNumId w:val="271"/>
  </w:num>
  <w:num w:numId="142">
    <w:abstractNumId w:val="281"/>
  </w:num>
  <w:num w:numId="143">
    <w:abstractNumId w:val="81"/>
  </w:num>
  <w:num w:numId="144">
    <w:abstractNumId w:val="40"/>
  </w:num>
  <w:num w:numId="145">
    <w:abstractNumId w:val="299"/>
  </w:num>
  <w:num w:numId="146">
    <w:abstractNumId w:val="261"/>
  </w:num>
  <w:num w:numId="147">
    <w:abstractNumId w:val="293"/>
  </w:num>
  <w:num w:numId="148">
    <w:abstractNumId w:val="45"/>
  </w:num>
  <w:num w:numId="149">
    <w:abstractNumId w:val="270"/>
  </w:num>
  <w:num w:numId="150">
    <w:abstractNumId w:val="199"/>
  </w:num>
  <w:num w:numId="151">
    <w:abstractNumId w:val="35"/>
  </w:num>
  <w:num w:numId="152">
    <w:abstractNumId w:val="130"/>
  </w:num>
  <w:num w:numId="153">
    <w:abstractNumId w:val="205"/>
  </w:num>
  <w:num w:numId="154">
    <w:abstractNumId w:val="155"/>
  </w:num>
  <w:num w:numId="155">
    <w:abstractNumId w:val="217"/>
  </w:num>
  <w:num w:numId="156">
    <w:abstractNumId w:val="131"/>
  </w:num>
  <w:num w:numId="157">
    <w:abstractNumId w:val="7"/>
  </w:num>
  <w:num w:numId="158">
    <w:abstractNumId w:val="254"/>
  </w:num>
  <w:num w:numId="159">
    <w:abstractNumId w:val="208"/>
  </w:num>
  <w:num w:numId="160">
    <w:abstractNumId w:val="235"/>
  </w:num>
  <w:num w:numId="161">
    <w:abstractNumId w:val="140"/>
  </w:num>
  <w:num w:numId="162">
    <w:abstractNumId w:val="290"/>
  </w:num>
  <w:num w:numId="163">
    <w:abstractNumId w:val="5"/>
  </w:num>
  <w:num w:numId="164">
    <w:abstractNumId w:val="174"/>
  </w:num>
  <w:num w:numId="165">
    <w:abstractNumId w:val="48"/>
  </w:num>
  <w:num w:numId="166">
    <w:abstractNumId w:val="60"/>
  </w:num>
  <w:num w:numId="167">
    <w:abstractNumId w:val="268"/>
  </w:num>
  <w:num w:numId="168">
    <w:abstractNumId w:val="171"/>
  </w:num>
  <w:num w:numId="169">
    <w:abstractNumId w:val="129"/>
  </w:num>
  <w:num w:numId="170">
    <w:abstractNumId w:val="42"/>
  </w:num>
  <w:num w:numId="171">
    <w:abstractNumId w:val="100"/>
  </w:num>
  <w:num w:numId="172">
    <w:abstractNumId w:val="229"/>
  </w:num>
  <w:num w:numId="173">
    <w:abstractNumId w:val="29"/>
  </w:num>
  <w:num w:numId="174">
    <w:abstractNumId w:val="111"/>
  </w:num>
  <w:num w:numId="175">
    <w:abstractNumId w:val="27"/>
  </w:num>
  <w:num w:numId="176">
    <w:abstractNumId w:val="239"/>
  </w:num>
  <w:num w:numId="177">
    <w:abstractNumId w:val="240"/>
  </w:num>
  <w:num w:numId="178">
    <w:abstractNumId w:val="200"/>
  </w:num>
  <w:num w:numId="179">
    <w:abstractNumId w:val="91"/>
  </w:num>
  <w:num w:numId="180">
    <w:abstractNumId w:val="177"/>
  </w:num>
  <w:num w:numId="181">
    <w:abstractNumId w:val="189"/>
  </w:num>
  <w:num w:numId="182">
    <w:abstractNumId w:val="46"/>
  </w:num>
  <w:num w:numId="183">
    <w:abstractNumId w:val="264"/>
  </w:num>
  <w:num w:numId="184">
    <w:abstractNumId w:val="82"/>
  </w:num>
  <w:num w:numId="185">
    <w:abstractNumId w:val="257"/>
  </w:num>
  <w:num w:numId="186">
    <w:abstractNumId w:val="25"/>
  </w:num>
  <w:num w:numId="187">
    <w:abstractNumId w:val="186"/>
  </w:num>
  <w:num w:numId="188">
    <w:abstractNumId w:val="4"/>
  </w:num>
  <w:num w:numId="189">
    <w:abstractNumId w:val="201"/>
  </w:num>
  <w:num w:numId="190">
    <w:abstractNumId w:val="157"/>
  </w:num>
  <w:num w:numId="191">
    <w:abstractNumId w:val="31"/>
  </w:num>
  <w:num w:numId="192">
    <w:abstractNumId w:val="225"/>
  </w:num>
  <w:num w:numId="193">
    <w:abstractNumId w:val="16"/>
  </w:num>
  <w:num w:numId="194">
    <w:abstractNumId w:val="279"/>
  </w:num>
  <w:num w:numId="195">
    <w:abstractNumId w:val="126"/>
  </w:num>
  <w:num w:numId="196">
    <w:abstractNumId w:val="206"/>
  </w:num>
  <w:num w:numId="197">
    <w:abstractNumId w:val="276"/>
  </w:num>
  <w:num w:numId="198">
    <w:abstractNumId w:val="161"/>
  </w:num>
  <w:num w:numId="199">
    <w:abstractNumId w:val="22"/>
  </w:num>
  <w:num w:numId="200">
    <w:abstractNumId w:val="194"/>
  </w:num>
  <w:num w:numId="201">
    <w:abstractNumId w:val="125"/>
  </w:num>
  <w:num w:numId="202">
    <w:abstractNumId w:val="233"/>
  </w:num>
  <w:num w:numId="203">
    <w:abstractNumId w:val="179"/>
  </w:num>
  <w:num w:numId="204">
    <w:abstractNumId w:val="119"/>
  </w:num>
  <w:num w:numId="205">
    <w:abstractNumId w:val="160"/>
  </w:num>
  <w:num w:numId="206">
    <w:abstractNumId w:val="190"/>
  </w:num>
  <w:num w:numId="207">
    <w:abstractNumId w:val="145"/>
  </w:num>
  <w:num w:numId="208">
    <w:abstractNumId w:val="10"/>
  </w:num>
  <w:num w:numId="209">
    <w:abstractNumId w:val="36"/>
  </w:num>
  <w:num w:numId="210">
    <w:abstractNumId w:val="14"/>
  </w:num>
  <w:num w:numId="211">
    <w:abstractNumId w:val="74"/>
  </w:num>
  <w:num w:numId="212">
    <w:abstractNumId w:val="79"/>
  </w:num>
  <w:num w:numId="213">
    <w:abstractNumId w:val="9"/>
  </w:num>
  <w:num w:numId="214">
    <w:abstractNumId w:val="222"/>
  </w:num>
  <w:num w:numId="215">
    <w:abstractNumId w:val="147"/>
  </w:num>
  <w:num w:numId="216">
    <w:abstractNumId w:val="106"/>
  </w:num>
  <w:num w:numId="217">
    <w:abstractNumId w:val="57"/>
  </w:num>
  <w:num w:numId="218">
    <w:abstractNumId w:val="221"/>
    <w:lvlOverride w:ilvl="0">
      <w:startOverride w:val="1"/>
    </w:lvlOverride>
  </w:num>
  <w:num w:numId="219">
    <w:abstractNumId w:val="262"/>
  </w:num>
  <w:num w:numId="220">
    <w:abstractNumId w:val="37"/>
  </w:num>
  <w:num w:numId="221">
    <w:abstractNumId w:val="26"/>
  </w:num>
  <w:num w:numId="222">
    <w:abstractNumId w:val="8"/>
  </w:num>
  <w:num w:numId="223">
    <w:abstractNumId w:val="116"/>
  </w:num>
  <w:num w:numId="224">
    <w:abstractNumId w:val="198"/>
  </w:num>
  <w:num w:numId="225">
    <w:abstractNumId w:val="142"/>
  </w:num>
  <w:num w:numId="226">
    <w:abstractNumId w:val="238"/>
  </w:num>
  <w:num w:numId="227">
    <w:abstractNumId w:val="38"/>
  </w:num>
  <w:num w:numId="228">
    <w:abstractNumId w:val="2"/>
  </w:num>
  <w:num w:numId="229">
    <w:abstractNumId w:val="33"/>
  </w:num>
  <w:num w:numId="230">
    <w:abstractNumId w:val="297"/>
  </w:num>
  <w:num w:numId="231">
    <w:abstractNumId w:val="59"/>
  </w:num>
  <w:num w:numId="232">
    <w:abstractNumId w:val="164"/>
  </w:num>
  <w:num w:numId="233">
    <w:abstractNumId w:val="144"/>
  </w:num>
  <w:num w:numId="234">
    <w:abstractNumId w:val="133"/>
  </w:num>
  <w:num w:numId="235">
    <w:abstractNumId w:val="41"/>
  </w:num>
  <w:num w:numId="236">
    <w:abstractNumId w:val="226"/>
  </w:num>
  <w:num w:numId="237">
    <w:abstractNumId w:val="203"/>
  </w:num>
  <w:num w:numId="238">
    <w:abstractNumId w:val="246"/>
  </w:num>
  <w:num w:numId="239">
    <w:abstractNumId w:val="202"/>
  </w:num>
  <w:num w:numId="240">
    <w:abstractNumId w:val="103"/>
  </w:num>
  <w:num w:numId="241">
    <w:abstractNumId w:val="77"/>
  </w:num>
  <w:num w:numId="242">
    <w:abstractNumId w:val="118"/>
  </w:num>
  <w:num w:numId="243">
    <w:abstractNumId w:val="47"/>
  </w:num>
  <w:num w:numId="244">
    <w:abstractNumId w:val="121"/>
  </w:num>
  <w:num w:numId="245">
    <w:abstractNumId w:val="292"/>
  </w:num>
  <w:num w:numId="246">
    <w:abstractNumId w:val="52"/>
  </w:num>
  <w:num w:numId="247">
    <w:abstractNumId w:val="136"/>
  </w:num>
  <w:num w:numId="248">
    <w:abstractNumId w:val="128"/>
  </w:num>
  <w:num w:numId="249">
    <w:abstractNumId w:val="212"/>
  </w:num>
  <w:num w:numId="250">
    <w:abstractNumId w:val="94"/>
  </w:num>
  <w:num w:numId="251">
    <w:abstractNumId w:val="184"/>
  </w:num>
  <w:num w:numId="252">
    <w:abstractNumId w:val="182"/>
  </w:num>
  <w:num w:numId="253">
    <w:abstractNumId w:val="127"/>
  </w:num>
  <w:num w:numId="254">
    <w:abstractNumId w:val="181"/>
  </w:num>
  <w:num w:numId="255">
    <w:abstractNumId w:val="150"/>
  </w:num>
  <w:num w:numId="256">
    <w:abstractNumId w:val="113"/>
  </w:num>
  <w:num w:numId="257">
    <w:abstractNumId w:val="138"/>
  </w:num>
  <w:num w:numId="258">
    <w:abstractNumId w:val="298"/>
  </w:num>
  <w:num w:numId="259">
    <w:abstractNumId w:val="253"/>
  </w:num>
  <w:num w:numId="260">
    <w:abstractNumId w:val="232"/>
  </w:num>
  <w:num w:numId="261">
    <w:abstractNumId w:val="214"/>
  </w:num>
  <w:num w:numId="262">
    <w:abstractNumId w:val="101"/>
  </w:num>
  <w:num w:numId="263">
    <w:abstractNumId w:val="197"/>
  </w:num>
  <w:num w:numId="264">
    <w:abstractNumId w:val="141"/>
  </w:num>
  <w:num w:numId="265">
    <w:abstractNumId w:val="61"/>
  </w:num>
  <w:num w:numId="266">
    <w:abstractNumId w:val="122"/>
  </w:num>
  <w:num w:numId="267">
    <w:abstractNumId w:val="23"/>
  </w:num>
  <w:num w:numId="268">
    <w:abstractNumId w:val="269"/>
  </w:num>
  <w:num w:numId="269">
    <w:abstractNumId w:val="260"/>
  </w:num>
  <w:num w:numId="270">
    <w:abstractNumId w:val="163"/>
  </w:num>
  <w:num w:numId="271">
    <w:abstractNumId w:val="193"/>
  </w:num>
  <w:num w:numId="272">
    <w:abstractNumId w:val="137"/>
  </w:num>
  <w:num w:numId="273">
    <w:abstractNumId w:val="109"/>
  </w:num>
  <w:num w:numId="274">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243"/>
  </w:num>
  <w:num w:numId="276">
    <w:abstractNumId w:val="266"/>
  </w:num>
  <w:num w:numId="277">
    <w:abstractNumId w:val="258"/>
  </w:num>
  <w:num w:numId="278">
    <w:abstractNumId w:val="86"/>
  </w:num>
  <w:num w:numId="279">
    <w:abstractNumId w:val="87"/>
  </w:num>
  <w:num w:numId="280">
    <w:abstractNumId w:val="282"/>
  </w:num>
  <w:num w:numId="281">
    <w:abstractNumId w:val="98"/>
  </w:num>
  <w:num w:numId="282">
    <w:abstractNumId w:val="99"/>
  </w:num>
  <w:num w:numId="283">
    <w:abstractNumId w:val="227"/>
  </w:num>
  <w:num w:numId="284">
    <w:abstractNumId w:val="51"/>
  </w:num>
  <w:num w:numId="285">
    <w:abstractNumId w:val="211"/>
  </w:num>
  <w:num w:numId="286">
    <w:abstractNumId w:val="188"/>
  </w:num>
  <w:num w:numId="287">
    <w:abstractNumId w:val="43"/>
  </w:num>
  <w:num w:numId="288">
    <w:abstractNumId w:val="263"/>
  </w:num>
  <w:num w:numId="289">
    <w:abstractNumId w:val="213"/>
  </w:num>
  <w:num w:numId="290">
    <w:abstractNumId w:val="50"/>
  </w:num>
  <w:num w:numId="291">
    <w:abstractNumId w:val="110"/>
  </w:num>
  <w:num w:numId="292">
    <w:abstractNumId w:val="97"/>
  </w:num>
  <w:num w:numId="293">
    <w:abstractNumId w:val="11"/>
  </w:num>
  <w:num w:numId="294">
    <w:abstractNumId w:val="272"/>
  </w:num>
  <w:num w:numId="295">
    <w:abstractNumId w:val="152"/>
  </w:num>
  <w:num w:numId="296">
    <w:abstractNumId w:val="149"/>
  </w:num>
  <w:num w:numId="297">
    <w:abstractNumId w:val="95"/>
  </w:num>
  <w:num w:numId="298">
    <w:abstractNumId w:val="112"/>
  </w:num>
  <w:num w:numId="299">
    <w:abstractNumId w:val="102"/>
  </w:num>
  <w:num w:numId="300">
    <w:abstractNumId w:val="295"/>
  </w:num>
  <w:num w:numId="301">
    <w:abstractNumId w:val="192"/>
  </w:num>
  <w:numIdMacAtCleanup w:val="3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oNotTrackMoves/>
  <w:doNotTrackFormatting/>
  <w:defaultTabStop w:val="709"/>
  <w:hyphenationZone w:val="425"/>
  <w:characterSpacingControl w:val="doNotCompress"/>
  <w:hdrShapeDefaults>
    <o:shapedefaults v:ext="edit" spidmax="15362"/>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32E1"/>
    <w:rsid w:val="00000277"/>
    <w:rsid w:val="00000478"/>
    <w:rsid w:val="00001DE0"/>
    <w:rsid w:val="000027B4"/>
    <w:rsid w:val="0000378B"/>
    <w:rsid w:val="000037C9"/>
    <w:rsid w:val="00003946"/>
    <w:rsid w:val="000042A2"/>
    <w:rsid w:val="000047EC"/>
    <w:rsid w:val="00005C09"/>
    <w:rsid w:val="000066A3"/>
    <w:rsid w:val="00006F9F"/>
    <w:rsid w:val="0000741D"/>
    <w:rsid w:val="0001091D"/>
    <w:rsid w:val="00010E2C"/>
    <w:rsid w:val="00011424"/>
    <w:rsid w:val="000129C7"/>
    <w:rsid w:val="00014254"/>
    <w:rsid w:val="00014393"/>
    <w:rsid w:val="00014D9C"/>
    <w:rsid w:val="000163CF"/>
    <w:rsid w:val="00016CEC"/>
    <w:rsid w:val="00016E5A"/>
    <w:rsid w:val="00017E13"/>
    <w:rsid w:val="00017FEB"/>
    <w:rsid w:val="0002004F"/>
    <w:rsid w:val="000215BD"/>
    <w:rsid w:val="0002191F"/>
    <w:rsid w:val="00022DBA"/>
    <w:rsid w:val="00022E8D"/>
    <w:rsid w:val="0002340B"/>
    <w:rsid w:val="000236D7"/>
    <w:rsid w:val="00023741"/>
    <w:rsid w:val="00024406"/>
    <w:rsid w:val="00024CB4"/>
    <w:rsid w:val="00031695"/>
    <w:rsid w:val="000321AD"/>
    <w:rsid w:val="00032354"/>
    <w:rsid w:val="000329E3"/>
    <w:rsid w:val="0003302E"/>
    <w:rsid w:val="000340AE"/>
    <w:rsid w:val="0003500A"/>
    <w:rsid w:val="0003518E"/>
    <w:rsid w:val="00035E60"/>
    <w:rsid w:val="000361DB"/>
    <w:rsid w:val="00036682"/>
    <w:rsid w:val="00036695"/>
    <w:rsid w:val="000373F1"/>
    <w:rsid w:val="00037F90"/>
    <w:rsid w:val="00040332"/>
    <w:rsid w:val="00040E6C"/>
    <w:rsid w:val="00041F45"/>
    <w:rsid w:val="00042CF7"/>
    <w:rsid w:val="00042E93"/>
    <w:rsid w:val="00043048"/>
    <w:rsid w:val="000433A9"/>
    <w:rsid w:val="000437C9"/>
    <w:rsid w:val="00043D31"/>
    <w:rsid w:val="00043E48"/>
    <w:rsid w:val="00044009"/>
    <w:rsid w:val="000443E1"/>
    <w:rsid w:val="00044407"/>
    <w:rsid w:val="000449C7"/>
    <w:rsid w:val="00044D73"/>
    <w:rsid w:val="0004533E"/>
    <w:rsid w:val="00045CF0"/>
    <w:rsid w:val="00046748"/>
    <w:rsid w:val="0004705D"/>
    <w:rsid w:val="000474FE"/>
    <w:rsid w:val="00050AEE"/>
    <w:rsid w:val="00050C05"/>
    <w:rsid w:val="000511C4"/>
    <w:rsid w:val="000523DA"/>
    <w:rsid w:val="00053CF0"/>
    <w:rsid w:val="00054561"/>
    <w:rsid w:val="00054796"/>
    <w:rsid w:val="00054BF1"/>
    <w:rsid w:val="00057692"/>
    <w:rsid w:val="0005769D"/>
    <w:rsid w:val="00060190"/>
    <w:rsid w:val="00060C4B"/>
    <w:rsid w:val="00061E9B"/>
    <w:rsid w:val="00061F53"/>
    <w:rsid w:val="00064113"/>
    <w:rsid w:val="00064C52"/>
    <w:rsid w:val="00065078"/>
    <w:rsid w:val="00065686"/>
    <w:rsid w:val="00066177"/>
    <w:rsid w:val="000667BC"/>
    <w:rsid w:val="00070182"/>
    <w:rsid w:val="000703E7"/>
    <w:rsid w:val="00070DEC"/>
    <w:rsid w:val="000734A6"/>
    <w:rsid w:val="000737EF"/>
    <w:rsid w:val="000744E0"/>
    <w:rsid w:val="00074DA2"/>
    <w:rsid w:val="00075E29"/>
    <w:rsid w:val="00076820"/>
    <w:rsid w:val="00076AFB"/>
    <w:rsid w:val="00076EDA"/>
    <w:rsid w:val="0007791A"/>
    <w:rsid w:val="00080489"/>
    <w:rsid w:val="0008091A"/>
    <w:rsid w:val="0008148E"/>
    <w:rsid w:val="000828B0"/>
    <w:rsid w:val="0008301D"/>
    <w:rsid w:val="000831CD"/>
    <w:rsid w:val="00083882"/>
    <w:rsid w:val="00083A46"/>
    <w:rsid w:val="00083DD2"/>
    <w:rsid w:val="00083F28"/>
    <w:rsid w:val="00084D30"/>
    <w:rsid w:val="000850D4"/>
    <w:rsid w:val="0008533D"/>
    <w:rsid w:val="00085E97"/>
    <w:rsid w:val="0008642F"/>
    <w:rsid w:val="000874CF"/>
    <w:rsid w:val="00087ABA"/>
    <w:rsid w:val="000900E0"/>
    <w:rsid w:val="000900EB"/>
    <w:rsid w:val="00090518"/>
    <w:rsid w:val="0009217B"/>
    <w:rsid w:val="00092390"/>
    <w:rsid w:val="000926D0"/>
    <w:rsid w:val="000926DB"/>
    <w:rsid w:val="00093523"/>
    <w:rsid w:val="000939FC"/>
    <w:rsid w:val="00094208"/>
    <w:rsid w:val="00094254"/>
    <w:rsid w:val="000950C7"/>
    <w:rsid w:val="00095AB7"/>
    <w:rsid w:val="000A0940"/>
    <w:rsid w:val="000A0ED1"/>
    <w:rsid w:val="000A240C"/>
    <w:rsid w:val="000A365F"/>
    <w:rsid w:val="000A4577"/>
    <w:rsid w:val="000A4EB5"/>
    <w:rsid w:val="000A53FA"/>
    <w:rsid w:val="000A5A27"/>
    <w:rsid w:val="000A5BE3"/>
    <w:rsid w:val="000A5D30"/>
    <w:rsid w:val="000A6812"/>
    <w:rsid w:val="000B0D4D"/>
    <w:rsid w:val="000B0F27"/>
    <w:rsid w:val="000B102B"/>
    <w:rsid w:val="000B14E3"/>
    <w:rsid w:val="000B2A00"/>
    <w:rsid w:val="000B2E28"/>
    <w:rsid w:val="000B3BDA"/>
    <w:rsid w:val="000B3E77"/>
    <w:rsid w:val="000B4236"/>
    <w:rsid w:val="000B42C7"/>
    <w:rsid w:val="000B49BE"/>
    <w:rsid w:val="000B503B"/>
    <w:rsid w:val="000B5FCF"/>
    <w:rsid w:val="000B6080"/>
    <w:rsid w:val="000B629C"/>
    <w:rsid w:val="000B6905"/>
    <w:rsid w:val="000B70C6"/>
    <w:rsid w:val="000C00F1"/>
    <w:rsid w:val="000C16F2"/>
    <w:rsid w:val="000C19A0"/>
    <w:rsid w:val="000C19B8"/>
    <w:rsid w:val="000C2EB5"/>
    <w:rsid w:val="000C3E58"/>
    <w:rsid w:val="000C5B8D"/>
    <w:rsid w:val="000C5E24"/>
    <w:rsid w:val="000C66CB"/>
    <w:rsid w:val="000C6B11"/>
    <w:rsid w:val="000D1627"/>
    <w:rsid w:val="000D304D"/>
    <w:rsid w:val="000D399F"/>
    <w:rsid w:val="000D426E"/>
    <w:rsid w:val="000D47BC"/>
    <w:rsid w:val="000D5857"/>
    <w:rsid w:val="000D5A63"/>
    <w:rsid w:val="000D5CDC"/>
    <w:rsid w:val="000E00BB"/>
    <w:rsid w:val="000E04B4"/>
    <w:rsid w:val="000E0FDA"/>
    <w:rsid w:val="000E25CE"/>
    <w:rsid w:val="000E2A5D"/>
    <w:rsid w:val="000E3DDE"/>
    <w:rsid w:val="000E3F0A"/>
    <w:rsid w:val="000E4834"/>
    <w:rsid w:val="000E488C"/>
    <w:rsid w:val="000E4B99"/>
    <w:rsid w:val="000E52FC"/>
    <w:rsid w:val="000E5805"/>
    <w:rsid w:val="000E74C9"/>
    <w:rsid w:val="000E7E4F"/>
    <w:rsid w:val="000F03BF"/>
    <w:rsid w:val="000F0F57"/>
    <w:rsid w:val="000F15A8"/>
    <w:rsid w:val="000F264C"/>
    <w:rsid w:val="000F2B7A"/>
    <w:rsid w:val="000F45F6"/>
    <w:rsid w:val="000F4E53"/>
    <w:rsid w:val="000F54BC"/>
    <w:rsid w:val="000F7146"/>
    <w:rsid w:val="001004B9"/>
    <w:rsid w:val="00100B85"/>
    <w:rsid w:val="001010D7"/>
    <w:rsid w:val="00102DC0"/>
    <w:rsid w:val="00104238"/>
    <w:rsid w:val="0010491B"/>
    <w:rsid w:val="001052F9"/>
    <w:rsid w:val="00105AD7"/>
    <w:rsid w:val="0010610B"/>
    <w:rsid w:val="00106FB0"/>
    <w:rsid w:val="00110004"/>
    <w:rsid w:val="00110DDD"/>
    <w:rsid w:val="00111142"/>
    <w:rsid w:val="00113A5D"/>
    <w:rsid w:val="00113EE2"/>
    <w:rsid w:val="00114716"/>
    <w:rsid w:val="00116682"/>
    <w:rsid w:val="0011668A"/>
    <w:rsid w:val="00117336"/>
    <w:rsid w:val="0012018D"/>
    <w:rsid w:val="0012052B"/>
    <w:rsid w:val="00121E4A"/>
    <w:rsid w:val="00124604"/>
    <w:rsid w:val="0012580F"/>
    <w:rsid w:val="00125B52"/>
    <w:rsid w:val="00125E32"/>
    <w:rsid w:val="00126407"/>
    <w:rsid w:val="001268C4"/>
    <w:rsid w:val="00126D87"/>
    <w:rsid w:val="001273D6"/>
    <w:rsid w:val="00127D5C"/>
    <w:rsid w:val="00127E66"/>
    <w:rsid w:val="00130862"/>
    <w:rsid w:val="00130C45"/>
    <w:rsid w:val="00133115"/>
    <w:rsid w:val="00133CB5"/>
    <w:rsid w:val="00134530"/>
    <w:rsid w:val="00134A7E"/>
    <w:rsid w:val="001361E2"/>
    <w:rsid w:val="001367CB"/>
    <w:rsid w:val="00136E17"/>
    <w:rsid w:val="001377C6"/>
    <w:rsid w:val="00140A7D"/>
    <w:rsid w:val="0014104E"/>
    <w:rsid w:val="00142395"/>
    <w:rsid w:val="00142DE3"/>
    <w:rsid w:val="00143472"/>
    <w:rsid w:val="001453F7"/>
    <w:rsid w:val="001454FC"/>
    <w:rsid w:val="00145B6B"/>
    <w:rsid w:val="00147B12"/>
    <w:rsid w:val="00147FBC"/>
    <w:rsid w:val="0015081A"/>
    <w:rsid w:val="00150F70"/>
    <w:rsid w:val="001510EC"/>
    <w:rsid w:val="001520DB"/>
    <w:rsid w:val="00153DAB"/>
    <w:rsid w:val="00154062"/>
    <w:rsid w:val="001548A3"/>
    <w:rsid w:val="00154E87"/>
    <w:rsid w:val="001550CE"/>
    <w:rsid w:val="00160C3C"/>
    <w:rsid w:val="00160D4F"/>
    <w:rsid w:val="001616E3"/>
    <w:rsid w:val="00165BBB"/>
    <w:rsid w:val="00166C99"/>
    <w:rsid w:val="00170FF9"/>
    <w:rsid w:val="001721FC"/>
    <w:rsid w:val="00172EBC"/>
    <w:rsid w:val="001739BE"/>
    <w:rsid w:val="001740A2"/>
    <w:rsid w:val="001753DB"/>
    <w:rsid w:val="00175D35"/>
    <w:rsid w:val="00176C86"/>
    <w:rsid w:val="00177401"/>
    <w:rsid w:val="001806D4"/>
    <w:rsid w:val="00180746"/>
    <w:rsid w:val="00180BE2"/>
    <w:rsid w:val="00181044"/>
    <w:rsid w:val="001819CB"/>
    <w:rsid w:val="00181B18"/>
    <w:rsid w:val="00182125"/>
    <w:rsid w:val="0018230C"/>
    <w:rsid w:val="00182FE3"/>
    <w:rsid w:val="0018352D"/>
    <w:rsid w:val="001837A9"/>
    <w:rsid w:val="001842DA"/>
    <w:rsid w:val="00184BC5"/>
    <w:rsid w:val="00184F73"/>
    <w:rsid w:val="001870AB"/>
    <w:rsid w:val="001872CB"/>
    <w:rsid w:val="00187494"/>
    <w:rsid w:val="00190101"/>
    <w:rsid w:val="00190854"/>
    <w:rsid w:val="00190CD0"/>
    <w:rsid w:val="00190FE6"/>
    <w:rsid w:val="0019104B"/>
    <w:rsid w:val="0019131C"/>
    <w:rsid w:val="0019348D"/>
    <w:rsid w:val="001937B2"/>
    <w:rsid w:val="00194CFE"/>
    <w:rsid w:val="001964F2"/>
    <w:rsid w:val="001A0DEF"/>
    <w:rsid w:val="001A0F01"/>
    <w:rsid w:val="001A1A58"/>
    <w:rsid w:val="001A1F29"/>
    <w:rsid w:val="001A335E"/>
    <w:rsid w:val="001A392A"/>
    <w:rsid w:val="001A40CD"/>
    <w:rsid w:val="001A440E"/>
    <w:rsid w:val="001A44F7"/>
    <w:rsid w:val="001A4750"/>
    <w:rsid w:val="001A5BDE"/>
    <w:rsid w:val="001A6A62"/>
    <w:rsid w:val="001A7533"/>
    <w:rsid w:val="001A76E5"/>
    <w:rsid w:val="001B08DB"/>
    <w:rsid w:val="001B0ADA"/>
    <w:rsid w:val="001B142E"/>
    <w:rsid w:val="001B160F"/>
    <w:rsid w:val="001B1BF4"/>
    <w:rsid w:val="001B2AF1"/>
    <w:rsid w:val="001B2C81"/>
    <w:rsid w:val="001B2EC2"/>
    <w:rsid w:val="001B33D8"/>
    <w:rsid w:val="001B3BEA"/>
    <w:rsid w:val="001B49FF"/>
    <w:rsid w:val="001B5A44"/>
    <w:rsid w:val="001B72BB"/>
    <w:rsid w:val="001B72EC"/>
    <w:rsid w:val="001C0918"/>
    <w:rsid w:val="001C0A19"/>
    <w:rsid w:val="001C105C"/>
    <w:rsid w:val="001C2808"/>
    <w:rsid w:val="001C293A"/>
    <w:rsid w:val="001C3A20"/>
    <w:rsid w:val="001C3A9F"/>
    <w:rsid w:val="001C41D2"/>
    <w:rsid w:val="001C42F6"/>
    <w:rsid w:val="001C55D8"/>
    <w:rsid w:val="001C6547"/>
    <w:rsid w:val="001C67C4"/>
    <w:rsid w:val="001D18C3"/>
    <w:rsid w:val="001D2160"/>
    <w:rsid w:val="001D4901"/>
    <w:rsid w:val="001D514C"/>
    <w:rsid w:val="001D5434"/>
    <w:rsid w:val="001D6796"/>
    <w:rsid w:val="001D6B72"/>
    <w:rsid w:val="001D786E"/>
    <w:rsid w:val="001D7A5D"/>
    <w:rsid w:val="001D7B82"/>
    <w:rsid w:val="001E0296"/>
    <w:rsid w:val="001E0647"/>
    <w:rsid w:val="001E08D2"/>
    <w:rsid w:val="001E09C5"/>
    <w:rsid w:val="001E2208"/>
    <w:rsid w:val="001E2405"/>
    <w:rsid w:val="001E259D"/>
    <w:rsid w:val="001E3509"/>
    <w:rsid w:val="001E3DBA"/>
    <w:rsid w:val="001E3ED0"/>
    <w:rsid w:val="001E47B0"/>
    <w:rsid w:val="001E55E7"/>
    <w:rsid w:val="001E5AC7"/>
    <w:rsid w:val="001E7D8A"/>
    <w:rsid w:val="001F00FF"/>
    <w:rsid w:val="001F011F"/>
    <w:rsid w:val="001F073A"/>
    <w:rsid w:val="001F143D"/>
    <w:rsid w:val="001F17F6"/>
    <w:rsid w:val="001F1A82"/>
    <w:rsid w:val="001F249A"/>
    <w:rsid w:val="001F4151"/>
    <w:rsid w:val="001F564F"/>
    <w:rsid w:val="001F5BAE"/>
    <w:rsid w:val="001F5D19"/>
    <w:rsid w:val="001F5E6E"/>
    <w:rsid w:val="001F6E15"/>
    <w:rsid w:val="001F77DE"/>
    <w:rsid w:val="001F7A10"/>
    <w:rsid w:val="002038A6"/>
    <w:rsid w:val="00204D32"/>
    <w:rsid w:val="00204F0A"/>
    <w:rsid w:val="00206892"/>
    <w:rsid w:val="00207000"/>
    <w:rsid w:val="00210663"/>
    <w:rsid w:val="002121D0"/>
    <w:rsid w:val="002124F1"/>
    <w:rsid w:val="00212FFB"/>
    <w:rsid w:val="00213028"/>
    <w:rsid w:val="0021462E"/>
    <w:rsid w:val="00215175"/>
    <w:rsid w:val="00215A9D"/>
    <w:rsid w:val="0021612B"/>
    <w:rsid w:val="002161F5"/>
    <w:rsid w:val="00216B05"/>
    <w:rsid w:val="002217BE"/>
    <w:rsid w:val="00221BC1"/>
    <w:rsid w:val="00222578"/>
    <w:rsid w:val="002225E6"/>
    <w:rsid w:val="00223545"/>
    <w:rsid w:val="00223812"/>
    <w:rsid w:val="00224335"/>
    <w:rsid w:val="00224B61"/>
    <w:rsid w:val="00224D8D"/>
    <w:rsid w:val="00225195"/>
    <w:rsid w:val="002255CC"/>
    <w:rsid w:val="00225A03"/>
    <w:rsid w:val="002260F8"/>
    <w:rsid w:val="00226A80"/>
    <w:rsid w:val="002271B6"/>
    <w:rsid w:val="0022757C"/>
    <w:rsid w:val="00227B31"/>
    <w:rsid w:val="0023174C"/>
    <w:rsid w:val="002318EE"/>
    <w:rsid w:val="00231DF7"/>
    <w:rsid w:val="00231EA1"/>
    <w:rsid w:val="0023294C"/>
    <w:rsid w:val="0023319B"/>
    <w:rsid w:val="002336A2"/>
    <w:rsid w:val="002342E0"/>
    <w:rsid w:val="00234ABE"/>
    <w:rsid w:val="00235CCA"/>
    <w:rsid w:val="0023648E"/>
    <w:rsid w:val="00237C4E"/>
    <w:rsid w:val="002410F1"/>
    <w:rsid w:val="00241944"/>
    <w:rsid w:val="002437EE"/>
    <w:rsid w:val="002455F7"/>
    <w:rsid w:val="00245CDD"/>
    <w:rsid w:val="002468C2"/>
    <w:rsid w:val="002504CD"/>
    <w:rsid w:val="0025078B"/>
    <w:rsid w:val="002519D3"/>
    <w:rsid w:val="0025276C"/>
    <w:rsid w:val="00252C5F"/>
    <w:rsid w:val="0025354E"/>
    <w:rsid w:val="00253911"/>
    <w:rsid w:val="002543A6"/>
    <w:rsid w:val="002546BC"/>
    <w:rsid w:val="002557D9"/>
    <w:rsid w:val="00255907"/>
    <w:rsid w:val="00256055"/>
    <w:rsid w:val="0025617C"/>
    <w:rsid w:val="002577D3"/>
    <w:rsid w:val="00257A86"/>
    <w:rsid w:val="00257DB5"/>
    <w:rsid w:val="00257EDE"/>
    <w:rsid w:val="00261B1D"/>
    <w:rsid w:val="00262916"/>
    <w:rsid w:val="0026347B"/>
    <w:rsid w:val="0026383E"/>
    <w:rsid w:val="00265C79"/>
    <w:rsid w:val="002664FE"/>
    <w:rsid w:val="00266742"/>
    <w:rsid w:val="00266F88"/>
    <w:rsid w:val="0026706E"/>
    <w:rsid w:val="00270C9B"/>
    <w:rsid w:val="00270CA5"/>
    <w:rsid w:val="00270E79"/>
    <w:rsid w:val="002719E1"/>
    <w:rsid w:val="002720AC"/>
    <w:rsid w:val="00272712"/>
    <w:rsid w:val="002734ED"/>
    <w:rsid w:val="00273DEB"/>
    <w:rsid w:val="0027476C"/>
    <w:rsid w:val="0027494A"/>
    <w:rsid w:val="002759BD"/>
    <w:rsid w:val="00275BB9"/>
    <w:rsid w:val="002766CE"/>
    <w:rsid w:val="00277764"/>
    <w:rsid w:val="00277798"/>
    <w:rsid w:val="00280486"/>
    <w:rsid w:val="0028093D"/>
    <w:rsid w:val="00281779"/>
    <w:rsid w:val="00281AAF"/>
    <w:rsid w:val="00282855"/>
    <w:rsid w:val="002832ED"/>
    <w:rsid w:val="00283718"/>
    <w:rsid w:val="00283DB2"/>
    <w:rsid w:val="00284192"/>
    <w:rsid w:val="00284D32"/>
    <w:rsid w:val="00284F59"/>
    <w:rsid w:val="00287082"/>
    <w:rsid w:val="00287111"/>
    <w:rsid w:val="0028738E"/>
    <w:rsid w:val="0028773B"/>
    <w:rsid w:val="00287F1E"/>
    <w:rsid w:val="002902BF"/>
    <w:rsid w:val="002915EA"/>
    <w:rsid w:val="002945EA"/>
    <w:rsid w:val="002949D2"/>
    <w:rsid w:val="002950D9"/>
    <w:rsid w:val="002955DA"/>
    <w:rsid w:val="00295CF5"/>
    <w:rsid w:val="002964BD"/>
    <w:rsid w:val="00296893"/>
    <w:rsid w:val="00297063"/>
    <w:rsid w:val="00297835"/>
    <w:rsid w:val="00297BC9"/>
    <w:rsid w:val="002A035B"/>
    <w:rsid w:val="002A10E2"/>
    <w:rsid w:val="002A198F"/>
    <w:rsid w:val="002A2766"/>
    <w:rsid w:val="002A35AA"/>
    <w:rsid w:val="002A402E"/>
    <w:rsid w:val="002A4169"/>
    <w:rsid w:val="002A5CC6"/>
    <w:rsid w:val="002A646D"/>
    <w:rsid w:val="002A7511"/>
    <w:rsid w:val="002B097A"/>
    <w:rsid w:val="002B115A"/>
    <w:rsid w:val="002B14AE"/>
    <w:rsid w:val="002B2732"/>
    <w:rsid w:val="002B2F5A"/>
    <w:rsid w:val="002B321D"/>
    <w:rsid w:val="002B3448"/>
    <w:rsid w:val="002B3850"/>
    <w:rsid w:val="002B487D"/>
    <w:rsid w:val="002B7DDD"/>
    <w:rsid w:val="002C0750"/>
    <w:rsid w:val="002C0B54"/>
    <w:rsid w:val="002C26A3"/>
    <w:rsid w:val="002C3856"/>
    <w:rsid w:val="002C3CA3"/>
    <w:rsid w:val="002C41AE"/>
    <w:rsid w:val="002C553F"/>
    <w:rsid w:val="002C566B"/>
    <w:rsid w:val="002C58DA"/>
    <w:rsid w:val="002C5F8E"/>
    <w:rsid w:val="002C63AA"/>
    <w:rsid w:val="002C6E7B"/>
    <w:rsid w:val="002C6EA9"/>
    <w:rsid w:val="002C795C"/>
    <w:rsid w:val="002C7EA2"/>
    <w:rsid w:val="002D059A"/>
    <w:rsid w:val="002D0A8D"/>
    <w:rsid w:val="002D0C7E"/>
    <w:rsid w:val="002D1334"/>
    <w:rsid w:val="002D14DF"/>
    <w:rsid w:val="002D1C57"/>
    <w:rsid w:val="002D1F40"/>
    <w:rsid w:val="002D1F47"/>
    <w:rsid w:val="002D2D67"/>
    <w:rsid w:val="002D3508"/>
    <w:rsid w:val="002D3F10"/>
    <w:rsid w:val="002D49AA"/>
    <w:rsid w:val="002D6278"/>
    <w:rsid w:val="002D771D"/>
    <w:rsid w:val="002E0FAB"/>
    <w:rsid w:val="002E3754"/>
    <w:rsid w:val="002E3778"/>
    <w:rsid w:val="002E4736"/>
    <w:rsid w:val="002E50A7"/>
    <w:rsid w:val="002E5720"/>
    <w:rsid w:val="002E57E4"/>
    <w:rsid w:val="002E5A0E"/>
    <w:rsid w:val="002E7000"/>
    <w:rsid w:val="002E7720"/>
    <w:rsid w:val="002E7C0B"/>
    <w:rsid w:val="002E7F21"/>
    <w:rsid w:val="002F0A4D"/>
    <w:rsid w:val="002F1503"/>
    <w:rsid w:val="002F1784"/>
    <w:rsid w:val="002F20B1"/>
    <w:rsid w:val="002F2E19"/>
    <w:rsid w:val="002F2FA6"/>
    <w:rsid w:val="002F35E0"/>
    <w:rsid w:val="002F3BAE"/>
    <w:rsid w:val="002F3BE0"/>
    <w:rsid w:val="002F4A89"/>
    <w:rsid w:val="002F59AC"/>
    <w:rsid w:val="002F6383"/>
    <w:rsid w:val="002F6484"/>
    <w:rsid w:val="002F68BF"/>
    <w:rsid w:val="002F6A97"/>
    <w:rsid w:val="002F7DC8"/>
    <w:rsid w:val="003000E0"/>
    <w:rsid w:val="00300185"/>
    <w:rsid w:val="003006EC"/>
    <w:rsid w:val="00300ED9"/>
    <w:rsid w:val="00301923"/>
    <w:rsid w:val="00302B95"/>
    <w:rsid w:val="00303C0F"/>
    <w:rsid w:val="00304F0A"/>
    <w:rsid w:val="0030538A"/>
    <w:rsid w:val="003055DA"/>
    <w:rsid w:val="00306384"/>
    <w:rsid w:val="003067A9"/>
    <w:rsid w:val="0031065B"/>
    <w:rsid w:val="0031077B"/>
    <w:rsid w:val="003108E8"/>
    <w:rsid w:val="00310EE1"/>
    <w:rsid w:val="00311AE4"/>
    <w:rsid w:val="00312F61"/>
    <w:rsid w:val="0031343D"/>
    <w:rsid w:val="00313D44"/>
    <w:rsid w:val="00313FF0"/>
    <w:rsid w:val="00314D00"/>
    <w:rsid w:val="00315D1F"/>
    <w:rsid w:val="003161E0"/>
    <w:rsid w:val="003174B9"/>
    <w:rsid w:val="0031793E"/>
    <w:rsid w:val="00321D3C"/>
    <w:rsid w:val="00322AC4"/>
    <w:rsid w:val="00323C7A"/>
    <w:rsid w:val="0032456E"/>
    <w:rsid w:val="0032511A"/>
    <w:rsid w:val="003253C9"/>
    <w:rsid w:val="003256FF"/>
    <w:rsid w:val="00325963"/>
    <w:rsid w:val="00325C4B"/>
    <w:rsid w:val="0032659B"/>
    <w:rsid w:val="00330001"/>
    <w:rsid w:val="00330AD2"/>
    <w:rsid w:val="00330AF0"/>
    <w:rsid w:val="00330E45"/>
    <w:rsid w:val="00331686"/>
    <w:rsid w:val="003329C9"/>
    <w:rsid w:val="00332FEC"/>
    <w:rsid w:val="00333079"/>
    <w:rsid w:val="003336AB"/>
    <w:rsid w:val="00333AB4"/>
    <w:rsid w:val="00333C87"/>
    <w:rsid w:val="00334214"/>
    <w:rsid w:val="00334977"/>
    <w:rsid w:val="00335B76"/>
    <w:rsid w:val="00336A7B"/>
    <w:rsid w:val="00336AFA"/>
    <w:rsid w:val="00336CAD"/>
    <w:rsid w:val="00336F75"/>
    <w:rsid w:val="00337220"/>
    <w:rsid w:val="00337615"/>
    <w:rsid w:val="003410EA"/>
    <w:rsid w:val="003426F8"/>
    <w:rsid w:val="0034310C"/>
    <w:rsid w:val="00343ACD"/>
    <w:rsid w:val="0034403D"/>
    <w:rsid w:val="00344DE7"/>
    <w:rsid w:val="00345328"/>
    <w:rsid w:val="003464A1"/>
    <w:rsid w:val="00346733"/>
    <w:rsid w:val="00347788"/>
    <w:rsid w:val="00351902"/>
    <w:rsid w:val="00351C9C"/>
    <w:rsid w:val="003525C2"/>
    <w:rsid w:val="0035326C"/>
    <w:rsid w:val="00353A6E"/>
    <w:rsid w:val="00353A7A"/>
    <w:rsid w:val="003541A0"/>
    <w:rsid w:val="00354230"/>
    <w:rsid w:val="00354DA3"/>
    <w:rsid w:val="003557BA"/>
    <w:rsid w:val="003562E6"/>
    <w:rsid w:val="0035655C"/>
    <w:rsid w:val="00356904"/>
    <w:rsid w:val="00356F43"/>
    <w:rsid w:val="003574D8"/>
    <w:rsid w:val="00357945"/>
    <w:rsid w:val="00357A92"/>
    <w:rsid w:val="003604C3"/>
    <w:rsid w:val="00360E85"/>
    <w:rsid w:val="00361185"/>
    <w:rsid w:val="003617AB"/>
    <w:rsid w:val="0036294D"/>
    <w:rsid w:val="003632CF"/>
    <w:rsid w:val="003633C8"/>
    <w:rsid w:val="00365557"/>
    <w:rsid w:val="00367182"/>
    <w:rsid w:val="00367DA3"/>
    <w:rsid w:val="00370691"/>
    <w:rsid w:val="00373686"/>
    <w:rsid w:val="00373994"/>
    <w:rsid w:val="003746AA"/>
    <w:rsid w:val="003750DB"/>
    <w:rsid w:val="00375323"/>
    <w:rsid w:val="00375D39"/>
    <w:rsid w:val="003776AA"/>
    <w:rsid w:val="00377E24"/>
    <w:rsid w:val="003800E5"/>
    <w:rsid w:val="00380312"/>
    <w:rsid w:val="0038076E"/>
    <w:rsid w:val="00380E99"/>
    <w:rsid w:val="003814BA"/>
    <w:rsid w:val="00381B3A"/>
    <w:rsid w:val="003823D6"/>
    <w:rsid w:val="003831E8"/>
    <w:rsid w:val="00386260"/>
    <w:rsid w:val="00386282"/>
    <w:rsid w:val="00386563"/>
    <w:rsid w:val="003873F2"/>
    <w:rsid w:val="00390A67"/>
    <w:rsid w:val="00390A94"/>
    <w:rsid w:val="00390E5C"/>
    <w:rsid w:val="00391BE8"/>
    <w:rsid w:val="003923E2"/>
    <w:rsid w:val="003929F4"/>
    <w:rsid w:val="00392A6F"/>
    <w:rsid w:val="00392CE9"/>
    <w:rsid w:val="003934A3"/>
    <w:rsid w:val="00393C6F"/>
    <w:rsid w:val="00393E24"/>
    <w:rsid w:val="0039417D"/>
    <w:rsid w:val="0039445B"/>
    <w:rsid w:val="00394C13"/>
    <w:rsid w:val="0039507D"/>
    <w:rsid w:val="00395E53"/>
    <w:rsid w:val="003963B7"/>
    <w:rsid w:val="003964E4"/>
    <w:rsid w:val="00396C85"/>
    <w:rsid w:val="00396F29"/>
    <w:rsid w:val="00397371"/>
    <w:rsid w:val="003A0849"/>
    <w:rsid w:val="003A09B5"/>
    <w:rsid w:val="003A11F4"/>
    <w:rsid w:val="003A1556"/>
    <w:rsid w:val="003A28DB"/>
    <w:rsid w:val="003A2F55"/>
    <w:rsid w:val="003A3E5C"/>
    <w:rsid w:val="003A4057"/>
    <w:rsid w:val="003A4EEB"/>
    <w:rsid w:val="003A7079"/>
    <w:rsid w:val="003B0910"/>
    <w:rsid w:val="003B2126"/>
    <w:rsid w:val="003B3C52"/>
    <w:rsid w:val="003B41B5"/>
    <w:rsid w:val="003B4739"/>
    <w:rsid w:val="003B4945"/>
    <w:rsid w:val="003B4BB4"/>
    <w:rsid w:val="003B5CEE"/>
    <w:rsid w:val="003B5CF4"/>
    <w:rsid w:val="003C0683"/>
    <w:rsid w:val="003C0BC7"/>
    <w:rsid w:val="003C0D35"/>
    <w:rsid w:val="003C17A5"/>
    <w:rsid w:val="003C24AD"/>
    <w:rsid w:val="003C268A"/>
    <w:rsid w:val="003C2B15"/>
    <w:rsid w:val="003C328B"/>
    <w:rsid w:val="003C3557"/>
    <w:rsid w:val="003C540E"/>
    <w:rsid w:val="003C5568"/>
    <w:rsid w:val="003C68A8"/>
    <w:rsid w:val="003C75B6"/>
    <w:rsid w:val="003C7835"/>
    <w:rsid w:val="003D07EA"/>
    <w:rsid w:val="003D08D3"/>
    <w:rsid w:val="003D15CA"/>
    <w:rsid w:val="003D15D7"/>
    <w:rsid w:val="003D1FFE"/>
    <w:rsid w:val="003D21AC"/>
    <w:rsid w:val="003D24C1"/>
    <w:rsid w:val="003D418E"/>
    <w:rsid w:val="003D4E84"/>
    <w:rsid w:val="003D5620"/>
    <w:rsid w:val="003D5EF6"/>
    <w:rsid w:val="003D6A3C"/>
    <w:rsid w:val="003D7609"/>
    <w:rsid w:val="003D7CD1"/>
    <w:rsid w:val="003E05F4"/>
    <w:rsid w:val="003E16B1"/>
    <w:rsid w:val="003E2C81"/>
    <w:rsid w:val="003E36EA"/>
    <w:rsid w:val="003E371D"/>
    <w:rsid w:val="003E3D7C"/>
    <w:rsid w:val="003E4860"/>
    <w:rsid w:val="003E4D6A"/>
    <w:rsid w:val="003E4F4E"/>
    <w:rsid w:val="003E6237"/>
    <w:rsid w:val="003E6762"/>
    <w:rsid w:val="003E7551"/>
    <w:rsid w:val="003E7EDF"/>
    <w:rsid w:val="003F09D8"/>
    <w:rsid w:val="003F5CA5"/>
    <w:rsid w:val="003F5EC2"/>
    <w:rsid w:val="003F6190"/>
    <w:rsid w:val="003F652F"/>
    <w:rsid w:val="003F72E6"/>
    <w:rsid w:val="003F7C04"/>
    <w:rsid w:val="004001EC"/>
    <w:rsid w:val="00401F8E"/>
    <w:rsid w:val="00402116"/>
    <w:rsid w:val="004021A9"/>
    <w:rsid w:val="00402350"/>
    <w:rsid w:val="00402576"/>
    <w:rsid w:val="00402A9B"/>
    <w:rsid w:val="00402B5C"/>
    <w:rsid w:val="00402C3C"/>
    <w:rsid w:val="0040312D"/>
    <w:rsid w:val="00404AC1"/>
    <w:rsid w:val="00404BB4"/>
    <w:rsid w:val="00404FEE"/>
    <w:rsid w:val="0040503B"/>
    <w:rsid w:val="004053E7"/>
    <w:rsid w:val="0040589B"/>
    <w:rsid w:val="0040624C"/>
    <w:rsid w:val="00406595"/>
    <w:rsid w:val="0040704B"/>
    <w:rsid w:val="00411449"/>
    <w:rsid w:val="00411FC2"/>
    <w:rsid w:val="00412467"/>
    <w:rsid w:val="00413319"/>
    <w:rsid w:val="00414832"/>
    <w:rsid w:val="00414D33"/>
    <w:rsid w:val="0041504A"/>
    <w:rsid w:val="004152EA"/>
    <w:rsid w:val="00415B67"/>
    <w:rsid w:val="00415C69"/>
    <w:rsid w:val="00420F5E"/>
    <w:rsid w:val="004230C7"/>
    <w:rsid w:val="004234F5"/>
    <w:rsid w:val="004236B1"/>
    <w:rsid w:val="00424228"/>
    <w:rsid w:val="00424702"/>
    <w:rsid w:val="00425CCE"/>
    <w:rsid w:val="0042616A"/>
    <w:rsid w:val="004266BE"/>
    <w:rsid w:val="00432729"/>
    <w:rsid w:val="004334FC"/>
    <w:rsid w:val="0043544E"/>
    <w:rsid w:val="00435B66"/>
    <w:rsid w:val="00437097"/>
    <w:rsid w:val="004407F9"/>
    <w:rsid w:val="00440CE4"/>
    <w:rsid w:val="004442D7"/>
    <w:rsid w:val="00446145"/>
    <w:rsid w:val="0044627A"/>
    <w:rsid w:val="0044663D"/>
    <w:rsid w:val="004466DC"/>
    <w:rsid w:val="0044670B"/>
    <w:rsid w:val="00450C73"/>
    <w:rsid w:val="00450CEB"/>
    <w:rsid w:val="00451CAB"/>
    <w:rsid w:val="00451DED"/>
    <w:rsid w:val="0045214B"/>
    <w:rsid w:val="00454026"/>
    <w:rsid w:val="0045417B"/>
    <w:rsid w:val="0045426A"/>
    <w:rsid w:val="004557AD"/>
    <w:rsid w:val="00455FA9"/>
    <w:rsid w:val="004568BD"/>
    <w:rsid w:val="00456A4A"/>
    <w:rsid w:val="00456E36"/>
    <w:rsid w:val="0045773A"/>
    <w:rsid w:val="004626E1"/>
    <w:rsid w:val="00463120"/>
    <w:rsid w:val="0046452D"/>
    <w:rsid w:val="0046477C"/>
    <w:rsid w:val="00465113"/>
    <w:rsid w:val="00465BCA"/>
    <w:rsid w:val="00465E47"/>
    <w:rsid w:val="00466154"/>
    <w:rsid w:val="004662BC"/>
    <w:rsid w:val="00466C6C"/>
    <w:rsid w:val="0046778C"/>
    <w:rsid w:val="00467D08"/>
    <w:rsid w:val="0047036C"/>
    <w:rsid w:val="00470E43"/>
    <w:rsid w:val="00470E7A"/>
    <w:rsid w:val="0047165D"/>
    <w:rsid w:val="00471E1F"/>
    <w:rsid w:val="0047390F"/>
    <w:rsid w:val="00473BFC"/>
    <w:rsid w:val="00474ACA"/>
    <w:rsid w:val="00474CF2"/>
    <w:rsid w:val="004752E5"/>
    <w:rsid w:val="00475E05"/>
    <w:rsid w:val="004763C7"/>
    <w:rsid w:val="00477353"/>
    <w:rsid w:val="00481629"/>
    <w:rsid w:val="004816AE"/>
    <w:rsid w:val="004830C3"/>
    <w:rsid w:val="00483535"/>
    <w:rsid w:val="004839E9"/>
    <w:rsid w:val="0048471A"/>
    <w:rsid w:val="004847A1"/>
    <w:rsid w:val="00484C7F"/>
    <w:rsid w:val="00485231"/>
    <w:rsid w:val="0048545F"/>
    <w:rsid w:val="00485902"/>
    <w:rsid w:val="00485C65"/>
    <w:rsid w:val="004860C7"/>
    <w:rsid w:val="004861EE"/>
    <w:rsid w:val="00486C25"/>
    <w:rsid w:val="00486CB5"/>
    <w:rsid w:val="00486E25"/>
    <w:rsid w:val="0049023C"/>
    <w:rsid w:val="00492123"/>
    <w:rsid w:val="0049327E"/>
    <w:rsid w:val="00493FCF"/>
    <w:rsid w:val="00494526"/>
    <w:rsid w:val="00495595"/>
    <w:rsid w:val="00495783"/>
    <w:rsid w:val="00495B2C"/>
    <w:rsid w:val="004966B3"/>
    <w:rsid w:val="004977FB"/>
    <w:rsid w:val="004A0321"/>
    <w:rsid w:val="004A0601"/>
    <w:rsid w:val="004A07EE"/>
    <w:rsid w:val="004A14A7"/>
    <w:rsid w:val="004A1D5A"/>
    <w:rsid w:val="004A1EF0"/>
    <w:rsid w:val="004A4CED"/>
    <w:rsid w:val="004A5100"/>
    <w:rsid w:val="004A5A07"/>
    <w:rsid w:val="004A5F41"/>
    <w:rsid w:val="004A68D7"/>
    <w:rsid w:val="004A6B7D"/>
    <w:rsid w:val="004A77AC"/>
    <w:rsid w:val="004A7A7E"/>
    <w:rsid w:val="004A7C5C"/>
    <w:rsid w:val="004B0505"/>
    <w:rsid w:val="004B067A"/>
    <w:rsid w:val="004B0F99"/>
    <w:rsid w:val="004B15EF"/>
    <w:rsid w:val="004B36F8"/>
    <w:rsid w:val="004B42E8"/>
    <w:rsid w:val="004B46EB"/>
    <w:rsid w:val="004B7B31"/>
    <w:rsid w:val="004C0043"/>
    <w:rsid w:val="004C0142"/>
    <w:rsid w:val="004C0A42"/>
    <w:rsid w:val="004C12BF"/>
    <w:rsid w:val="004C138E"/>
    <w:rsid w:val="004C2F80"/>
    <w:rsid w:val="004C4DC8"/>
    <w:rsid w:val="004C50FA"/>
    <w:rsid w:val="004C52CB"/>
    <w:rsid w:val="004C5B3A"/>
    <w:rsid w:val="004C5DCF"/>
    <w:rsid w:val="004C68F4"/>
    <w:rsid w:val="004C6DB4"/>
    <w:rsid w:val="004C74EA"/>
    <w:rsid w:val="004D0239"/>
    <w:rsid w:val="004D046D"/>
    <w:rsid w:val="004D0836"/>
    <w:rsid w:val="004D099A"/>
    <w:rsid w:val="004D09D6"/>
    <w:rsid w:val="004D0A73"/>
    <w:rsid w:val="004D1B16"/>
    <w:rsid w:val="004D37EB"/>
    <w:rsid w:val="004D3A03"/>
    <w:rsid w:val="004D3FFB"/>
    <w:rsid w:val="004D436C"/>
    <w:rsid w:val="004D4CE6"/>
    <w:rsid w:val="004D51E5"/>
    <w:rsid w:val="004D5427"/>
    <w:rsid w:val="004D6192"/>
    <w:rsid w:val="004D6798"/>
    <w:rsid w:val="004D6ED4"/>
    <w:rsid w:val="004D7245"/>
    <w:rsid w:val="004D7433"/>
    <w:rsid w:val="004D79EE"/>
    <w:rsid w:val="004D7F88"/>
    <w:rsid w:val="004E0A7F"/>
    <w:rsid w:val="004E145F"/>
    <w:rsid w:val="004E1C7F"/>
    <w:rsid w:val="004E2CED"/>
    <w:rsid w:val="004E43BC"/>
    <w:rsid w:val="004E5F62"/>
    <w:rsid w:val="004E6925"/>
    <w:rsid w:val="004E7298"/>
    <w:rsid w:val="004E7B0A"/>
    <w:rsid w:val="004F066E"/>
    <w:rsid w:val="004F0D85"/>
    <w:rsid w:val="004F15A0"/>
    <w:rsid w:val="004F1F54"/>
    <w:rsid w:val="004F25DF"/>
    <w:rsid w:val="004F26B5"/>
    <w:rsid w:val="004F33E7"/>
    <w:rsid w:val="004F3F18"/>
    <w:rsid w:val="004F4346"/>
    <w:rsid w:val="004F5524"/>
    <w:rsid w:val="004F58F9"/>
    <w:rsid w:val="004F5D4A"/>
    <w:rsid w:val="004F5F3E"/>
    <w:rsid w:val="004F79A2"/>
    <w:rsid w:val="00501536"/>
    <w:rsid w:val="0050285A"/>
    <w:rsid w:val="00502F4B"/>
    <w:rsid w:val="0050487B"/>
    <w:rsid w:val="005055B6"/>
    <w:rsid w:val="005058CD"/>
    <w:rsid w:val="00506738"/>
    <w:rsid w:val="00506C16"/>
    <w:rsid w:val="0051045A"/>
    <w:rsid w:val="005106FD"/>
    <w:rsid w:val="00511232"/>
    <w:rsid w:val="00512B7C"/>
    <w:rsid w:val="00512F02"/>
    <w:rsid w:val="005136C0"/>
    <w:rsid w:val="00514093"/>
    <w:rsid w:val="00514916"/>
    <w:rsid w:val="00515798"/>
    <w:rsid w:val="0051726C"/>
    <w:rsid w:val="005175C9"/>
    <w:rsid w:val="00517993"/>
    <w:rsid w:val="00520A3A"/>
    <w:rsid w:val="005210AA"/>
    <w:rsid w:val="00522B41"/>
    <w:rsid w:val="00522BBB"/>
    <w:rsid w:val="005239F7"/>
    <w:rsid w:val="00524680"/>
    <w:rsid w:val="0052519E"/>
    <w:rsid w:val="005267E8"/>
    <w:rsid w:val="00527941"/>
    <w:rsid w:val="00527B61"/>
    <w:rsid w:val="00530DE3"/>
    <w:rsid w:val="005313BC"/>
    <w:rsid w:val="0053168D"/>
    <w:rsid w:val="005316D1"/>
    <w:rsid w:val="00531788"/>
    <w:rsid w:val="0053207D"/>
    <w:rsid w:val="00532AA9"/>
    <w:rsid w:val="00532B52"/>
    <w:rsid w:val="00533411"/>
    <w:rsid w:val="00533F0E"/>
    <w:rsid w:val="00535222"/>
    <w:rsid w:val="00535F43"/>
    <w:rsid w:val="00535F53"/>
    <w:rsid w:val="005365C7"/>
    <w:rsid w:val="005366CB"/>
    <w:rsid w:val="00537583"/>
    <w:rsid w:val="00537C29"/>
    <w:rsid w:val="00537C3B"/>
    <w:rsid w:val="00537CED"/>
    <w:rsid w:val="0054001F"/>
    <w:rsid w:val="00540AF4"/>
    <w:rsid w:val="00540BA0"/>
    <w:rsid w:val="00540FAD"/>
    <w:rsid w:val="005421BD"/>
    <w:rsid w:val="005426F5"/>
    <w:rsid w:val="00544059"/>
    <w:rsid w:val="005448D0"/>
    <w:rsid w:val="00544E1B"/>
    <w:rsid w:val="00545461"/>
    <w:rsid w:val="0054598D"/>
    <w:rsid w:val="0054661E"/>
    <w:rsid w:val="00546DFE"/>
    <w:rsid w:val="00547B51"/>
    <w:rsid w:val="00547CBF"/>
    <w:rsid w:val="00550D93"/>
    <w:rsid w:val="005512BB"/>
    <w:rsid w:val="0055251F"/>
    <w:rsid w:val="00553574"/>
    <w:rsid w:val="00553E97"/>
    <w:rsid w:val="00554A80"/>
    <w:rsid w:val="005556BD"/>
    <w:rsid w:val="0055598B"/>
    <w:rsid w:val="00555D15"/>
    <w:rsid w:val="00557551"/>
    <w:rsid w:val="00557D9E"/>
    <w:rsid w:val="00560B8A"/>
    <w:rsid w:val="00562403"/>
    <w:rsid w:val="0056253D"/>
    <w:rsid w:val="0056318F"/>
    <w:rsid w:val="00563D6B"/>
    <w:rsid w:val="0056486F"/>
    <w:rsid w:val="00564950"/>
    <w:rsid w:val="00564C21"/>
    <w:rsid w:val="00565CDF"/>
    <w:rsid w:val="00567FD3"/>
    <w:rsid w:val="0057078D"/>
    <w:rsid w:val="005716F5"/>
    <w:rsid w:val="00571EC1"/>
    <w:rsid w:val="00571F6C"/>
    <w:rsid w:val="00571F80"/>
    <w:rsid w:val="005726F5"/>
    <w:rsid w:val="005727CE"/>
    <w:rsid w:val="00573539"/>
    <w:rsid w:val="0057515C"/>
    <w:rsid w:val="0057687F"/>
    <w:rsid w:val="0057708F"/>
    <w:rsid w:val="005775AC"/>
    <w:rsid w:val="00580567"/>
    <w:rsid w:val="00580CED"/>
    <w:rsid w:val="005814AC"/>
    <w:rsid w:val="00581FD6"/>
    <w:rsid w:val="0058218E"/>
    <w:rsid w:val="0058402B"/>
    <w:rsid w:val="00584480"/>
    <w:rsid w:val="00584A54"/>
    <w:rsid w:val="0058552D"/>
    <w:rsid w:val="00586712"/>
    <w:rsid w:val="00587D77"/>
    <w:rsid w:val="0059000C"/>
    <w:rsid w:val="00590113"/>
    <w:rsid w:val="0059042E"/>
    <w:rsid w:val="00591247"/>
    <w:rsid w:val="00592B82"/>
    <w:rsid w:val="00593FB5"/>
    <w:rsid w:val="005941E9"/>
    <w:rsid w:val="00594654"/>
    <w:rsid w:val="005959FF"/>
    <w:rsid w:val="00596AEF"/>
    <w:rsid w:val="00596E26"/>
    <w:rsid w:val="0059717B"/>
    <w:rsid w:val="00597CB9"/>
    <w:rsid w:val="005A0113"/>
    <w:rsid w:val="005A0B0F"/>
    <w:rsid w:val="005A0E7E"/>
    <w:rsid w:val="005A0E87"/>
    <w:rsid w:val="005A1CE8"/>
    <w:rsid w:val="005A2BB3"/>
    <w:rsid w:val="005A37BE"/>
    <w:rsid w:val="005A3A96"/>
    <w:rsid w:val="005A5FD3"/>
    <w:rsid w:val="005A6A00"/>
    <w:rsid w:val="005A6DC1"/>
    <w:rsid w:val="005A7100"/>
    <w:rsid w:val="005B0D3F"/>
    <w:rsid w:val="005B0DCF"/>
    <w:rsid w:val="005B20B3"/>
    <w:rsid w:val="005B2683"/>
    <w:rsid w:val="005B2ADE"/>
    <w:rsid w:val="005B3320"/>
    <w:rsid w:val="005B536D"/>
    <w:rsid w:val="005B5FD0"/>
    <w:rsid w:val="005B6953"/>
    <w:rsid w:val="005B7A91"/>
    <w:rsid w:val="005B7D45"/>
    <w:rsid w:val="005C0D81"/>
    <w:rsid w:val="005C115A"/>
    <w:rsid w:val="005C14B5"/>
    <w:rsid w:val="005C2414"/>
    <w:rsid w:val="005C25F9"/>
    <w:rsid w:val="005C2979"/>
    <w:rsid w:val="005C33FE"/>
    <w:rsid w:val="005C3E5F"/>
    <w:rsid w:val="005C3EBF"/>
    <w:rsid w:val="005C54D8"/>
    <w:rsid w:val="005C7667"/>
    <w:rsid w:val="005D09D4"/>
    <w:rsid w:val="005D1A3F"/>
    <w:rsid w:val="005D1ACB"/>
    <w:rsid w:val="005D3D50"/>
    <w:rsid w:val="005D402E"/>
    <w:rsid w:val="005D4C1D"/>
    <w:rsid w:val="005D4EBA"/>
    <w:rsid w:val="005D5616"/>
    <w:rsid w:val="005D57C3"/>
    <w:rsid w:val="005D6603"/>
    <w:rsid w:val="005D7678"/>
    <w:rsid w:val="005E0966"/>
    <w:rsid w:val="005E1E0C"/>
    <w:rsid w:val="005E2BB1"/>
    <w:rsid w:val="005E39F6"/>
    <w:rsid w:val="005E489A"/>
    <w:rsid w:val="005E6267"/>
    <w:rsid w:val="005E6A7F"/>
    <w:rsid w:val="005E763B"/>
    <w:rsid w:val="005E77D8"/>
    <w:rsid w:val="005E7937"/>
    <w:rsid w:val="005F0904"/>
    <w:rsid w:val="005F0FA0"/>
    <w:rsid w:val="005F1E40"/>
    <w:rsid w:val="005F5F69"/>
    <w:rsid w:val="005F606F"/>
    <w:rsid w:val="005F6684"/>
    <w:rsid w:val="005F7A21"/>
    <w:rsid w:val="0060005C"/>
    <w:rsid w:val="00602141"/>
    <w:rsid w:val="006023C7"/>
    <w:rsid w:val="00603883"/>
    <w:rsid w:val="0060483C"/>
    <w:rsid w:val="00604E1A"/>
    <w:rsid w:val="00605701"/>
    <w:rsid w:val="006059BE"/>
    <w:rsid w:val="00605F4A"/>
    <w:rsid w:val="00606DFA"/>
    <w:rsid w:val="006078F0"/>
    <w:rsid w:val="006079C2"/>
    <w:rsid w:val="00611617"/>
    <w:rsid w:val="00612252"/>
    <w:rsid w:val="00612C4A"/>
    <w:rsid w:val="00613091"/>
    <w:rsid w:val="0061379A"/>
    <w:rsid w:val="006145C8"/>
    <w:rsid w:val="00614A91"/>
    <w:rsid w:val="00614CFC"/>
    <w:rsid w:val="00614FFF"/>
    <w:rsid w:val="0061513F"/>
    <w:rsid w:val="0061580F"/>
    <w:rsid w:val="00615A78"/>
    <w:rsid w:val="00616495"/>
    <w:rsid w:val="0061654C"/>
    <w:rsid w:val="00616927"/>
    <w:rsid w:val="00616952"/>
    <w:rsid w:val="00616C48"/>
    <w:rsid w:val="00616E72"/>
    <w:rsid w:val="006175CE"/>
    <w:rsid w:val="00617DF8"/>
    <w:rsid w:val="00620C86"/>
    <w:rsid w:val="00620F57"/>
    <w:rsid w:val="00621C71"/>
    <w:rsid w:val="00622E23"/>
    <w:rsid w:val="00623D07"/>
    <w:rsid w:val="0062436E"/>
    <w:rsid w:val="006260A8"/>
    <w:rsid w:val="0062710D"/>
    <w:rsid w:val="006272E4"/>
    <w:rsid w:val="00627726"/>
    <w:rsid w:val="00627871"/>
    <w:rsid w:val="00630351"/>
    <w:rsid w:val="00630CD3"/>
    <w:rsid w:val="006311F7"/>
    <w:rsid w:val="006330A6"/>
    <w:rsid w:val="00633D70"/>
    <w:rsid w:val="0063456B"/>
    <w:rsid w:val="006345FC"/>
    <w:rsid w:val="00634E4B"/>
    <w:rsid w:val="00636BAF"/>
    <w:rsid w:val="00636D2E"/>
    <w:rsid w:val="00640533"/>
    <w:rsid w:val="00640F35"/>
    <w:rsid w:val="00640F4A"/>
    <w:rsid w:val="0064240F"/>
    <w:rsid w:val="006428DC"/>
    <w:rsid w:val="00643B43"/>
    <w:rsid w:val="00644B82"/>
    <w:rsid w:val="00644DBD"/>
    <w:rsid w:val="00645194"/>
    <w:rsid w:val="00646C88"/>
    <w:rsid w:val="00647780"/>
    <w:rsid w:val="0065013D"/>
    <w:rsid w:val="0065047F"/>
    <w:rsid w:val="006513A8"/>
    <w:rsid w:val="00652523"/>
    <w:rsid w:val="00652815"/>
    <w:rsid w:val="006528AE"/>
    <w:rsid w:val="0065295C"/>
    <w:rsid w:val="0065339C"/>
    <w:rsid w:val="00654FFB"/>
    <w:rsid w:val="0065538B"/>
    <w:rsid w:val="006553AD"/>
    <w:rsid w:val="00655495"/>
    <w:rsid w:val="0065629F"/>
    <w:rsid w:val="006562F1"/>
    <w:rsid w:val="00656363"/>
    <w:rsid w:val="006567FC"/>
    <w:rsid w:val="0066266A"/>
    <w:rsid w:val="00662DAA"/>
    <w:rsid w:val="006633EF"/>
    <w:rsid w:val="00663BF5"/>
    <w:rsid w:val="00664434"/>
    <w:rsid w:val="00664B5E"/>
    <w:rsid w:val="0066584F"/>
    <w:rsid w:val="006667BB"/>
    <w:rsid w:val="006671FF"/>
    <w:rsid w:val="006704B0"/>
    <w:rsid w:val="00671028"/>
    <w:rsid w:val="0067191D"/>
    <w:rsid w:val="00671F4C"/>
    <w:rsid w:val="006729EA"/>
    <w:rsid w:val="00673920"/>
    <w:rsid w:val="006749CF"/>
    <w:rsid w:val="00674ED0"/>
    <w:rsid w:val="0067624C"/>
    <w:rsid w:val="00676D48"/>
    <w:rsid w:val="00680871"/>
    <w:rsid w:val="00682039"/>
    <w:rsid w:val="006825BC"/>
    <w:rsid w:val="006826D7"/>
    <w:rsid w:val="006832F8"/>
    <w:rsid w:val="006833BF"/>
    <w:rsid w:val="00683C19"/>
    <w:rsid w:val="00683D22"/>
    <w:rsid w:val="00685826"/>
    <w:rsid w:val="00687881"/>
    <w:rsid w:val="00690112"/>
    <w:rsid w:val="0069025B"/>
    <w:rsid w:val="00690ED6"/>
    <w:rsid w:val="006912AB"/>
    <w:rsid w:val="00691579"/>
    <w:rsid w:val="006930E8"/>
    <w:rsid w:val="00694AF7"/>
    <w:rsid w:val="00694CB4"/>
    <w:rsid w:val="006954BF"/>
    <w:rsid w:val="006959AA"/>
    <w:rsid w:val="00696313"/>
    <w:rsid w:val="00696386"/>
    <w:rsid w:val="006968C0"/>
    <w:rsid w:val="0069691F"/>
    <w:rsid w:val="006A0216"/>
    <w:rsid w:val="006A1417"/>
    <w:rsid w:val="006A19CD"/>
    <w:rsid w:val="006A269A"/>
    <w:rsid w:val="006A281D"/>
    <w:rsid w:val="006A345D"/>
    <w:rsid w:val="006A436F"/>
    <w:rsid w:val="006A5E4C"/>
    <w:rsid w:val="006A5F87"/>
    <w:rsid w:val="006A61F0"/>
    <w:rsid w:val="006A681D"/>
    <w:rsid w:val="006A6E50"/>
    <w:rsid w:val="006A6F98"/>
    <w:rsid w:val="006A7119"/>
    <w:rsid w:val="006B01FF"/>
    <w:rsid w:val="006B0E08"/>
    <w:rsid w:val="006B1309"/>
    <w:rsid w:val="006B21BC"/>
    <w:rsid w:val="006B251B"/>
    <w:rsid w:val="006B2A01"/>
    <w:rsid w:val="006B51CA"/>
    <w:rsid w:val="006B58E6"/>
    <w:rsid w:val="006B590B"/>
    <w:rsid w:val="006B5CC7"/>
    <w:rsid w:val="006B6390"/>
    <w:rsid w:val="006B692D"/>
    <w:rsid w:val="006B7332"/>
    <w:rsid w:val="006B7730"/>
    <w:rsid w:val="006B78E7"/>
    <w:rsid w:val="006B7D30"/>
    <w:rsid w:val="006B7E25"/>
    <w:rsid w:val="006C055A"/>
    <w:rsid w:val="006C1A2F"/>
    <w:rsid w:val="006C266F"/>
    <w:rsid w:val="006C3FED"/>
    <w:rsid w:val="006D0553"/>
    <w:rsid w:val="006D08E2"/>
    <w:rsid w:val="006D1C78"/>
    <w:rsid w:val="006D23FB"/>
    <w:rsid w:val="006D307F"/>
    <w:rsid w:val="006D3802"/>
    <w:rsid w:val="006D3F98"/>
    <w:rsid w:val="006D45F2"/>
    <w:rsid w:val="006D47EC"/>
    <w:rsid w:val="006D5C20"/>
    <w:rsid w:val="006D676C"/>
    <w:rsid w:val="006D760D"/>
    <w:rsid w:val="006D773F"/>
    <w:rsid w:val="006D7EDE"/>
    <w:rsid w:val="006E317C"/>
    <w:rsid w:val="006E796D"/>
    <w:rsid w:val="006E7C56"/>
    <w:rsid w:val="006F0049"/>
    <w:rsid w:val="006F07DD"/>
    <w:rsid w:val="006F0EF5"/>
    <w:rsid w:val="006F0F63"/>
    <w:rsid w:val="006F2C86"/>
    <w:rsid w:val="006F2E58"/>
    <w:rsid w:val="006F426E"/>
    <w:rsid w:val="006F6F2D"/>
    <w:rsid w:val="0070057A"/>
    <w:rsid w:val="007009F4"/>
    <w:rsid w:val="00701387"/>
    <w:rsid w:val="0070180B"/>
    <w:rsid w:val="0070236A"/>
    <w:rsid w:val="007032C7"/>
    <w:rsid w:val="007042E3"/>
    <w:rsid w:val="00705229"/>
    <w:rsid w:val="007054C6"/>
    <w:rsid w:val="007054D9"/>
    <w:rsid w:val="00705C87"/>
    <w:rsid w:val="00705D89"/>
    <w:rsid w:val="007063D5"/>
    <w:rsid w:val="0070643D"/>
    <w:rsid w:val="007064CD"/>
    <w:rsid w:val="00707460"/>
    <w:rsid w:val="007074FA"/>
    <w:rsid w:val="00711081"/>
    <w:rsid w:val="007115D2"/>
    <w:rsid w:val="007120DE"/>
    <w:rsid w:val="00712158"/>
    <w:rsid w:val="00712CB2"/>
    <w:rsid w:val="00713FC7"/>
    <w:rsid w:val="00715BFF"/>
    <w:rsid w:val="00716E5C"/>
    <w:rsid w:val="00717485"/>
    <w:rsid w:val="007174B2"/>
    <w:rsid w:val="00720D41"/>
    <w:rsid w:val="00722202"/>
    <w:rsid w:val="0072262C"/>
    <w:rsid w:val="00722A33"/>
    <w:rsid w:val="00724628"/>
    <w:rsid w:val="00724E08"/>
    <w:rsid w:val="00724FFC"/>
    <w:rsid w:val="00725C75"/>
    <w:rsid w:val="00726524"/>
    <w:rsid w:val="00727ED9"/>
    <w:rsid w:val="00727F60"/>
    <w:rsid w:val="007303D4"/>
    <w:rsid w:val="00730957"/>
    <w:rsid w:val="00731582"/>
    <w:rsid w:val="007318CF"/>
    <w:rsid w:val="007323E6"/>
    <w:rsid w:val="00733339"/>
    <w:rsid w:val="007338B9"/>
    <w:rsid w:val="00733F99"/>
    <w:rsid w:val="0073555B"/>
    <w:rsid w:val="007357E4"/>
    <w:rsid w:val="00735EC8"/>
    <w:rsid w:val="00736783"/>
    <w:rsid w:val="00737408"/>
    <w:rsid w:val="007401E6"/>
    <w:rsid w:val="007409E8"/>
    <w:rsid w:val="00741683"/>
    <w:rsid w:val="00741922"/>
    <w:rsid w:val="007426E6"/>
    <w:rsid w:val="00742865"/>
    <w:rsid w:val="00742980"/>
    <w:rsid w:val="007453BB"/>
    <w:rsid w:val="00745E24"/>
    <w:rsid w:val="00746236"/>
    <w:rsid w:val="007463CC"/>
    <w:rsid w:val="00746D9E"/>
    <w:rsid w:val="00746E0B"/>
    <w:rsid w:val="007471F1"/>
    <w:rsid w:val="00747222"/>
    <w:rsid w:val="00747E7B"/>
    <w:rsid w:val="00750832"/>
    <w:rsid w:val="007532E9"/>
    <w:rsid w:val="00754627"/>
    <w:rsid w:val="00755494"/>
    <w:rsid w:val="007555EB"/>
    <w:rsid w:val="0075664A"/>
    <w:rsid w:val="007608C5"/>
    <w:rsid w:val="00760A5D"/>
    <w:rsid w:val="00760D3B"/>
    <w:rsid w:val="00762934"/>
    <w:rsid w:val="00762A39"/>
    <w:rsid w:val="00762B96"/>
    <w:rsid w:val="00764341"/>
    <w:rsid w:val="00764B01"/>
    <w:rsid w:val="0076534E"/>
    <w:rsid w:val="00766EF1"/>
    <w:rsid w:val="00767A62"/>
    <w:rsid w:val="0077116A"/>
    <w:rsid w:val="007727FF"/>
    <w:rsid w:val="00773414"/>
    <w:rsid w:val="007735C0"/>
    <w:rsid w:val="0077365E"/>
    <w:rsid w:val="00775528"/>
    <w:rsid w:val="007808E5"/>
    <w:rsid w:val="007809E5"/>
    <w:rsid w:val="00782003"/>
    <w:rsid w:val="0078462C"/>
    <w:rsid w:val="0078497C"/>
    <w:rsid w:val="00785D95"/>
    <w:rsid w:val="007869A2"/>
    <w:rsid w:val="00786D75"/>
    <w:rsid w:val="00786E45"/>
    <w:rsid w:val="00787727"/>
    <w:rsid w:val="00790BDE"/>
    <w:rsid w:val="00793A0F"/>
    <w:rsid w:val="007940DE"/>
    <w:rsid w:val="00794619"/>
    <w:rsid w:val="00794BD4"/>
    <w:rsid w:val="00794CB8"/>
    <w:rsid w:val="0079504A"/>
    <w:rsid w:val="00795573"/>
    <w:rsid w:val="00795C92"/>
    <w:rsid w:val="007977A1"/>
    <w:rsid w:val="007979A9"/>
    <w:rsid w:val="00797DFE"/>
    <w:rsid w:val="007A0756"/>
    <w:rsid w:val="007A08ED"/>
    <w:rsid w:val="007A1AAE"/>
    <w:rsid w:val="007A23EC"/>
    <w:rsid w:val="007A37A2"/>
    <w:rsid w:val="007A471E"/>
    <w:rsid w:val="007A4F63"/>
    <w:rsid w:val="007A54C5"/>
    <w:rsid w:val="007A55DC"/>
    <w:rsid w:val="007A70F4"/>
    <w:rsid w:val="007A795A"/>
    <w:rsid w:val="007B1171"/>
    <w:rsid w:val="007B209A"/>
    <w:rsid w:val="007B2C4E"/>
    <w:rsid w:val="007B2ED8"/>
    <w:rsid w:val="007B315C"/>
    <w:rsid w:val="007B43CA"/>
    <w:rsid w:val="007B4DDB"/>
    <w:rsid w:val="007B55F8"/>
    <w:rsid w:val="007B70B9"/>
    <w:rsid w:val="007B7A7C"/>
    <w:rsid w:val="007C009E"/>
    <w:rsid w:val="007C0975"/>
    <w:rsid w:val="007C0A52"/>
    <w:rsid w:val="007C11C1"/>
    <w:rsid w:val="007C1D55"/>
    <w:rsid w:val="007C33BF"/>
    <w:rsid w:val="007C3534"/>
    <w:rsid w:val="007C501A"/>
    <w:rsid w:val="007C51E8"/>
    <w:rsid w:val="007C5FE9"/>
    <w:rsid w:val="007C61FE"/>
    <w:rsid w:val="007C6E4C"/>
    <w:rsid w:val="007D0E52"/>
    <w:rsid w:val="007D1607"/>
    <w:rsid w:val="007D24DC"/>
    <w:rsid w:val="007D250B"/>
    <w:rsid w:val="007D2F20"/>
    <w:rsid w:val="007D3382"/>
    <w:rsid w:val="007D353C"/>
    <w:rsid w:val="007D3D88"/>
    <w:rsid w:val="007D482F"/>
    <w:rsid w:val="007D4F21"/>
    <w:rsid w:val="007D521E"/>
    <w:rsid w:val="007D67B3"/>
    <w:rsid w:val="007D6BDD"/>
    <w:rsid w:val="007D6D25"/>
    <w:rsid w:val="007E01F5"/>
    <w:rsid w:val="007E02ED"/>
    <w:rsid w:val="007E0456"/>
    <w:rsid w:val="007E07C0"/>
    <w:rsid w:val="007E138F"/>
    <w:rsid w:val="007E2910"/>
    <w:rsid w:val="007E2C4A"/>
    <w:rsid w:val="007E3DE4"/>
    <w:rsid w:val="007E4AF3"/>
    <w:rsid w:val="007E4DAD"/>
    <w:rsid w:val="007E5AB8"/>
    <w:rsid w:val="007E5DF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0DFA"/>
    <w:rsid w:val="0080155C"/>
    <w:rsid w:val="00802104"/>
    <w:rsid w:val="0080297B"/>
    <w:rsid w:val="00802B8E"/>
    <w:rsid w:val="00803462"/>
    <w:rsid w:val="0080452F"/>
    <w:rsid w:val="00804684"/>
    <w:rsid w:val="00804B51"/>
    <w:rsid w:val="00805340"/>
    <w:rsid w:val="008053D7"/>
    <w:rsid w:val="00805948"/>
    <w:rsid w:val="00806D8F"/>
    <w:rsid w:val="00806F17"/>
    <w:rsid w:val="00807015"/>
    <w:rsid w:val="008073FE"/>
    <w:rsid w:val="00807B3C"/>
    <w:rsid w:val="0081005E"/>
    <w:rsid w:val="00811400"/>
    <w:rsid w:val="008115CA"/>
    <w:rsid w:val="0081175C"/>
    <w:rsid w:val="00811A61"/>
    <w:rsid w:val="00812E3A"/>
    <w:rsid w:val="0081435D"/>
    <w:rsid w:val="00814439"/>
    <w:rsid w:val="00814C41"/>
    <w:rsid w:val="00815342"/>
    <w:rsid w:val="0081585B"/>
    <w:rsid w:val="008158E5"/>
    <w:rsid w:val="0081591D"/>
    <w:rsid w:val="00815D28"/>
    <w:rsid w:val="008162BF"/>
    <w:rsid w:val="0081750D"/>
    <w:rsid w:val="00821B53"/>
    <w:rsid w:val="00821E4E"/>
    <w:rsid w:val="008236BA"/>
    <w:rsid w:val="00824499"/>
    <w:rsid w:val="0082449D"/>
    <w:rsid w:val="00824735"/>
    <w:rsid w:val="00824793"/>
    <w:rsid w:val="00824E39"/>
    <w:rsid w:val="00824EE8"/>
    <w:rsid w:val="0082514C"/>
    <w:rsid w:val="008257B9"/>
    <w:rsid w:val="00825A45"/>
    <w:rsid w:val="008264E1"/>
    <w:rsid w:val="00826B15"/>
    <w:rsid w:val="00827822"/>
    <w:rsid w:val="00830699"/>
    <w:rsid w:val="0083091A"/>
    <w:rsid w:val="00830A9A"/>
    <w:rsid w:val="00831A93"/>
    <w:rsid w:val="00831AD6"/>
    <w:rsid w:val="00832335"/>
    <w:rsid w:val="00832E7E"/>
    <w:rsid w:val="008332B0"/>
    <w:rsid w:val="00833CC1"/>
    <w:rsid w:val="00834AFC"/>
    <w:rsid w:val="00835C75"/>
    <w:rsid w:val="00836951"/>
    <w:rsid w:val="00836ADF"/>
    <w:rsid w:val="00837354"/>
    <w:rsid w:val="00837F88"/>
    <w:rsid w:val="008414F8"/>
    <w:rsid w:val="008417D6"/>
    <w:rsid w:val="008417D7"/>
    <w:rsid w:val="00841888"/>
    <w:rsid w:val="00842171"/>
    <w:rsid w:val="00842A0C"/>
    <w:rsid w:val="00843C5E"/>
    <w:rsid w:val="00844057"/>
    <w:rsid w:val="00844E51"/>
    <w:rsid w:val="0084641A"/>
    <w:rsid w:val="008464C1"/>
    <w:rsid w:val="00846976"/>
    <w:rsid w:val="008469BF"/>
    <w:rsid w:val="008506F5"/>
    <w:rsid w:val="0085154C"/>
    <w:rsid w:val="008517D7"/>
    <w:rsid w:val="00851E7F"/>
    <w:rsid w:val="00851ED3"/>
    <w:rsid w:val="00852DA2"/>
    <w:rsid w:val="0085323F"/>
    <w:rsid w:val="00854BA6"/>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17EF"/>
    <w:rsid w:val="00884264"/>
    <w:rsid w:val="008851F4"/>
    <w:rsid w:val="00885556"/>
    <w:rsid w:val="008907BC"/>
    <w:rsid w:val="00891117"/>
    <w:rsid w:val="008917B2"/>
    <w:rsid w:val="008922A5"/>
    <w:rsid w:val="00894343"/>
    <w:rsid w:val="0089518E"/>
    <w:rsid w:val="00896C5F"/>
    <w:rsid w:val="00897622"/>
    <w:rsid w:val="008A095A"/>
    <w:rsid w:val="008A0F0E"/>
    <w:rsid w:val="008A18AB"/>
    <w:rsid w:val="008A1E35"/>
    <w:rsid w:val="008A25CD"/>
    <w:rsid w:val="008A2D88"/>
    <w:rsid w:val="008A35DF"/>
    <w:rsid w:val="008A3EDC"/>
    <w:rsid w:val="008A674A"/>
    <w:rsid w:val="008A6AF5"/>
    <w:rsid w:val="008A6C02"/>
    <w:rsid w:val="008A7319"/>
    <w:rsid w:val="008A76B8"/>
    <w:rsid w:val="008B0F3E"/>
    <w:rsid w:val="008B1692"/>
    <w:rsid w:val="008B2540"/>
    <w:rsid w:val="008B3765"/>
    <w:rsid w:val="008B37C7"/>
    <w:rsid w:val="008B5012"/>
    <w:rsid w:val="008B69A7"/>
    <w:rsid w:val="008C00C8"/>
    <w:rsid w:val="008C2714"/>
    <w:rsid w:val="008C36EB"/>
    <w:rsid w:val="008C3F3F"/>
    <w:rsid w:val="008C5419"/>
    <w:rsid w:val="008C5E56"/>
    <w:rsid w:val="008C5E73"/>
    <w:rsid w:val="008C647A"/>
    <w:rsid w:val="008C6F7E"/>
    <w:rsid w:val="008C7339"/>
    <w:rsid w:val="008C79E2"/>
    <w:rsid w:val="008D0491"/>
    <w:rsid w:val="008D2C64"/>
    <w:rsid w:val="008D2C9E"/>
    <w:rsid w:val="008D46BA"/>
    <w:rsid w:val="008D63B9"/>
    <w:rsid w:val="008D65EE"/>
    <w:rsid w:val="008D671B"/>
    <w:rsid w:val="008D746F"/>
    <w:rsid w:val="008E1105"/>
    <w:rsid w:val="008E1607"/>
    <w:rsid w:val="008E21C5"/>
    <w:rsid w:val="008E2455"/>
    <w:rsid w:val="008E372C"/>
    <w:rsid w:val="008E3FA9"/>
    <w:rsid w:val="008E4129"/>
    <w:rsid w:val="008E5EBE"/>
    <w:rsid w:val="008E6078"/>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051"/>
    <w:rsid w:val="00900DBF"/>
    <w:rsid w:val="00901753"/>
    <w:rsid w:val="0090196E"/>
    <w:rsid w:val="00901D6A"/>
    <w:rsid w:val="009033BF"/>
    <w:rsid w:val="0090399A"/>
    <w:rsid w:val="0090420A"/>
    <w:rsid w:val="00904A11"/>
    <w:rsid w:val="00904BE2"/>
    <w:rsid w:val="009064A6"/>
    <w:rsid w:val="0090742C"/>
    <w:rsid w:val="00907624"/>
    <w:rsid w:val="00907E28"/>
    <w:rsid w:val="00907F5C"/>
    <w:rsid w:val="009102E6"/>
    <w:rsid w:val="00911FC1"/>
    <w:rsid w:val="0091290B"/>
    <w:rsid w:val="00913627"/>
    <w:rsid w:val="009138FF"/>
    <w:rsid w:val="00913D1F"/>
    <w:rsid w:val="00913F12"/>
    <w:rsid w:val="00914B16"/>
    <w:rsid w:val="00914EE3"/>
    <w:rsid w:val="009153CF"/>
    <w:rsid w:val="00915D41"/>
    <w:rsid w:val="009165AA"/>
    <w:rsid w:val="00917912"/>
    <w:rsid w:val="00920895"/>
    <w:rsid w:val="00920C58"/>
    <w:rsid w:val="009229EF"/>
    <w:rsid w:val="00923065"/>
    <w:rsid w:val="00923A9D"/>
    <w:rsid w:val="00923EA4"/>
    <w:rsid w:val="0092441E"/>
    <w:rsid w:val="00925B10"/>
    <w:rsid w:val="00925B3A"/>
    <w:rsid w:val="00926123"/>
    <w:rsid w:val="00926B87"/>
    <w:rsid w:val="0092746D"/>
    <w:rsid w:val="009306BB"/>
    <w:rsid w:val="00930BE9"/>
    <w:rsid w:val="00930F4A"/>
    <w:rsid w:val="0093190C"/>
    <w:rsid w:val="00932686"/>
    <w:rsid w:val="00932D4E"/>
    <w:rsid w:val="0093308D"/>
    <w:rsid w:val="00933439"/>
    <w:rsid w:val="009347DE"/>
    <w:rsid w:val="00935AAF"/>
    <w:rsid w:val="00935E91"/>
    <w:rsid w:val="009368F7"/>
    <w:rsid w:val="009373D1"/>
    <w:rsid w:val="0093786B"/>
    <w:rsid w:val="00940C9D"/>
    <w:rsid w:val="00941CE7"/>
    <w:rsid w:val="009441EF"/>
    <w:rsid w:val="00944391"/>
    <w:rsid w:val="009445D8"/>
    <w:rsid w:val="00945181"/>
    <w:rsid w:val="00946701"/>
    <w:rsid w:val="00947A9D"/>
    <w:rsid w:val="009517DB"/>
    <w:rsid w:val="009525A1"/>
    <w:rsid w:val="00952AC0"/>
    <w:rsid w:val="00953AE7"/>
    <w:rsid w:val="009551A0"/>
    <w:rsid w:val="009555B5"/>
    <w:rsid w:val="00955B8B"/>
    <w:rsid w:val="00955FC2"/>
    <w:rsid w:val="009569C8"/>
    <w:rsid w:val="00957174"/>
    <w:rsid w:val="00960BAB"/>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968"/>
    <w:rsid w:val="00971D7A"/>
    <w:rsid w:val="00971E17"/>
    <w:rsid w:val="00971EAA"/>
    <w:rsid w:val="00972220"/>
    <w:rsid w:val="00972DAA"/>
    <w:rsid w:val="009735CD"/>
    <w:rsid w:val="00974505"/>
    <w:rsid w:val="009746A1"/>
    <w:rsid w:val="009747B5"/>
    <w:rsid w:val="009758EA"/>
    <w:rsid w:val="00975C8D"/>
    <w:rsid w:val="00977302"/>
    <w:rsid w:val="00981437"/>
    <w:rsid w:val="009814FE"/>
    <w:rsid w:val="00981793"/>
    <w:rsid w:val="00981ADF"/>
    <w:rsid w:val="00982E97"/>
    <w:rsid w:val="00983CBB"/>
    <w:rsid w:val="009840C6"/>
    <w:rsid w:val="0098429D"/>
    <w:rsid w:val="00984F04"/>
    <w:rsid w:val="00984F1C"/>
    <w:rsid w:val="00985A52"/>
    <w:rsid w:val="00985F43"/>
    <w:rsid w:val="00986D1F"/>
    <w:rsid w:val="00990618"/>
    <w:rsid w:val="00991623"/>
    <w:rsid w:val="00991B5B"/>
    <w:rsid w:val="00991B88"/>
    <w:rsid w:val="009934C9"/>
    <w:rsid w:val="00994C96"/>
    <w:rsid w:val="0099529F"/>
    <w:rsid w:val="00996AF1"/>
    <w:rsid w:val="00997310"/>
    <w:rsid w:val="009A0563"/>
    <w:rsid w:val="009A14EE"/>
    <w:rsid w:val="009A157D"/>
    <w:rsid w:val="009A1F97"/>
    <w:rsid w:val="009A20DD"/>
    <w:rsid w:val="009A2284"/>
    <w:rsid w:val="009A3044"/>
    <w:rsid w:val="009A3AF3"/>
    <w:rsid w:val="009A3D69"/>
    <w:rsid w:val="009A67D3"/>
    <w:rsid w:val="009A78B5"/>
    <w:rsid w:val="009B02ED"/>
    <w:rsid w:val="009B09C9"/>
    <w:rsid w:val="009B0DE9"/>
    <w:rsid w:val="009B1649"/>
    <w:rsid w:val="009B1676"/>
    <w:rsid w:val="009B23E3"/>
    <w:rsid w:val="009B301C"/>
    <w:rsid w:val="009B4FB3"/>
    <w:rsid w:val="009B74EE"/>
    <w:rsid w:val="009C08E6"/>
    <w:rsid w:val="009C0EE3"/>
    <w:rsid w:val="009C15E2"/>
    <w:rsid w:val="009C19A6"/>
    <w:rsid w:val="009C21B1"/>
    <w:rsid w:val="009C3598"/>
    <w:rsid w:val="009C5C65"/>
    <w:rsid w:val="009C7669"/>
    <w:rsid w:val="009C7815"/>
    <w:rsid w:val="009D0670"/>
    <w:rsid w:val="009D0C0B"/>
    <w:rsid w:val="009D1866"/>
    <w:rsid w:val="009D1BA6"/>
    <w:rsid w:val="009D1DC6"/>
    <w:rsid w:val="009D20FE"/>
    <w:rsid w:val="009D2F6E"/>
    <w:rsid w:val="009D31C7"/>
    <w:rsid w:val="009D3532"/>
    <w:rsid w:val="009D3596"/>
    <w:rsid w:val="009D365C"/>
    <w:rsid w:val="009D3A1B"/>
    <w:rsid w:val="009D3A9A"/>
    <w:rsid w:val="009D5217"/>
    <w:rsid w:val="009D58E9"/>
    <w:rsid w:val="009D5AD6"/>
    <w:rsid w:val="009D7130"/>
    <w:rsid w:val="009D7320"/>
    <w:rsid w:val="009E04FE"/>
    <w:rsid w:val="009E0F3B"/>
    <w:rsid w:val="009E1719"/>
    <w:rsid w:val="009E19B5"/>
    <w:rsid w:val="009E266F"/>
    <w:rsid w:val="009E2A86"/>
    <w:rsid w:val="009E3241"/>
    <w:rsid w:val="009E3B6F"/>
    <w:rsid w:val="009E4E75"/>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285"/>
    <w:rsid w:val="00A04F02"/>
    <w:rsid w:val="00A05E74"/>
    <w:rsid w:val="00A06AAF"/>
    <w:rsid w:val="00A06DCB"/>
    <w:rsid w:val="00A06EB0"/>
    <w:rsid w:val="00A06FD3"/>
    <w:rsid w:val="00A0791B"/>
    <w:rsid w:val="00A10AA4"/>
    <w:rsid w:val="00A116D0"/>
    <w:rsid w:val="00A12449"/>
    <w:rsid w:val="00A13538"/>
    <w:rsid w:val="00A13FA6"/>
    <w:rsid w:val="00A15487"/>
    <w:rsid w:val="00A158BF"/>
    <w:rsid w:val="00A15B42"/>
    <w:rsid w:val="00A164DB"/>
    <w:rsid w:val="00A165B8"/>
    <w:rsid w:val="00A1684E"/>
    <w:rsid w:val="00A17F56"/>
    <w:rsid w:val="00A20648"/>
    <w:rsid w:val="00A20CEB"/>
    <w:rsid w:val="00A2149D"/>
    <w:rsid w:val="00A21AC3"/>
    <w:rsid w:val="00A222A5"/>
    <w:rsid w:val="00A230C6"/>
    <w:rsid w:val="00A2434A"/>
    <w:rsid w:val="00A244CF"/>
    <w:rsid w:val="00A2463B"/>
    <w:rsid w:val="00A2517E"/>
    <w:rsid w:val="00A25D72"/>
    <w:rsid w:val="00A26787"/>
    <w:rsid w:val="00A26893"/>
    <w:rsid w:val="00A30294"/>
    <w:rsid w:val="00A31A65"/>
    <w:rsid w:val="00A3203B"/>
    <w:rsid w:val="00A32B84"/>
    <w:rsid w:val="00A33A8E"/>
    <w:rsid w:val="00A33C50"/>
    <w:rsid w:val="00A340D2"/>
    <w:rsid w:val="00A3452F"/>
    <w:rsid w:val="00A35BDE"/>
    <w:rsid w:val="00A37267"/>
    <w:rsid w:val="00A37453"/>
    <w:rsid w:val="00A40080"/>
    <w:rsid w:val="00A408C7"/>
    <w:rsid w:val="00A41408"/>
    <w:rsid w:val="00A4288F"/>
    <w:rsid w:val="00A43225"/>
    <w:rsid w:val="00A4334E"/>
    <w:rsid w:val="00A43CD9"/>
    <w:rsid w:val="00A45734"/>
    <w:rsid w:val="00A462B3"/>
    <w:rsid w:val="00A46656"/>
    <w:rsid w:val="00A46DEA"/>
    <w:rsid w:val="00A471B3"/>
    <w:rsid w:val="00A473FE"/>
    <w:rsid w:val="00A47CC7"/>
    <w:rsid w:val="00A47F26"/>
    <w:rsid w:val="00A511B8"/>
    <w:rsid w:val="00A53F80"/>
    <w:rsid w:val="00A544DC"/>
    <w:rsid w:val="00A54CFE"/>
    <w:rsid w:val="00A54D2F"/>
    <w:rsid w:val="00A55011"/>
    <w:rsid w:val="00A553EA"/>
    <w:rsid w:val="00A554FC"/>
    <w:rsid w:val="00A55A62"/>
    <w:rsid w:val="00A55EC3"/>
    <w:rsid w:val="00A578BB"/>
    <w:rsid w:val="00A601B6"/>
    <w:rsid w:val="00A608B5"/>
    <w:rsid w:val="00A6168E"/>
    <w:rsid w:val="00A6261E"/>
    <w:rsid w:val="00A63563"/>
    <w:rsid w:val="00A63791"/>
    <w:rsid w:val="00A63819"/>
    <w:rsid w:val="00A64817"/>
    <w:rsid w:val="00A671A4"/>
    <w:rsid w:val="00A7007C"/>
    <w:rsid w:val="00A7084C"/>
    <w:rsid w:val="00A70E6F"/>
    <w:rsid w:val="00A7181D"/>
    <w:rsid w:val="00A71B63"/>
    <w:rsid w:val="00A72AEF"/>
    <w:rsid w:val="00A7396A"/>
    <w:rsid w:val="00A7398F"/>
    <w:rsid w:val="00A752E1"/>
    <w:rsid w:val="00A7588D"/>
    <w:rsid w:val="00A76007"/>
    <w:rsid w:val="00A7623C"/>
    <w:rsid w:val="00A77051"/>
    <w:rsid w:val="00A77676"/>
    <w:rsid w:val="00A8057D"/>
    <w:rsid w:val="00A82255"/>
    <w:rsid w:val="00A8262C"/>
    <w:rsid w:val="00A830F0"/>
    <w:rsid w:val="00A83159"/>
    <w:rsid w:val="00A8368E"/>
    <w:rsid w:val="00A83FE1"/>
    <w:rsid w:val="00A8549F"/>
    <w:rsid w:val="00A85B7B"/>
    <w:rsid w:val="00A87E6A"/>
    <w:rsid w:val="00A87E9F"/>
    <w:rsid w:val="00A87EBD"/>
    <w:rsid w:val="00A87F10"/>
    <w:rsid w:val="00A90242"/>
    <w:rsid w:val="00A903B6"/>
    <w:rsid w:val="00A90A5F"/>
    <w:rsid w:val="00A921E2"/>
    <w:rsid w:val="00A9226E"/>
    <w:rsid w:val="00A92645"/>
    <w:rsid w:val="00A9272C"/>
    <w:rsid w:val="00A929D1"/>
    <w:rsid w:val="00A93003"/>
    <w:rsid w:val="00A93495"/>
    <w:rsid w:val="00A93A1F"/>
    <w:rsid w:val="00A94641"/>
    <w:rsid w:val="00A946F2"/>
    <w:rsid w:val="00A962A2"/>
    <w:rsid w:val="00A9785D"/>
    <w:rsid w:val="00AA040F"/>
    <w:rsid w:val="00AA1BB0"/>
    <w:rsid w:val="00AA3A47"/>
    <w:rsid w:val="00AA3A5B"/>
    <w:rsid w:val="00AA5C40"/>
    <w:rsid w:val="00AA6169"/>
    <w:rsid w:val="00AA6DAB"/>
    <w:rsid w:val="00AA76A0"/>
    <w:rsid w:val="00AA7E21"/>
    <w:rsid w:val="00AB124D"/>
    <w:rsid w:val="00AB1BEE"/>
    <w:rsid w:val="00AB1DCD"/>
    <w:rsid w:val="00AB28D5"/>
    <w:rsid w:val="00AB3B05"/>
    <w:rsid w:val="00AB4B31"/>
    <w:rsid w:val="00AB4E58"/>
    <w:rsid w:val="00AB52CC"/>
    <w:rsid w:val="00AB587C"/>
    <w:rsid w:val="00AB6399"/>
    <w:rsid w:val="00AB6D36"/>
    <w:rsid w:val="00AC00FA"/>
    <w:rsid w:val="00AC0139"/>
    <w:rsid w:val="00AC05A6"/>
    <w:rsid w:val="00AC0A3B"/>
    <w:rsid w:val="00AC23E8"/>
    <w:rsid w:val="00AC2426"/>
    <w:rsid w:val="00AC2959"/>
    <w:rsid w:val="00AC33D5"/>
    <w:rsid w:val="00AC3A03"/>
    <w:rsid w:val="00AC4062"/>
    <w:rsid w:val="00AC4065"/>
    <w:rsid w:val="00AC4436"/>
    <w:rsid w:val="00AC5CFC"/>
    <w:rsid w:val="00AC6D45"/>
    <w:rsid w:val="00AD002E"/>
    <w:rsid w:val="00AD09D6"/>
    <w:rsid w:val="00AD2343"/>
    <w:rsid w:val="00AD2A2F"/>
    <w:rsid w:val="00AD337C"/>
    <w:rsid w:val="00AD6130"/>
    <w:rsid w:val="00AD6850"/>
    <w:rsid w:val="00AD6AC8"/>
    <w:rsid w:val="00AE01B7"/>
    <w:rsid w:val="00AE151F"/>
    <w:rsid w:val="00AE1870"/>
    <w:rsid w:val="00AE1C27"/>
    <w:rsid w:val="00AE3BC0"/>
    <w:rsid w:val="00AE42E6"/>
    <w:rsid w:val="00AE4984"/>
    <w:rsid w:val="00AE6A9D"/>
    <w:rsid w:val="00AE736C"/>
    <w:rsid w:val="00AE7E61"/>
    <w:rsid w:val="00AF0DE9"/>
    <w:rsid w:val="00AF186B"/>
    <w:rsid w:val="00AF1AE4"/>
    <w:rsid w:val="00AF20CD"/>
    <w:rsid w:val="00AF444A"/>
    <w:rsid w:val="00AF45E8"/>
    <w:rsid w:val="00AF4B93"/>
    <w:rsid w:val="00AF5459"/>
    <w:rsid w:val="00AF656F"/>
    <w:rsid w:val="00AF6DE2"/>
    <w:rsid w:val="00AF79FE"/>
    <w:rsid w:val="00B00009"/>
    <w:rsid w:val="00B0057D"/>
    <w:rsid w:val="00B00A31"/>
    <w:rsid w:val="00B0313A"/>
    <w:rsid w:val="00B036A1"/>
    <w:rsid w:val="00B038EC"/>
    <w:rsid w:val="00B03933"/>
    <w:rsid w:val="00B03EF1"/>
    <w:rsid w:val="00B04210"/>
    <w:rsid w:val="00B05DDA"/>
    <w:rsid w:val="00B0787C"/>
    <w:rsid w:val="00B13032"/>
    <w:rsid w:val="00B133B7"/>
    <w:rsid w:val="00B13692"/>
    <w:rsid w:val="00B13F28"/>
    <w:rsid w:val="00B14875"/>
    <w:rsid w:val="00B15700"/>
    <w:rsid w:val="00B15CBB"/>
    <w:rsid w:val="00B174BC"/>
    <w:rsid w:val="00B20C22"/>
    <w:rsid w:val="00B20F09"/>
    <w:rsid w:val="00B21893"/>
    <w:rsid w:val="00B23526"/>
    <w:rsid w:val="00B244D2"/>
    <w:rsid w:val="00B24E11"/>
    <w:rsid w:val="00B26012"/>
    <w:rsid w:val="00B2688D"/>
    <w:rsid w:val="00B269C5"/>
    <w:rsid w:val="00B27140"/>
    <w:rsid w:val="00B3097A"/>
    <w:rsid w:val="00B311C5"/>
    <w:rsid w:val="00B339D5"/>
    <w:rsid w:val="00B33ACD"/>
    <w:rsid w:val="00B33DDF"/>
    <w:rsid w:val="00B349EA"/>
    <w:rsid w:val="00B34A0B"/>
    <w:rsid w:val="00B357D3"/>
    <w:rsid w:val="00B3714E"/>
    <w:rsid w:val="00B40605"/>
    <w:rsid w:val="00B40838"/>
    <w:rsid w:val="00B410B5"/>
    <w:rsid w:val="00B41346"/>
    <w:rsid w:val="00B4141B"/>
    <w:rsid w:val="00B43FC0"/>
    <w:rsid w:val="00B44026"/>
    <w:rsid w:val="00B44C85"/>
    <w:rsid w:val="00B46DAD"/>
    <w:rsid w:val="00B479FC"/>
    <w:rsid w:val="00B47BAE"/>
    <w:rsid w:val="00B47EF3"/>
    <w:rsid w:val="00B51512"/>
    <w:rsid w:val="00B521BE"/>
    <w:rsid w:val="00B523A8"/>
    <w:rsid w:val="00B523CE"/>
    <w:rsid w:val="00B533C3"/>
    <w:rsid w:val="00B542C1"/>
    <w:rsid w:val="00B54966"/>
    <w:rsid w:val="00B54ED8"/>
    <w:rsid w:val="00B553E7"/>
    <w:rsid w:val="00B56D35"/>
    <w:rsid w:val="00B56E7F"/>
    <w:rsid w:val="00B6016C"/>
    <w:rsid w:val="00B603C3"/>
    <w:rsid w:val="00B61D64"/>
    <w:rsid w:val="00B62B92"/>
    <w:rsid w:val="00B62DAA"/>
    <w:rsid w:val="00B62EA0"/>
    <w:rsid w:val="00B650B4"/>
    <w:rsid w:val="00B65C76"/>
    <w:rsid w:val="00B65CE7"/>
    <w:rsid w:val="00B66B4E"/>
    <w:rsid w:val="00B67289"/>
    <w:rsid w:val="00B675D8"/>
    <w:rsid w:val="00B67699"/>
    <w:rsid w:val="00B678C3"/>
    <w:rsid w:val="00B67BC8"/>
    <w:rsid w:val="00B70A10"/>
    <w:rsid w:val="00B70C4E"/>
    <w:rsid w:val="00B70E41"/>
    <w:rsid w:val="00B7121A"/>
    <w:rsid w:val="00B726FC"/>
    <w:rsid w:val="00B72DFF"/>
    <w:rsid w:val="00B73929"/>
    <w:rsid w:val="00B7493B"/>
    <w:rsid w:val="00B74E7E"/>
    <w:rsid w:val="00B75499"/>
    <w:rsid w:val="00B77202"/>
    <w:rsid w:val="00B81AAE"/>
    <w:rsid w:val="00B82BE7"/>
    <w:rsid w:val="00B82D56"/>
    <w:rsid w:val="00B83063"/>
    <w:rsid w:val="00B83F0A"/>
    <w:rsid w:val="00B84535"/>
    <w:rsid w:val="00B85728"/>
    <w:rsid w:val="00B87AEF"/>
    <w:rsid w:val="00B9173E"/>
    <w:rsid w:val="00B91901"/>
    <w:rsid w:val="00B91B9F"/>
    <w:rsid w:val="00B92AE8"/>
    <w:rsid w:val="00B93DAE"/>
    <w:rsid w:val="00B93FB7"/>
    <w:rsid w:val="00B94C27"/>
    <w:rsid w:val="00B95D1E"/>
    <w:rsid w:val="00B960EC"/>
    <w:rsid w:val="00B9693A"/>
    <w:rsid w:val="00BA14D5"/>
    <w:rsid w:val="00BA2F80"/>
    <w:rsid w:val="00BA334B"/>
    <w:rsid w:val="00BA367F"/>
    <w:rsid w:val="00BA4240"/>
    <w:rsid w:val="00BA489F"/>
    <w:rsid w:val="00BA56BE"/>
    <w:rsid w:val="00BA62C9"/>
    <w:rsid w:val="00BA6E55"/>
    <w:rsid w:val="00BA7C16"/>
    <w:rsid w:val="00BB0AE8"/>
    <w:rsid w:val="00BB3271"/>
    <w:rsid w:val="00BB401F"/>
    <w:rsid w:val="00BB5B2D"/>
    <w:rsid w:val="00BB5BF1"/>
    <w:rsid w:val="00BB6678"/>
    <w:rsid w:val="00BB6C3F"/>
    <w:rsid w:val="00BB78B5"/>
    <w:rsid w:val="00BC0747"/>
    <w:rsid w:val="00BC09B7"/>
    <w:rsid w:val="00BC2E0B"/>
    <w:rsid w:val="00BC33A4"/>
    <w:rsid w:val="00BC3AE0"/>
    <w:rsid w:val="00BC478E"/>
    <w:rsid w:val="00BC4AFA"/>
    <w:rsid w:val="00BC6DD8"/>
    <w:rsid w:val="00BC756E"/>
    <w:rsid w:val="00BC76F8"/>
    <w:rsid w:val="00BD094F"/>
    <w:rsid w:val="00BD0D32"/>
    <w:rsid w:val="00BD1482"/>
    <w:rsid w:val="00BD5C24"/>
    <w:rsid w:val="00BD5C7A"/>
    <w:rsid w:val="00BD5D22"/>
    <w:rsid w:val="00BD6098"/>
    <w:rsid w:val="00BD6D8D"/>
    <w:rsid w:val="00BD7137"/>
    <w:rsid w:val="00BD7409"/>
    <w:rsid w:val="00BE16BD"/>
    <w:rsid w:val="00BE1711"/>
    <w:rsid w:val="00BE18F8"/>
    <w:rsid w:val="00BE1A62"/>
    <w:rsid w:val="00BE32AF"/>
    <w:rsid w:val="00BE33EC"/>
    <w:rsid w:val="00BE5715"/>
    <w:rsid w:val="00BE6F53"/>
    <w:rsid w:val="00BE6FDC"/>
    <w:rsid w:val="00BE7DEB"/>
    <w:rsid w:val="00BF1A25"/>
    <w:rsid w:val="00BF2376"/>
    <w:rsid w:val="00BF2F51"/>
    <w:rsid w:val="00BF54B5"/>
    <w:rsid w:val="00BF5C4F"/>
    <w:rsid w:val="00BF5F3C"/>
    <w:rsid w:val="00BF5FE2"/>
    <w:rsid w:val="00BF6BDF"/>
    <w:rsid w:val="00BF79F6"/>
    <w:rsid w:val="00C0181B"/>
    <w:rsid w:val="00C01AC4"/>
    <w:rsid w:val="00C01AE2"/>
    <w:rsid w:val="00C0207A"/>
    <w:rsid w:val="00C0221F"/>
    <w:rsid w:val="00C02BDF"/>
    <w:rsid w:val="00C03177"/>
    <w:rsid w:val="00C0359A"/>
    <w:rsid w:val="00C041AE"/>
    <w:rsid w:val="00C05783"/>
    <w:rsid w:val="00C06F42"/>
    <w:rsid w:val="00C07A5E"/>
    <w:rsid w:val="00C130C8"/>
    <w:rsid w:val="00C138B4"/>
    <w:rsid w:val="00C13EFC"/>
    <w:rsid w:val="00C14859"/>
    <w:rsid w:val="00C14FC1"/>
    <w:rsid w:val="00C15314"/>
    <w:rsid w:val="00C15B75"/>
    <w:rsid w:val="00C163E5"/>
    <w:rsid w:val="00C16E93"/>
    <w:rsid w:val="00C20D05"/>
    <w:rsid w:val="00C20E0A"/>
    <w:rsid w:val="00C21245"/>
    <w:rsid w:val="00C21A02"/>
    <w:rsid w:val="00C21F39"/>
    <w:rsid w:val="00C2243A"/>
    <w:rsid w:val="00C22D03"/>
    <w:rsid w:val="00C22E40"/>
    <w:rsid w:val="00C22E93"/>
    <w:rsid w:val="00C23A69"/>
    <w:rsid w:val="00C240D9"/>
    <w:rsid w:val="00C2535B"/>
    <w:rsid w:val="00C25718"/>
    <w:rsid w:val="00C26F73"/>
    <w:rsid w:val="00C27665"/>
    <w:rsid w:val="00C32578"/>
    <w:rsid w:val="00C33198"/>
    <w:rsid w:val="00C3354D"/>
    <w:rsid w:val="00C33819"/>
    <w:rsid w:val="00C33A87"/>
    <w:rsid w:val="00C34099"/>
    <w:rsid w:val="00C34371"/>
    <w:rsid w:val="00C34498"/>
    <w:rsid w:val="00C34B60"/>
    <w:rsid w:val="00C35562"/>
    <w:rsid w:val="00C35FB6"/>
    <w:rsid w:val="00C36054"/>
    <w:rsid w:val="00C37271"/>
    <w:rsid w:val="00C372A7"/>
    <w:rsid w:val="00C372B4"/>
    <w:rsid w:val="00C3789C"/>
    <w:rsid w:val="00C402C9"/>
    <w:rsid w:val="00C40896"/>
    <w:rsid w:val="00C40CE6"/>
    <w:rsid w:val="00C417D9"/>
    <w:rsid w:val="00C41E62"/>
    <w:rsid w:val="00C42072"/>
    <w:rsid w:val="00C42E86"/>
    <w:rsid w:val="00C44BC2"/>
    <w:rsid w:val="00C46313"/>
    <w:rsid w:val="00C463B2"/>
    <w:rsid w:val="00C464EB"/>
    <w:rsid w:val="00C4671C"/>
    <w:rsid w:val="00C46DE0"/>
    <w:rsid w:val="00C47953"/>
    <w:rsid w:val="00C47F29"/>
    <w:rsid w:val="00C50C4B"/>
    <w:rsid w:val="00C5116E"/>
    <w:rsid w:val="00C515AE"/>
    <w:rsid w:val="00C51A06"/>
    <w:rsid w:val="00C51C06"/>
    <w:rsid w:val="00C52BDF"/>
    <w:rsid w:val="00C57294"/>
    <w:rsid w:val="00C5736D"/>
    <w:rsid w:val="00C57AEE"/>
    <w:rsid w:val="00C609DB"/>
    <w:rsid w:val="00C60A45"/>
    <w:rsid w:val="00C60DFF"/>
    <w:rsid w:val="00C60F29"/>
    <w:rsid w:val="00C61035"/>
    <w:rsid w:val="00C6194F"/>
    <w:rsid w:val="00C61A5B"/>
    <w:rsid w:val="00C61D5E"/>
    <w:rsid w:val="00C621B0"/>
    <w:rsid w:val="00C62AD1"/>
    <w:rsid w:val="00C637EA"/>
    <w:rsid w:val="00C6399C"/>
    <w:rsid w:val="00C65013"/>
    <w:rsid w:val="00C700AD"/>
    <w:rsid w:val="00C705C3"/>
    <w:rsid w:val="00C707A1"/>
    <w:rsid w:val="00C709BF"/>
    <w:rsid w:val="00C709EB"/>
    <w:rsid w:val="00C70C9F"/>
    <w:rsid w:val="00C70D0E"/>
    <w:rsid w:val="00C70D8F"/>
    <w:rsid w:val="00C711F8"/>
    <w:rsid w:val="00C72C2D"/>
    <w:rsid w:val="00C72E76"/>
    <w:rsid w:val="00C733B5"/>
    <w:rsid w:val="00C73EFE"/>
    <w:rsid w:val="00C74548"/>
    <w:rsid w:val="00C74B98"/>
    <w:rsid w:val="00C75D23"/>
    <w:rsid w:val="00C75F7A"/>
    <w:rsid w:val="00C75FEE"/>
    <w:rsid w:val="00C762C8"/>
    <w:rsid w:val="00C763E2"/>
    <w:rsid w:val="00C7666C"/>
    <w:rsid w:val="00C801EF"/>
    <w:rsid w:val="00C81364"/>
    <w:rsid w:val="00C81FAF"/>
    <w:rsid w:val="00C8221B"/>
    <w:rsid w:val="00C82564"/>
    <w:rsid w:val="00C8276F"/>
    <w:rsid w:val="00C833D8"/>
    <w:rsid w:val="00C83782"/>
    <w:rsid w:val="00C8636C"/>
    <w:rsid w:val="00C86AE1"/>
    <w:rsid w:val="00C86FDD"/>
    <w:rsid w:val="00C87BFE"/>
    <w:rsid w:val="00C90244"/>
    <w:rsid w:val="00C91847"/>
    <w:rsid w:val="00C91A00"/>
    <w:rsid w:val="00C91F0F"/>
    <w:rsid w:val="00C94B96"/>
    <w:rsid w:val="00C94DE9"/>
    <w:rsid w:val="00C952A2"/>
    <w:rsid w:val="00C96556"/>
    <w:rsid w:val="00C967F2"/>
    <w:rsid w:val="00C96E68"/>
    <w:rsid w:val="00C976D7"/>
    <w:rsid w:val="00CA0B18"/>
    <w:rsid w:val="00CA1CDD"/>
    <w:rsid w:val="00CA282E"/>
    <w:rsid w:val="00CA2A8A"/>
    <w:rsid w:val="00CA38E8"/>
    <w:rsid w:val="00CA3BC7"/>
    <w:rsid w:val="00CA3E39"/>
    <w:rsid w:val="00CA5987"/>
    <w:rsid w:val="00CA6B69"/>
    <w:rsid w:val="00CB0C77"/>
    <w:rsid w:val="00CB0FAB"/>
    <w:rsid w:val="00CB146D"/>
    <w:rsid w:val="00CB19DD"/>
    <w:rsid w:val="00CB2122"/>
    <w:rsid w:val="00CB27CB"/>
    <w:rsid w:val="00CB2F14"/>
    <w:rsid w:val="00CB44D9"/>
    <w:rsid w:val="00CB5430"/>
    <w:rsid w:val="00CB5670"/>
    <w:rsid w:val="00CB56E9"/>
    <w:rsid w:val="00CB5BD1"/>
    <w:rsid w:val="00CB5CDF"/>
    <w:rsid w:val="00CB5F03"/>
    <w:rsid w:val="00CB6DD7"/>
    <w:rsid w:val="00CB7435"/>
    <w:rsid w:val="00CB7BEA"/>
    <w:rsid w:val="00CB7C09"/>
    <w:rsid w:val="00CC0480"/>
    <w:rsid w:val="00CC1DA2"/>
    <w:rsid w:val="00CC29EA"/>
    <w:rsid w:val="00CC4584"/>
    <w:rsid w:val="00CC5E4B"/>
    <w:rsid w:val="00CC6588"/>
    <w:rsid w:val="00CC71F0"/>
    <w:rsid w:val="00CC77E9"/>
    <w:rsid w:val="00CC7B04"/>
    <w:rsid w:val="00CD213C"/>
    <w:rsid w:val="00CD233E"/>
    <w:rsid w:val="00CD256C"/>
    <w:rsid w:val="00CD322D"/>
    <w:rsid w:val="00CD3299"/>
    <w:rsid w:val="00CD4089"/>
    <w:rsid w:val="00CD5392"/>
    <w:rsid w:val="00CD67D3"/>
    <w:rsid w:val="00CD6AF0"/>
    <w:rsid w:val="00CD774F"/>
    <w:rsid w:val="00CE07F4"/>
    <w:rsid w:val="00CE0E7E"/>
    <w:rsid w:val="00CE1510"/>
    <w:rsid w:val="00CE3F47"/>
    <w:rsid w:val="00CE4141"/>
    <w:rsid w:val="00CE4204"/>
    <w:rsid w:val="00CE43F6"/>
    <w:rsid w:val="00CE4D57"/>
    <w:rsid w:val="00CE4D98"/>
    <w:rsid w:val="00CE5976"/>
    <w:rsid w:val="00CE5D7A"/>
    <w:rsid w:val="00CE5EC3"/>
    <w:rsid w:val="00CE63C5"/>
    <w:rsid w:val="00CE68F1"/>
    <w:rsid w:val="00CE6D05"/>
    <w:rsid w:val="00CE6E7A"/>
    <w:rsid w:val="00CE6F24"/>
    <w:rsid w:val="00CF0A4C"/>
    <w:rsid w:val="00CF15E4"/>
    <w:rsid w:val="00CF20E2"/>
    <w:rsid w:val="00CF22A9"/>
    <w:rsid w:val="00CF2642"/>
    <w:rsid w:val="00CF3C75"/>
    <w:rsid w:val="00CF3D5C"/>
    <w:rsid w:val="00CF5539"/>
    <w:rsid w:val="00CF6CAF"/>
    <w:rsid w:val="00CF743A"/>
    <w:rsid w:val="00CF780C"/>
    <w:rsid w:val="00CF7C0E"/>
    <w:rsid w:val="00CF7F80"/>
    <w:rsid w:val="00D0043F"/>
    <w:rsid w:val="00D006C0"/>
    <w:rsid w:val="00D00709"/>
    <w:rsid w:val="00D014CA"/>
    <w:rsid w:val="00D01BB2"/>
    <w:rsid w:val="00D01F0A"/>
    <w:rsid w:val="00D023C6"/>
    <w:rsid w:val="00D0333B"/>
    <w:rsid w:val="00D03C36"/>
    <w:rsid w:val="00D03D1F"/>
    <w:rsid w:val="00D03E46"/>
    <w:rsid w:val="00D04222"/>
    <w:rsid w:val="00D04AA2"/>
    <w:rsid w:val="00D05F7F"/>
    <w:rsid w:val="00D06800"/>
    <w:rsid w:val="00D06CD8"/>
    <w:rsid w:val="00D07AAC"/>
    <w:rsid w:val="00D07E5E"/>
    <w:rsid w:val="00D07FC2"/>
    <w:rsid w:val="00D10A92"/>
    <w:rsid w:val="00D115D0"/>
    <w:rsid w:val="00D12BA6"/>
    <w:rsid w:val="00D134D9"/>
    <w:rsid w:val="00D134FB"/>
    <w:rsid w:val="00D14089"/>
    <w:rsid w:val="00D14C92"/>
    <w:rsid w:val="00D165A2"/>
    <w:rsid w:val="00D16DDF"/>
    <w:rsid w:val="00D17116"/>
    <w:rsid w:val="00D172C9"/>
    <w:rsid w:val="00D17DB6"/>
    <w:rsid w:val="00D210D9"/>
    <w:rsid w:val="00D217F0"/>
    <w:rsid w:val="00D21FF0"/>
    <w:rsid w:val="00D22391"/>
    <w:rsid w:val="00D23C7F"/>
    <w:rsid w:val="00D2479C"/>
    <w:rsid w:val="00D26017"/>
    <w:rsid w:val="00D263D6"/>
    <w:rsid w:val="00D2654E"/>
    <w:rsid w:val="00D26B7C"/>
    <w:rsid w:val="00D2710C"/>
    <w:rsid w:val="00D31A15"/>
    <w:rsid w:val="00D31BB1"/>
    <w:rsid w:val="00D3247A"/>
    <w:rsid w:val="00D32E59"/>
    <w:rsid w:val="00D33653"/>
    <w:rsid w:val="00D35E33"/>
    <w:rsid w:val="00D3619D"/>
    <w:rsid w:val="00D36215"/>
    <w:rsid w:val="00D3635D"/>
    <w:rsid w:val="00D40402"/>
    <w:rsid w:val="00D4140F"/>
    <w:rsid w:val="00D41A1F"/>
    <w:rsid w:val="00D41CDB"/>
    <w:rsid w:val="00D42095"/>
    <w:rsid w:val="00D421A5"/>
    <w:rsid w:val="00D424FC"/>
    <w:rsid w:val="00D42A40"/>
    <w:rsid w:val="00D451C8"/>
    <w:rsid w:val="00D4581B"/>
    <w:rsid w:val="00D45BE9"/>
    <w:rsid w:val="00D46B67"/>
    <w:rsid w:val="00D46E45"/>
    <w:rsid w:val="00D46F51"/>
    <w:rsid w:val="00D50037"/>
    <w:rsid w:val="00D51297"/>
    <w:rsid w:val="00D5258D"/>
    <w:rsid w:val="00D52753"/>
    <w:rsid w:val="00D528B7"/>
    <w:rsid w:val="00D52A4B"/>
    <w:rsid w:val="00D531DB"/>
    <w:rsid w:val="00D545CA"/>
    <w:rsid w:val="00D55057"/>
    <w:rsid w:val="00D5517E"/>
    <w:rsid w:val="00D557E0"/>
    <w:rsid w:val="00D55865"/>
    <w:rsid w:val="00D57128"/>
    <w:rsid w:val="00D6009F"/>
    <w:rsid w:val="00D61CDC"/>
    <w:rsid w:val="00D620F7"/>
    <w:rsid w:val="00D627FC"/>
    <w:rsid w:val="00D62CA1"/>
    <w:rsid w:val="00D62E1B"/>
    <w:rsid w:val="00D64399"/>
    <w:rsid w:val="00D64B77"/>
    <w:rsid w:val="00D6580E"/>
    <w:rsid w:val="00D65820"/>
    <w:rsid w:val="00D66B6A"/>
    <w:rsid w:val="00D6712A"/>
    <w:rsid w:val="00D7135E"/>
    <w:rsid w:val="00D721B8"/>
    <w:rsid w:val="00D72AF3"/>
    <w:rsid w:val="00D73DC6"/>
    <w:rsid w:val="00D73EC4"/>
    <w:rsid w:val="00D75772"/>
    <w:rsid w:val="00D7622A"/>
    <w:rsid w:val="00D76E09"/>
    <w:rsid w:val="00D80D6D"/>
    <w:rsid w:val="00D813B7"/>
    <w:rsid w:val="00D8177F"/>
    <w:rsid w:val="00D81965"/>
    <w:rsid w:val="00D81FD1"/>
    <w:rsid w:val="00D82BE6"/>
    <w:rsid w:val="00D834E8"/>
    <w:rsid w:val="00D85006"/>
    <w:rsid w:val="00D85D95"/>
    <w:rsid w:val="00D863A7"/>
    <w:rsid w:val="00D873EC"/>
    <w:rsid w:val="00D8748E"/>
    <w:rsid w:val="00D90558"/>
    <w:rsid w:val="00D907B5"/>
    <w:rsid w:val="00D94FEE"/>
    <w:rsid w:val="00D956D0"/>
    <w:rsid w:val="00D96263"/>
    <w:rsid w:val="00D96A51"/>
    <w:rsid w:val="00D9743E"/>
    <w:rsid w:val="00D97730"/>
    <w:rsid w:val="00D97882"/>
    <w:rsid w:val="00DA09A9"/>
    <w:rsid w:val="00DA1250"/>
    <w:rsid w:val="00DA2B84"/>
    <w:rsid w:val="00DA3332"/>
    <w:rsid w:val="00DA3AEB"/>
    <w:rsid w:val="00DA3DF6"/>
    <w:rsid w:val="00DA475B"/>
    <w:rsid w:val="00DA48D7"/>
    <w:rsid w:val="00DA4D72"/>
    <w:rsid w:val="00DA51C6"/>
    <w:rsid w:val="00DA5482"/>
    <w:rsid w:val="00DA65EF"/>
    <w:rsid w:val="00DA6A17"/>
    <w:rsid w:val="00DA6E0C"/>
    <w:rsid w:val="00DA6F02"/>
    <w:rsid w:val="00DA7DD0"/>
    <w:rsid w:val="00DB00E5"/>
    <w:rsid w:val="00DB136C"/>
    <w:rsid w:val="00DB1415"/>
    <w:rsid w:val="00DB1958"/>
    <w:rsid w:val="00DB30BB"/>
    <w:rsid w:val="00DB5E19"/>
    <w:rsid w:val="00DB5F19"/>
    <w:rsid w:val="00DB61F3"/>
    <w:rsid w:val="00DB6F2D"/>
    <w:rsid w:val="00DB6F5F"/>
    <w:rsid w:val="00DB702D"/>
    <w:rsid w:val="00DB729A"/>
    <w:rsid w:val="00DC068C"/>
    <w:rsid w:val="00DC0C91"/>
    <w:rsid w:val="00DC20E0"/>
    <w:rsid w:val="00DC2117"/>
    <w:rsid w:val="00DC2AF3"/>
    <w:rsid w:val="00DC2BB3"/>
    <w:rsid w:val="00DC4BF0"/>
    <w:rsid w:val="00DC4DB5"/>
    <w:rsid w:val="00DC5872"/>
    <w:rsid w:val="00DC5A8A"/>
    <w:rsid w:val="00DC5C84"/>
    <w:rsid w:val="00DC5DCF"/>
    <w:rsid w:val="00DC7849"/>
    <w:rsid w:val="00DC7E82"/>
    <w:rsid w:val="00DD04A8"/>
    <w:rsid w:val="00DD0BB1"/>
    <w:rsid w:val="00DD1489"/>
    <w:rsid w:val="00DD1F41"/>
    <w:rsid w:val="00DD28C4"/>
    <w:rsid w:val="00DD3BA6"/>
    <w:rsid w:val="00DD52CD"/>
    <w:rsid w:val="00DD5B25"/>
    <w:rsid w:val="00DD5F93"/>
    <w:rsid w:val="00DD656C"/>
    <w:rsid w:val="00DD6730"/>
    <w:rsid w:val="00DE0AF6"/>
    <w:rsid w:val="00DE1C27"/>
    <w:rsid w:val="00DE1EFC"/>
    <w:rsid w:val="00DE1F6C"/>
    <w:rsid w:val="00DE2627"/>
    <w:rsid w:val="00DE2A85"/>
    <w:rsid w:val="00DE3289"/>
    <w:rsid w:val="00DE34D6"/>
    <w:rsid w:val="00DE4151"/>
    <w:rsid w:val="00DE5D7D"/>
    <w:rsid w:val="00DE617A"/>
    <w:rsid w:val="00DE6470"/>
    <w:rsid w:val="00DE6DBA"/>
    <w:rsid w:val="00DF08B4"/>
    <w:rsid w:val="00DF0CEB"/>
    <w:rsid w:val="00DF0E28"/>
    <w:rsid w:val="00DF179A"/>
    <w:rsid w:val="00DF19B4"/>
    <w:rsid w:val="00DF2641"/>
    <w:rsid w:val="00DF2F72"/>
    <w:rsid w:val="00DF345C"/>
    <w:rsid w:val="00DF3BE4"/>
    <w:rsid w:val="00DF522B"/>
    <w:rsid w:val="00DF5AC8"/>
    <w:rsid w:val="00DF7750"/>
    <w:rsid w:val="00E02057"/>
    <w:rsid w:val="00E02D69"/>
    <w:rsid w:val="00E03204"/>
    <w:rsid w:val="00E04FE5"/>
    <w:rsid w:val="00E05D37"/>
    <w:rsid w:val="00E05DCD"/>
    <w:rsid w:val="00E068AA"/>
    <w:rsid w:val="00E07405"/>
    <w:rsid w:val="00E07538"/>
    <w:rsid w:val="00E07792"/>
    <w:rsid w:val="00E077E8"/>
    <w:rsid w:val="00E07A80"/>
    <w:rsid w:val="00E07C4A"/>
    <w:rsid w:val="00E07F99"/>
    <w:rsid w:val="00E10B7F"/>
    <w:rsid w:val="00E129E4"/>
    <w:rsid w:val="00E12E5C"/>
    <w:rsid w:val="00E13153"/>
    <w:rsid w:val="00E1419E"/>
    <w:rsid w:val="00E14A7E"/>
    <w:rsid w:val="00E1524B"/>
    <w:rsid w:val="00E15BB3"/>
    <w:rsid w:val="00E15FDA"/>
    <w:rsid w:val="00E166F6"/>
    <w:rsid w:val="00E17470"/>
    <w:rsid w:val="00E177C7"/>
    <w:rsid w:val="00E224F6"/>
    <w:rsid w:val="00E22BA2"/>
    <w:rsid w:val="00E23306"/>
    <w:rsid w:val="00E24692"/>
    <w:rsid w:val="00E25349"/>
    <w:rsid w:val="00E259BF"/>
    <w:rsid w:val="00E25D94"/>
    <w:rsid w:val="00E25DA1"/>
    <w:rsid w:val="00E27C5B"/>
    <w:rsid w:val="00E30476"/>
    <w:rsid w:val="00E332AF"/>
    <w:rsid w:val="00E3390E"/>
    <w:rsid w:val="00E34546"/>
    <w:rsid w:val="00E35C03"/>
    <w:rsid w:val="00E35C1F"/>
    <w:rsid w:val="00E35E57"/>
    <w:rsid w:val="00E369C2"/>
    <w:rsid w:val="00E375AB"/>
    <w:rsid w:val="00E40298"/>
    <w:rsid w:val="00E40328"/>
    <w:rsid w:val="00E4038D"/>
    <w:rsid w:val="00E40BF8"/>
    <w:rsid w:val="00E40C44"/>
    <w:rsid w:val="00E40CEB"/>
    <w:rsid w:val="00E417B2"/>
    <w:rsid w:val="00E41B46"/>
    <w:rsid w:val="00E42AAB"/>
    <w:rsid w:val="00E43264"/>
    <w:rsid w:val="00E432E1"/>
    <w:rsid w:val="00E4343F"/>
    <w:rsid w:val="00E44036"/>
    <w:rsid w:val="00E450A9"/>
    <w:rsid w:val="00E454BF"/>
    <w:rsid w:val="00E46543"/>
    <w:rsid w:val="00E467E2"/>
    <w:rsid w:val="00E47812"/>
    <w:rsid w:val="00E5026A"/>
    <w:rsid w:val="00E5119B"/>
    <w:rsid w:val="00E53C62"/>
    <w:rsid w:val="00E55D04"/>
    <w:rsid w:val="00E57076"/>
    <w:rsid w:val="00E57251"/>
    <w:rsid w:val="00E5775D"/>
    <w:rsid w:val="00E577BE"/>
    <w:rsid w:val="00E6047F"/>
    <w:rsid w:val="00E6059E"/>
    <w:rsid w:val="00E629DC"/>
    <w:rsid w:val="00E63596"/>
    <w:rsid w:val="00E63A96"/>
    <w:rsid w:val="00E66102"/>
    <w:rsid w:val="00E66313"/>
    <w:rsid w:val="00E6683F"/>
    <w:rsid w:val="00E674C4"/>
    <w:rsid w:val="00E7042F"/>
    <w:rsid w:val="00E70837"/>
    <w:rsid w:val="00E70CED"/>
    <w:rsid w:val="00E70F51"/>
    <w:rsid w:val="00E71450"/>
    <w:rsid w:val="00E721D6"/>
    <w:rsid w:val="00E72F72"/>
    <w:rsid w:val="00E74977"/>
    <w:rsid w:val="00E74B28"/>
    <w:rsid w:val="00E75883"/>
    <w:rsid w:val="00E75D4C"/>
    <w:rsid w:val="00E75F49"/>
    <w:rsid w:val="00E76782"/>
    <w:rsid w:val="00E767E3"/>
    <w:rsid w:val="00E77BC2"/>
    <w:rsid w:val="00E8054A"/>
    <w:rsid w:val="00E822DA"/>
    <w:rsid w:val="00E82747"/>
    <w:rsid w:val="00E82EBF"/>
    <w:rsid w:val="00E83654"/>
    <w:rsid w:val="00E842A0"/>
    <w:rsid w:val="00E84352"/>
    <w:rsid w:val="00E853CC"/>
    <w:rsid w:val="00E86A8D"/>
    <w:rsid w:val="00E87FF5"/>
    <w:rsid w:val="00E9030C"/>
    <w:rsid w:val="00E90659"/>
    <w:rsid w:val="00E90D8D"/>
    <w:rsid w:val="00E91546"/>
    <w:rsid w:val="00E91A12"/>
    <w:rsid w:val="00E91D8D"/>
    <w:rsid w:val="00E91F5B"/>
    <w:rsid w:val="00E9237C"/>
    <w:rsid w:val="00E929FA"/>
    <w:rsid w:val="00E94399"/>
    <w:rsid w:val="00E94955"/>
    <w:rsid w:val="00E9551D"/>
    <w:rsid w:val="00E955FD"/>
    <w:rsid w:val="00E95846"/>
    <w:rsid w:val="00E95ECE"/>
    <w:rsid w:val="00E971FD"/>
    <w:rsid w:val="00EA09AF"/>
    <w:rsid w:val="00EA1547"/>
    <w:rsid w:val="00EA1ED6"/>
    <w:rsid w:val="00EA2CDE"/>
    <w:rsid w:val="00EA3682"/>
    <w:rsid w:val="00EA5ADC"/>
    <w:rsid w:val="00EA5E47"/>
    <w:rsid w:val="00EA655F"/>
    <w:rsid w:val="00EA6EB3"/>
    <w:rsid w:val="00EA6F4D"/>
    <w:rsid w:val="00EA7057"/>
    <w:rsid w:val="00EA7603"/>
    <w:rsid w:val="00EB0428"/>
    <w:rsid w:val="00EB08F2"/>
    <w:rsid w:val="00EB14C0"/>
    <w:rsid w:val="00EB21DD"/>
    <w:rsid w:val="00EB4827"/>
    <w:rsid w:val="00EB4A04"/>
    <w:rsid w:val="00EB56D9"/>
    <w:rsid w:val="00EB6316"/>
    <w:rsid w:val="00EB637D"/>
    <w:rsid w:val="00EB6D9A"/>
    <w:rsid w:val="00EB6EF5"/>
    <w:rsid w:val="00EC0453"/>
    <w:rsid w:val="00EC070E"/>
    <w:rsid w:val="00EC16DA"/>
    <w:rsid w:val="00EC1A67"/>
    <w:rsid w:val="00EC20F0"/>
    <w:rsid w:val="00EC25EE"/>
    <w:rsid w:val="00EC4BA1"/>
    <w:rsid w:val="00EC5C7E"/>
    <w:rsid w:val="00EC5D7E"/>
    <w:rsid w:val="00ED0084"/>
    <w:rsid w:val="00ED1B03"/>
    <w:rsid w:val="00ED234A"/>
    <w:rsid w:val="00ED29E5"/>
    <w:rsid w:val="00ED2FDF"/>
    <w:rsid w:val="00ED380C"/>
    <w:rsid w:val="00ED3970"/>
    <w:rsid w:val="00ED39B5"/>
    <w:rsid w:val="00ED49B7"/>
    <w:rsid w:val="00ED6E8D"/>
    <w:rsid w:val="00ED7D4C"/>
    <w:rsid w:val="00EE1299"/>
    <w:rsid w:val="00EE2788"/>
    <w:rsid w:val="00EE3751"/>
    <w:rsid w:val="00EE48B2"/>
    <w:rsid w:val="00EE59F5"/>
    <w:rsid w:val="00EE5CF0"/>
    <w:rsid w:val="00EE5E6F"/>
    <w:rsid w:val="00EE7793"/>
    <w:rsid w:val="00EF1E1B"/>
    <w:rsid w:val="00EF2CEA"/>
    <w:rsid w:val="00EF33FF"/>
    <w:rsid w:val="00EF4FEB"/>
    <w:rsid w:val="00EF572D"/>
    <w:rsid w:val="00EF5C61"/>
    <w:rsid w:val="00EF6771"/>
    <w:rsid w:val="00EF6CE9"/>
    <w:rsid w:val="00EF733E"/>
    <w:rsid w:val="00EF7535"/>
    <w:rsid w:val="00EF76CF"/>
    <w:rsid w:val="00EF7811"/>
    <w:rsid w:val="00EF7F19"/>
    <w:rsid w:val="00F0020F"/>
    <w:rsid w:val="00F021BA"/>
    <w:rsid w:val="00F02F45"/>
    <w:rsid w:val="00F0463C"/>
    <w:rsid w:val="00F048BF"/>
    <w:rsid w:val="00F04910"/>
    <w:rsid w:val="00F05574"/>
    <w:rsid w:val="00F06425"/>
    <w:rsid w:val="00F06B41"/>
    <w:rsid w:val="00F07020"/>
    <w:rsid w:val="00F1021A"/>
    <w:rsid w:val="00F10C11"/>
    <w:rsid w:val="00F11007"/>
    <w:rsid w:val="00F11A4F"/>
    <w:rsid w:val="00F11B71"/>
    <w:rsid w:val="00F12471"/>
    <w:rsid w:val="00F12AE7"/>
    <w:rsid w:val="00F13502"/>
    <w:rsid w:val="00F13E35"/>
    <w:rsid w:val="00F144CD"/>
    <w:rsid w:val="00F163BC"/>
    <w:rsid w:val="00F168E5"/>
    <w:rsid w:val="00F16D0C"/>
    <w:rsid w:val="00F17074"/>
    <w:rsid w:val="00F17409"/>
    <w:rsid w:val="00F17ADF"/>
    <w:rsid w:val="00F17F36"/>
    <w:rsid w:val="00F20C3F"/>
    <w:rsid w:val="00F217C0"/>
    <w:rsid w:val="00F21BA8"/>
    <w:rsid w:val="00F221B8"/>
    <w:rsid w:val="00F22305"/>
    <w:rsid w:val="00F227F9"/>
    <w:rsid w:val="00F23346"/>
    <w:rsid w:val="00F23C5D"/>
    <w:rsid w:val="00F24159"/>
    <w:rsid w:val="00F25D0B"/>
    <w:rsid w:val="00F263A9"/>
    <w:rsid w:val="00F27255"/>
    <w:rsid w:val="00F27FD8"/>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B60"/>
    <w:rsid w:val="00F41DD3"/>
    <w:rsid w:val="00F42B03"/>
    <w:rsid w:val="00F431A7"/>
    <w:rsid w:val="00F43447"/>
    <w:rsid w:val="00F4395F"/>
    <w:rsid w:val="00F43FA4"/>
    <w:rsid w:val="00F444EE"/>
    <w:rsid w:val="00F46495"/>
    <w:rsid w:val="00F466A4"/>
    <w:rsid w:val="00F47734"/>
    <w:rsid w:val="00F522F8"/>
    <w:rsid w:val="00F537B8"/>
    <w:rsid w:val="00F57CAA"/>
    <w:rsid w:val="00F6163F"/>
    <w:rsid w:val="00F62D32"/>
    <w:rsid w:val="00F63E1D"/>
    <w:rsid w:val="00F66292"/>
    <w:rsid w:val="00F662A0"/>
    <w:rsid w:val="00F668B5"/>
    <w:rsid w:val="00F669B7"/>
    <w:rsid w:val="00F66BC6"/>
    <w:rsid w:val="00F66CBA"/>
    <w:rsid w:val="00F7090E"/>
    <w:rsid w:val="00F70CFF"/>
    <w:rsid w:val="00F712C1"/>
    <w:rsid w:val="00F73FA8"/>
    <w:rsid w:val="00F75F98"/>
    <w:rsid w:val="00F761E7"/>
    <w:rsid w:val="00F77F4D"/>
    <w:rsid w:val="00F802DA"/>
    <w:rsid w:val="00F81782"/>
    <w:rsid w:val="00F81FB5"/>
    <w:rsid w:val="00F82D00"/>
    <w:rsid w:val="00F833D7"/>
    <w:rsid w:val="00F83403"/>
    <w:rsid w:val="00F83608"/>
    <w:rsid w:val="00F838A9"/>
    <w:rsid w:val="00F83D74"/>
    <w:rsid w:val="00F83F36"/>
    <w:rsid w:val="00F856B2"/>
    <w:rsid w:val="00F86703"/>
    <w:rsid w:val="00F86C3E"/>
    <w:rsid w:val="00F87263"/>
    <w:rsid w:val="00F879F0"/>
    <w:rsid w:val="00F87A02"/>
    <w:rsid w:val="00F90A3B"/>
    <w:rsid w:val="00F90D2A"/>
    <w:rsid w:val="00F91B1A"/>
    <w:rsid w:val="00F91FCB"/>
    <w:rsid w:val="00F92AB3"/>
    <w:rsid w:val="00F93F75"/>
    <w:rsid w:val="00F94566"/>
    <w:rsid w:val="00F94A97"/>
    <w:rsid w:val="00F95DEB"/>
    <w:rsid w:val="00F95F19"/>
    <w:rsid w:val="00F96089"/>
    <w:rsid w:val="00F977E7"/>
    <w:rsid w:val="00FA04E4"/>
    <w:rsid w:val="00FA0583"/>
    <w:rsid w:val="00FA083D"/>
    <w:rsid w:val="00FA0A39"/>
    <w:rsid w:val="00FA0D31"/>
    <w:rsid w:val="00FA11ED"/>
    <w:rsid w:val="00FA14CF"/>
    <w:rsid w:val="00FA1DC3"/>
    <w:rsid w:val="00FA1FD2"/>
    <w:rsid w:val="00FA2871"/>
    <w:rsid w:val="00FA2B48"/>
    <w:rsid w:val="00FA5012"/>
    <w:rsid w:val="00FA6224"/>
    <w:rsid w:val="00FA6B15"/>
    <w:rsid w:val="00FA7F3F"/>
    <w:rsid w:val="00FB0277"/>
    <w:rsid w:val="00FB0D95"/>
    <w:rsid w:val="00FB13D3"/>
    <w:rsid w:val="00FB2D4A"/>
    <w:rsid w:val="00FB30F6"/>
    <w:rsid w:val="00FB4150"/>
    <w:rsid w:val="00FB4542"/>
    <w:rsid w:val="00FB486D"/>
    <w:rsid w:val="00FB4F30"/>
    <w:rsid w:val="00FB52F4"/>
    <w:rsid w:val="00FB54B2"/>
    <w:rsid w:val="00FB58E9"/>
    <w:rsid w:val="00FB74FB"/>
    <w:rsid w:val="00FC270F"/>
    <w:rsid w:val="00FC446C"/>
    <w:rsid w:val="00FC469D"/>
    <w:rsid w:val="00FC4B57"/>
    <w:rsid w:val="00FC550F"/>
    <w:rsid w:val="00FC567B"/>
    <w:rsid w:val="00FC5C22"/>
    <w:rsid w:val="00FC621B"/>
    <w:rsid w:val="00FC622A"/>
    <w:rsid w:val="00FC6B83"/>
    <w:rsid w:val="00FC7CDD"/>
    <w:rsid w:val="00FD0945"/>
    <w:rsid w:val="00FD0AB5"/>
    <w:rsid w:val="00FD2737"/>
    <w:rsid w:val="00FD2738"/>
    <w:rsid w:val="00FD3650"/>
    <w:rsid w:val="00FD3873"/>
    <w:rsid w:val="00FD4C76"/>
    <w:rsid w:val="00FD4E6A"/>
    <w:rsid w:val="00FD5A3F"/>
    <w:rsid w:val="00FD62B1"/>
    <w:rsid w:val="00FD66CB"/>
    <w:rsid w:val="00FD6FB1"/>
    <w:rsid w:val="00FD740D"/>
    <w:rsid w:val="00FE023B"/>
    <w:rsid w:val="00FE081B"/>
    <w:rsid w:val="00FE1293"/>
    <w:rsid w:val="00FE1CD0"/>
    <w:rsid w:val="00FE3454"/>
    <w:rsid w:val="00FE5983"/>
    <w:rsid w:val="00FE5A7C"/>
    <w:rsid w:val="00FE6CB5"/>
    <w:rsid w:val="00FE6DCE"/>
    <w:rsid w:val="00FE7581"/>
    <w:rsid w:val="00FE7668"/>
    <w:rsid w:val="00FE7E2D"/>
    <w:rsid w:val="00FF08F2"/>
    <w:rsid w:val="00FF0F99"/>
    <w:rsid w:val="00FF1209"/>
    <w:rsid w:val="00FF2A66"/>
    <w:rsid w:val="00FF2D0C"/>
    <w:rsid w:val="00FF3708"/>
    <w:rsid w:val="00FF504D"/>
    <w:rsid w:val="00FF62A1"/>
    <w:rsid w:val="00FF70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lang/>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lang/>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lang/>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lang/>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lang/>
    </w:rPr>
  </w:style>
  <w:style w:type="character" w:customStyle="1" w:styleId="AkapitzlistZnak">
    <w:name w:val="Akapit z listą Znak"/>
    <w:link w:val="Akapitzlist"/>
    <w:uiPriority w:val="34"/>
    <w:locked/>
    <w:rsid w:val="00494526"/>
    <w:rPr>
      <w:rFonts w:ascii="Myriad Pro" w:hAnsi="Myriad Pro" w:cs="Times New Roman"/>
      <w:szCs w:val="22"/>
      <w:lang/>
    </w:rPr>
  </w:style>
  <w:style w:type="table" w:styleId="Tabela-Siatka">
    <w:name w:val="Table Grid"/>
    <w:basedOn w:val="Standardowy"/>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lang/>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lang/>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lang/>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pPr>
      <w:spacing w:line="276" w:lineRule="auto"/>
    </w:pPr>
    <w:rPr>
      <w:rFonts w:ascii="Myriad Pro" w:hAnsi="Myriad Pro"/>
      <w:lang w:eastAsia="en-US"/>
    </w:rPr>
  </w:style>
  <w:style w:type="paragraph" w:styleId="Nagwek1">
    <w:name w:val="heading 1"/>
    <w:basedOn w:val="Normalny"/>
    <w:next w:val="Normalny"/>
    <w:link w:val="Nagwek1Znak"/>
    <w:uiPriority w:val="9"/>
    <w:qFormat/>
    <w:rsid w:val="00E432E1"/>
    <w:pPr>
      <w:keepNext/>
      <w:keepLines/>
      <w:spacing w:before="480"/>
      <w:outlineLvl w:val="0"/>
    </w:pPr>
    <w:rPr>
      <w:rFonts w:ascii="Cambria" w:eastAsia="Times New Roman" w:hAnsi="Cambria" w:cs="Times New Roman"/>
      <w:b/>
      <w:bCs/>
      <w:color w:val="365F91"/>
      <w:sz w:val="28"/>
      <w:szCs w:val="28"/>
      <w:lang w:val="x-none" w:eastAsia="x-none"/>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Cambria" w:eastAsia="Times New Roman" w:hAnsi="Cambria" w:cs="Times New Roman"/>
      <w:b/>
      <w:bCs/>
      <w:color w:val="4F81BD"/>
      <w:sz w:val="26"/>
      <w:szCs w:val="26"/>
      <w:lang w:val="x-none" w:eastAsia="x-none"/>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Cambria" w:eastAsia="Times New Roman" w:hAnsi="Cambria" w:cs="Times New Roman"/>
      <w:b/>
      <w:bCs/>
      <w:color w:val="4F81BD"/>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432E1"/>
    <w:rPr>
      <w:rFonts w:ascii="Cambria" w:eastAsia="Times New Roman" w:hAnsi="Cambria" w:cs="Times New Roman"/>
      <w:b/>
      <w:bCs/>
      <w:color w:val="365F91"/>
      <w:sz w:val="28"/>
      <w:szCs w:val="28"/>
    </w:rPr>
  </w:style>
  <w:style w:type="character" w:customStyle="1" w:styleId="Nagwek2Znak">
    <w:name w:val="Nagłówek 2 Znak"/>
    <w:link w:val="Nagwek2"/>
    <w:uiPriority w:val="9"/>
    <w:rsid w:val="00E432E1"/>
    <w:rPr>
      <w:rFonts w:ascii="Cambria" w:eastAsia="Times New Roman" w:hAnsi="Cambria" w:cs="Times New Roman"/>
      <w:b/>
      <w:bCs/>
      <w:color w:val="4F81BD"/>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Calibri" w:hAnsi="Calibri" w:cs="Times New Roman"/>
      <w:sz w:val="22"/>
      <w:szCs w:val="22"/>
      <w:lang w:val="x-none" w:eastAsia="x-none"/>
    </w:rPr>
  </w:style>
  <w:style w:type="character" w:customStyle="1" w:styleId="NagwekZnak">
    <w:name w:val="Nagłówek Znak"/>
    <w:link w:val="Nagwek"/>
    <w:uiPriority w:val="99"/>
    <w:rsid w:val="00E432E1"/>
    <w:rPr>
      <w:rFonts w:ascii="Calibri" w:hAnsi="Calibri" w:cs="Times New Roman"/>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Calibri" w:hAnsi="Calibri" w:cs="Times New Roman"/>
      <w:sz w:val="22"/>
      <w:szCs w:val="22"/>
      <w:lang w:val="x-none" w:eastAsia="x-none"/>
    </w:rPr>
  </w:style>
  <w:style w:type="character" w:customStyle="1" w:styleId="StopkaZnak">
    <w:name w:val="Stopka Znak"/>
    <w:link w:val="Stopka"/>
    <w:uiPriority w:val="99"/>
    <w:rsid w:val="00E432E1"/>
    <w:rPr>
      <w:rFonts w:ascii="Calibri" w:hAnsi="Calibri" w:cs="Times New Roman"/>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imes New Roman"/>
      <w:szCs w:val="22"/>
      <w:lang w:val="x-none" w:eastAsia="x-none"/>
    </w:rPr>
  </w:style>
  <w:style w:type="character" w:customStyle="1" w:styleId="AkapitzlistZnak">
    <w:name w:val="Akapit z listą Znak"/>
    <w:link w:val="Akapitzlist"/>
    <w:uiPriority w:val="34"/>
    <w:locked/>
    <w:rsid w:val="00494526"/>
    <w:rPr>
      <w:rFonts w:ascii="Myriad Pro" w:hAnsi="Myriad Pro" w:cs="Times New Roman"/>
      <w:szCs w:val="22"/>
      <w:lang w:val="x-none" w:eastAsia="x-none"/>
    </w:rPr>
  </w:style>
  <w:style w:type="table" w:styleId="Tabela-Siatka">
    <w:name w:val="Table Grid"/>
    <w:basedOn w:val="Standardowy"/>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imes New Roman"/>
      <w:sz w:val="16"/>
      <w:szCs w:val="16"/>
      <w:lang w:val="x-none" w:eastAsia="x-none"/>
    </w:rPr>
  </w:style>
  <w:style w:type="character" w:customStyle="1" w:styleId="TekstdymkaZnak">
    <w:name w:val="Tekst dymka Znak"/>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Calibri" w:hAnsi="Calibri" w:cs="Times New Roman"/>
      <w:sz w:val="22"/>
      <w:szCs w:val="22"/>
    </w:rPr>
  </w:style>
  <w:style w:type="character" w:styleId="Hipercze">
    <w:name w:val="Hyperlink"/>
    <w:uiPriority w:val="99"/>
    <w:unhideWhenUsed/>
    <w:rsid w:val="00E432E1"/>
    <w:rPr>
      <w:color w:val="0000FF"/>
      <w:u w:val="single"/>
    </w:rPr>
  </w:style>
  <w:style w:type="character" w:styleId="Odwoaniedokomentarza">
    <w:name w:val="annotation reference"/>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Calibri" w:hAnsi="Calibri" w:cs="Times New Roman"/>
      <w:lang w:val="x-none" w:eastAsia="x-none"/>
    </w:rPr>
  </w:style>
  <w:style w:type="character" w:customStyle="1" w:styleId="TekstkomentarzaZnak">
    <w:name w:val="Tekst komentarza Znak"/>
    <w:link w:val="Tekstkomentarza"/>
    <w:uiPriority w:val="99"/>
    <w:rsid w:val="00E432E1"/>
    <w:rPr>
      <w:rFonts w:ascii="Calibri" w:hAnsi="Calibri" w:cs="Times New Roman"/>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link w:val="Tematkomentarza"/>
    <w:uiPriority w:val="99"/>
    <w:rsid w:val="00E432E1"/>
    <w:rPr>
      <w:rFonts w:ascii="Calibri" w:hAnsi="Calibri" w:cs="Times New Roman"/>
      <w:b/>
      <w:bCs/>
    </w:rPr>
  </w:style>
  <w:style w:type="paragraph" w:customStyle="1" w:styleId="Default">
    <w:name w:val="Default"/>
    <w:rsid w:val="00E432E1"/>
    <w:pPr>
      <w:autoSpaceDE w:val="0"/>
      <w:autoSpaceDN w:val="0"/>
      <w:adjustRightInd w:val="0"/>
    </w:pPr>
    <w:rPr>
      <w:color w:val="000000"/>
      <w:sz w:val="24"/>
      <w:szCs w:val="24"/>
      <w:lang w:eastAsia="en-US"/>
    </w:rPr>
  </w:style>
  <w:style w:type="paragraph" w:styleId="Zwykytekst">
    <w:name w:val="Plain Text"/>
    <w:basedOn w:val="Normalny"/>
    <w:link w:val="ZwykytekstZnak"/>
    <w:uiPriority w:val="99"/>
    <w:unhideWhenUsed/>
    <w:rsid w:val="00E432E1"/>
    <w:pPr>
      <w:spacing w:line="240" w:lineRule="auto"/>
    </w:pPr>
    <w:rPr>
      <w:rFonts w:ascii="Calibri" w:eastAsia="Times New Roman" w:hAnsi="Calibri" w:cs="Times New Roman"/>
      <w:sz w:val="22"/>
      <w:szCs w:val="21"/>
      <w:lang w:val="x-none" w:eastAsia="pl-PL"/>
    </w:rPr>
  </w:style>
  <w:style w:type="character" w:customStyle="1" w:styleId="ZwykytekstZnak">
    <w:name w:val="Zwykły tekst Znak"/>
    <w:link w:val="Zwykytekst"/>
    <w:uiPriority w:val="99"/>
    <w:rsid w:val="00E432E1"/>
    <w:rPr>
      <w:rFonts w:ascii="Calibri" w:eastAsia="Times New Roman"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val="x-none"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E432E1"/>
    <w:rPr>
      <w:vertAlign w:val="superscript"/>
    </w:rPr>
  </w:style>
  <w:style w:type="character" w:customStyle="1" w:styleId="luchili1">
    <w:name w:val="luc_hili1"/>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Calibri" w:hAnsi="Calibri" w:cs="Times New Roman"/>
      <w:lang w:val="x-none" w:eastAsia="x-none"/>
    </w:rPr>
  </w:style>
  <w:style w:type="character" w:customStyle="1" w:styleId="TekstprzypisukocowegoZnak">
    <w:name w:val="Tekst przypisu końcowego Znak"/>
    <w:link w:val="Tekstprzypisukocowego"/>
    <w:uiPriority w:val="99"/>
    <w:semiHidden/>
    <w:rsid w:val="00E432E1"/>
    <w:rPr>
      <w:rFonts w:ascii="Calibri" w:hAnsi="Calibri" w:cs="Times New Roman"/>
    </w:rPr>
  </w:style>
  <w:style w:type="character" w:styleId="Odwoanieprzypisukocowego">
    <w:name w:val="endnote reference"/>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E432E1"/>
    <w:rPr>
      <w:rFonts w:ascii="Calibri" w:hAnsi="Calibri" w:cs="Times New Roman"/>
      <w:sz w:val="22"/>
      <w:szCs w:val="22"/>
      <w:lang w:eastAsia="en-US"/>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rPr>
      <w:rFonts w:ascii="Times New Roman" w:eastAsia="ヒラギノ角ゴ Pro W3" w:hAnsi="Times New Roman" w:cs="Times New Roman"/>
      <w:color w:val="000000"/>
      <w:sz w:val="24"/>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Calibri" w:eastAsia="Times New Roman" w:hAnsi="Calibri" w:cs="Times New Roman"/>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Calibri" w:eastAsia="Times New Roman" w:hAnsi="Calibri" w:cs="Times New Roman"/>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Calibri" w:eastAsia="Times New Roman" w:hAnsi="Calibri" w:cs="Times New Roman"/>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Calibri" w:eastAsia="Times New Roman" w:hAnsi="Calibri" w:cs="Times New Roman"/>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Calibri" w:eastAsia="Times New Roman" w:hAnsi="Calibri" w:cs="Times New Roman"/>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Calibri" w:eastAsia="Times New Roman" w:hAnsi="Calibri" w:cs="Times New Roman"/>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Calibri" w:eastAsia="Times New Roman" w:hAnsi="Calibri" w:cs="Times New Roman"/>
      <w:sz w:val="22"/>
      <w:szCs w:val="22"/>
      <w:lang w:eastAsia="pl-PL"/>
    </w:rPr>
  </w:style>
  <w:style w:type="table" w:customStyle="1" w:styleId="Tabela-Siatka8">
    <w:name w:val="Tabela - Siatka8"/>
    <w:basedOn w:val="Standardowy"/>
    <w:next w:val="Tabela-Siatka"/>
    <w:uiPriority w:val="59"/>
    <w:rsid w:val="00E7145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0399A"/>
    <w:rPr>
      <w:rFonts w:ascii="Cambria" w:eastAsia="Times New Roman" w:hAnsi="Cambria" w:cs="Times New Roman"/>
      <w:b/>
      <w:bCs/>
      <w:color w:val="4F81BD"/>
    </w:rPr>
  </w:style>
  <w:style w:type="table" w:customStyle="1" w:styleId="Tabela-Siatka81">
    <w:name w:val="Tabela - Siatka81"/>
    <w:basedOn w:val="Standardowy"/>
    <w:next w:val="Tabela-Siatka"/>
    <w:uiPriority w:val="59"/>
    <w:rsid w:val="000D5CDC"/>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rPr>
      <w:rFonts w:ascii="Calibri" w:eastAsia="Times New Roman"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A402E"/>
    <w:rPr>
      <w:color w:val="800080"/>
      <w:u w:val="single"/>
    </w:rPr>
  </w:style>
  <w:style w:type="table" w:customStyle="1" w:styleId="Tabela-Siatka20">
    <w:name w:val="Tabela - Siatka20"/>
    <w:basedOn w:val="Standardowy"/>
    <w:next w:val="Tabela-Siatka"/>
    <w:uiPriority w:val="59"/>
    <w:rsid w:val="0096781D"/>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val="x-none" w:eastAsia="pl-PL"/>
    </w:rPr>
  </w:style>
  <w:style w:type="character" w:customStyle="1" w:styleId="TytuZnak">
    <w:name w:val="Tytuł Znak"/>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rPr>
      <w:rFonts w:ascii="Calibri" w:eastAsia="Times New Roman" w:hAnsi="Calibri" w:cs="Times New Roman"/>
      <w:sz w:val="22"/>
      <w:szCs w:val="22"/>
    </w:rPr>
  </w:style>
  <w:style w:type="character" w:customStyle="1" w:styleId="BezodstpwZnak">
    <w:name w:val="Bez odstępów Znak"/>
    <w:link w:val="Bezodstpw"/>
    <w:uiPriority w:val="1"/>
    <w:rsid w:val="00FD2737"/>
    <w:rPr>
      <w:rFonts w:ascii="Calibri" w:eastAsia="Times New Roman" w:hAnsi="Calibri" w:cs="Times New Roman"/>
      <w:sz w:val="22"/>
      <w:szCs w:val="22"/>
      <w:lang w:val="pl-PL" w:eastAsia="pl-PL" w:bidi="ar-SA"/>
    </w:rPr>
  </w:style>
  <w:style w:type="paragraph" w:customStyle="1" w:styleId="Tekstgwny">
    <w:name w:val="Tekst główny"/>
    <w:basedOn w:val="Normalny"/>
    <w:qFormat/>
    <w:rsid w:val="00F221B8"/>
    <w:pPr>
      <w:spacing w:before="120" w:after="120"/>
      <w:jc w:val="both"/>
    </w:pPr>
    <w:rPr>
      <w:rFonts w:cs="Times New Roman"/>
      <w:sz w:val="24"/>
      <w:szCs w:val="24"/>
    </w:rPr>
  </w:style>
  <w:style w:type="character" w:styleId="Numerstrony">
    <w:name w:val="page number"/>
    <w:basedOn w:val="Domylnaczcionkaakapitu"/>
    <w:rsid w:val="000E0FDA"/>
  </w:style>
  <w:style w:type="character" w:customStyle="1" w:styleId="highlight">
    <w:name w:val="highlight"/>
    <w:basedOn w:val="Domylnaczcionkaakapitu"/>
    <w:rsid w:val="00604E1A"/>
  </w:style>
</w:styles>
</file>

<file path=word/webSettings.xml><?xml version="1.0" encoding="utf-8"?>
<w:webSettings xmlns:r="http://schemas.openxmlformats.org/officeDocument/2006/relationships" xmlns:w="http://schemas.openxmlformats.org/wordprocessingml/2006/main">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6520298">
      <w:bodyDiv w:val="1"/>
      <w:marLeft w:val="0"/>
      <w:marRight w:val="0"/>
      <w:marTop w:val="0"/>
      <w:marBottom w:val="0"/>
      <w:divBdr>
        <w:top w:val="none" w:sz="0" w:space="0" w:color="auto"/>
        <w:left w:val="none" w:sz="0" w:space="0" w:color="auto"/>
        <w:bottom w:val="none" w:sz="0" w:space="0" w:color="auto"/>
        <w:right w:val="none" w:sz="0" w:space="0" w:color="auto"/>
      </w:divBdr>
      <w:divsChild>
        <w:div w:id="277641159">
          <w:marLeft w:val="0"/>
          <w:marRight w:val="0"/>
          <w:marTop w:val="0"/>
          <w:marBottom w:val="0"/>
          <w:divBdr>
            <w:top w:val="none" w:sz="0" w:space="0" w:color="auto"/>
            <w:left w:val="none" w:sz="0" w:space="0" w:color="auto"/>
            <w:bottom w:val="none" w:sz="0" w:space="0" w:color="auto"/>
            <w:right w:val="none" w:sz="0" w:space="0" w:color="auto"/>
          </w:divBdr>
        </w:div>
        <w:div w:id="542668846">
          <w:marLeft w:val="0"/>
          <w:marRight w:val="0"/>
          <w:marTop w:val="0"/>
          <w:marBottom w:val="0"/>
          <w:divBdr>
            <w:top w:val="none" w:sz="0" w:space="0" w:color="auto"/>
            <w:left w:val="none" w:sz="0" w:space="0" w:color="auto"/>
            <w:bottom w:val="none" w:sz="0" w:space="0" w:color="auto"/>
            <w:right w:val="none" w:sz="0" w:space="0" w:color="auto"/>
          </w:divBdr>
        </w:div>
        <w:div w:id="738331126">
          <w:marLeft w:val="0"/>
          <w:marRight w:val="0"/>
          <w:marTop w:val="0"/>
          <w:marBottom w:val="0"/>
          <w:divBdr>
            <w:top w:val="none" w:sz="0" w:space="0" w:color="auto"/>
            <w:left w:val="none" w:sz="0" w:space="0" w:color="auto"/>
            <w:bottom w:val="none" w:sz="0" w:space="0" w:color="auto"/>
            <w:right w:val="none" w:sz="0" w:space="0" w:color="auto"/>
          </w:divBdr>
        </w:div>
        <w:div w:id="892892475">
          <w:marLeft w:val="0"/>
          <w:marRight w:val="0"/>
          <w:marTop w:val="0"/>
          <w:marBottom w:val="0"/>
          <w:divBdr>
            <w:top w:val="none" w:sz="0" w:space="0" w:color="auto"/>
            <w:left w:val="none" w:sz="0" w:space="0" w:color="auto"/>
            <w:bottom w:val="none" w:sz="0" w:space="0" w:color="auto"/>
            <w:right w:val="none" w:sz="0" w:space="0" w:color="auto"/>
          </w:divBdr>
        </w:div>
        <w:div w:id="976379259">
          <w:marLeft w:val="0"/>
          <w:marRight w:val="0"/>
          <w:marTop w:val="0"/>
          <w:marBottom w:val="0"/>
          <w:divBdr>
            <w:top w:val="none" w:sz="0" w:space="0" w:color="auto"/>
            <w:left w:val="none" w:sz="0" w:space="0" w:color="auto"/>
            <w:bottom w:val="none" w:sz="0" w:space="0" w:color="auto"/>
            <w:right w:val="none" w:sz="0" w:space="0" w:color="auto"/>
          </w:divBdr>
        </w:div>
        <w:div w:id="1357734506">
          <w:marLeft w:val="0"/>
          <w:marRight w:val="0"/>
          <w:marTop w:val="0"/>
          <w:marBottom w:val="0"/>
          <w:divBdr>
            <w:top w:val="none" w:sz="0" w:space="0" w:color="auto"/>
            <w:left w:val="none" w:sz="0" w:space="0" w:color="auto"/>
            <w:bottom w:val="none" w:sz="0" w:space="0" w:color="auto"/>
            <w:right w:val="none" w:sz="0" w:space="0" w:color="auto"/>
          </w:divBdr>
        </w:div>
      </w:divsChild>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07325069">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59285573">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693195932">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852960715">
      <w:bodyDiv w:val="1"/>
      <w:marLeft w:val="0"/>
      <w:marRight w:val="0"/>
      <w:marTop w:val="0"/>
      <w:marBottom w:val="0"/>
      <w:divBdr>
        <w:top w:val="none" w:sz="0" w:space="0" w:color="auto"/>
        <w:left w:val="none" w:sz="0" w:space="0" w:color="auto"/>
        <w:bottom w:val="none" w:sz="0" w:space="0" w:color="auto"/>
        <w:right w:val="none" w:sz="0" w:space="0" w:color="auto"/>
      </w:divBdr>
    </w:div>
    <w:div w:id="949972960">
      <w:bodyDiv w:val="1"/>
      <w:marLeft w:val="0"/>
      <w:marRight w:val="0"/>
      <w:marTop w:val="0"/>
      <w:marBottom w:val="0"/>
      <w:divBdr>
        <w:top w:val="none" w:sz="0" w:space="0" w:color="auto"/>
        <w:left w:val="none" w:sz="0" w:space="0" w:color="auto"/>
        <w:bottom w:val="none" w:sz="0" w:space="0" w:color="auto"/>
        <w:right w:val="none" w:sz="0" w:space="0" w:color="auto"/>
      </w:divBdr>
      <w:divsChild>
        <w:div w:id="28998901">
          <w:marLeft w:val="0"/>
          <w:marRight w:val="0"/>
          <w:marTop w:val="0"/>
          <w:marBottom w:val="0"/>
          <w:divBdr>
            <w:top w:val="none" w:sz="0" w:space="0" w:color="auto"/>
            <w:left w:val="none" w:sz="0" w:space="0" w:color="auto"/>
            <w:bottom w:val="none" w:sz="0" w:space="0" w:color="auto"/>
            <w:right w:val="none" w:sz="0" w:space="0" w:color="auto"/>
          </w:divBdr>
        </w:div>
        <w:div w:id="185103275">
          <w:marLeft w:val="0"/>
          <w:marRight w:val="0"/>
          <w:marTop w:val="0"/>
          <w:marBottom w:val="0"/>
          <w:divBdr>
            <w:top w:val="none" w:sz="0" w:space="0" w:color="auto"/>
            <w:left w:val="none" w:sz="0" w:space="0" w:color="auto"/>
            <w:bottom w:val="none" w:sz="0" w:space="0" w:color="auto"/>
            <w:right w:val="none" w:sz="0" w:space="0" w:color="auto"/>
          </w:divBdr>
        </w:div>
        <w:div w:id="201940487">
          <w:marLeft w:val="0"/>
          <w:marRight w:val="0"/>
          <w:marTop w:val="0"/>
          <w:marBottom w:val="0"/>
          <w:divBdr>
            <w:top w:val="none" w:sz="0" w:space="0" w:color="auto"/>
            <w:left w:val="none" w:sz="0" w:space="0" w:color="auto"/>
            <w:bottom w:val="none" w:sz="0" w:space="0" w:color="auto"/>
            <w:right w:val="none" w:sz="0" w:space="0" w:color="auto"/>
          </w:divBdr>
        </w:div>
        <w:div w:id="328027870">
          <w:marLeft w:val="0"/>
          <w:marRight w:val="0"/>
          <w:marTop w:val="0"/>
          <w:marBottom w:val="0"/>
          <w:divBdr>
            <w:top w:val="none" w:sz="0" w:space="0" w:color="auto"/>
            <w:left w:val="none" w:sz="0" w:space="0" w:color="auto"/>
            <w:bottom w:val="none" w:sz="0" w:space="0" w:color="auto"/>
            <w:right w:val="none" w:sz="0" w:space="0" w:color="auto"/>
          </w:divBdr>
        </w:div>
        <w:div w:id="400060332">
          <w:marLeft w:val="0"/>
          <w:marRight w:val="0"/>
          <w:marTop w:val="0"/>
          <w:marBottom w:val="0"/>
          <w:divBdr>
            <w:top w:val="none" w:sz="0" w:space="0" w:color="auto"/>
            <w:left w:val="none" w:sz="0" w:space="0" w:color="auto"/>
            <w:bottom w:val="none" w:sz="0" w:space="0" w:color="auto"/>
            <w:right w:val="none" w:sz="0" w:space="0" w:color="auto"/>
          </w:divBdr>
        </w:div>
        <w:div w:id="465779156">
          <w:marLeft w:val="0"/>
          <w:marRight w:val="0"/>
          <w:marTop w:val="0"/>
          <w:marBottom w:val="0"/>
          <w:divBdr>
            <w:top w:val="none" w:sz="0" w:space="0" w:color="auto"/>
            <w:left w:val="none" w:sz="0" w:space="0" w:color="auto"/>
            <w:bottom w:val="none" w:sz="0" w:space="0" w:color="auto"/>
            <w:right w:val="none" w:sz="0" w:space="0" w:color="auto"/>
          </w:divBdr>
        </w:div>
        <w:div w:id="534394991">
          <w:marLeft w:val="0"/>
          <w:marRight w:val="0"/>
          <w:marTop w:val="0"/>
          <w:marBottom w:val="0"/>
          <w:divBdr>
            <w:top w:val="none" w:sz="0" w:space="0" w:color="auto"/>
            <w:left w:val="none" w:sz="0" w:space="0" w:color="auto"/>
            <w:bottom w:val="none" w:sz="0" w:space="0" w:color="auto"/>
            <w:right w:val="none" w:sz="0" w:space="0" w:color="auto"/>
          </w:divBdr>
        </w:div>
        <w:div w:id="715743182">
          <w:marLeft w:val="0"/>
          <w:marRight w:val="0"/>
          <w:marTop w:val="0"/>
          <w:marBottom w:val="0"/>
          <w:divBdr>
            <w:top w:val="none" w:sz="0" w:space="0" w:color="auto"/>
            <w:left w:val="none" w:sz="0" w:space="0" w:color="auto"/>
            <w:bottom w:val="none" w:sz="0" w:space="0" w:color="auto"/>
            <w:right w:val="none" w:sz="0" w:space="0" w:color="auto"/>
          </w:divBdr>
        </w:div>
        <w:div w:id="848299159">
          <w:marLeft w:val="0"/>
          <w:marRight w:val="0"/>
          <w:marTop w:val="0"/>
          <w:marBottom w:val="0"/>
          <w:divBdr>
            <w:top w:val="none" w:sz="0" w:space="0" w:color="auto"/>
            <w:left w:val="none" w:sz="0" w:space="0" w:color="auto"/>
            <w:bottom w:val="none" w:sz="0" w:space="0" w:color="auto"/>
            <w:right w:val="none" w:sz="0" w:space="0" w:color="auto"/>
          </w:divBdr>
        </w:div>
        <w:div w:id="869799509">
          <w:marLeft w:val="0"/>
          <w:marRight w:val="0"/>
          <w:marTop w:val="0"/>
          <w:marBottom w:val="0"/>
          <w:divBdr>
            <w:top w:val="none" w:sz="0" w:space="0" w:color="auto"/>
            <w:left w:val="none" w:sz="0" w:space="0" w:color="auto"/>
            <w:bottom w:val="none" w:sz="0" w:space="0" w:color="auto"/>
            <w:right w:val="none" w:sz="0" w:space="0" w:color="auto"/>
          </w:divBdr>
        </w:div>
        <w:div w:id="877159268">
          <w:marLeft w:val="0"/>
          <w:marRight w:val="0"/>
          <w:marTop w:val="0"/>
          <w:marBottom w:val="0"/>
          <w:divBdr>
            <w:top w:val="none" w:sz="0" w:space="0" w:color="auto"/>
            <w:left w:val="none" w:sz="0" w:space="0" w:color="auto"/>
            <w:bottom w:val="none" w:sz="0" w:space="0" w:color="auto"/>
            <w:right w:val="none" w:sz="0" w:space="0" w:color="auto"/>
          </w:divBdr>
        </w:div>
        <w:div w:id="931818375">
          <w:marLeft w:val="0"/>
          <w:marRight w:val="0"/>
          <w:marTop w:val="0"/>
          <w:marBottom w:val="0"/>
          <w:divBdr>
            <w:top w:val="none" w:sz="0" w:space="0" w:color="auto"/>
            <w:left w:val="none" w:sz="0" w:space="0" w:color="auto"/>
            <w:bottom w:val="none" w:sz="0" w:space="0" w:color="auto"/>
            <w:right w:val="none" w:sz="0" w:space="0" w:color="auto"/>
          </w:divBdr>
        </w:div>
        <w:div w:id="939483119">
          <w:marLeft w:val="0"/>
          <w:marRight w:val="0"/>
          <w:marTop w:val="0"/>
          <w:marBottom w:val="0"/>
          <w:divBdr>
            <w:top w:val="none" w:sz="0" w:space="0" w:color="auto"/>
            <w:left w:val="none" w:sz="0" w:space="0" w:color="auto"/>
            <w:bottom w:val="none" w:sz="0" w:space="0" w:color="auto"/>
            <w:right w:val="none" w:sz="0" w:space="0" w:color="auto"/>
          </w:divBdr>
        </w:div>
        <w:div w:id="1106195381">
          <w:marLeft w:val="0"/>
          <w:marRight w:val="0"/>
          <w:marTop w:val="0"/>
          <w:marBottom w:val="0"/>
          <w:divBdr>
            <w:top w:val="none" w:sz="0" w:space="0" w:color="auto"/>
            <w:left w:val="none" w:sz="0" w:space="0" w:color="auto"/>
            <w:bottom w:val="none" w:sz="0" w:space="0" w:color="auto"/>
            <w:right w:val="none" w:sz="0" w:space="0" w:color="auto"/>
          </w:divBdr>
        </w:div>
        <w:div w:id="1198661674">
          <w:marLeft w:val="0"/>
          <w:marRight w:val="0"/>
          <w:marTop w:val="0"/>
          <w:marBottom w:val="0"/>
          <w:divBdr>
            <w:top w:val="none" w:sz="0" w:space="0" w:color="auto"/>
            <w:left w:val="none" w:sz="0" w:space="0" w:color="auto"/>
            <w:bottom w:val="none" w:sz="0" w:space="0" w:color="auto"/>
            <w:right w:val="none" w:sz="0" w:space="0" w:color="auto"/>
          </w:divBdr>
        </w:div>
        <w:div w:id="1571310215">
          <w:marLeft w:val="0"/>
          <w:marRight w:val="0"/>
          <w:marTop w:val="0"/>
          <w:marBottom w:val="0"/>
          <w:divBdr>
            <w:top w:val="none" w:sz="0" w:space="0" w:color="auto"/>
            <w:left w:val="none" w:sz="0" w:space="0" w:color="auto"/>
            <w:bottom w:val="none" w:sz="0" w:space="0" w:color="auto"/>
            <w:right w:val="none" w:sz="0" w:space="0" w:color="auto"/>
          </w:divBdr>
        </w:div>
        <w:div w:id="1972130729">
          <w:marLeft w:val="0"/>
          <w:marRight w:val="0"/>
          <w:marTop w:val="0"/>
          <w:marBottom w:val="0"/>
          <w:divBdr>
            <w:top w:val="none" w:sz="0" w:space="0" w:color="auto"/>
            <w:left w:val="none" w:sz="0" w:space="0" w:color="auto"/>
            <w:bottom w:val="none" w:sz="0" w:space="0" w:color="auto"/>
            <w:right w:val="none" w:sz="0" w:space="0" w:color="auto"/>
          </w:divBdr>
        </w:div>
        <w:div w:id="2021618954">
          <w:marLeft w:val="0"/>
          <w:marRight w:val="0"/>
          <w:marTop w:val="0"/>
          <w:marBottom w:val="0"/>
          <w:divBdr>
            <w:top w:val="none" w:sz="0" w:space="0" w:color="auto"/>
            <w:left w:val="none" w:sz="0" w:space="0" w:color="auto"/>
            <w:bottom w:val="none" w:sz="0" w:space="0" w:color="auto"/>
            <w:right w:val="none" w:sz="0" w:space="0" w:color="auto"/>
          </w:divBdr>
        </w:div>
        <w:div w:id="2102097606">
          <w:marLeft w:val="0"/>
          <w:marRight w:val="0"/>
          <w:marTop w:val="0"/>
          <w:marBottom w:val="0"/>
          <w:divBdr>
            <w:top w:val="none" w:sz="0" w:space="0" w:color="auto"/>
            <w:left w:val="none" w:sz="0" w:space="0" w:color="auto"/>
            <w:bottom w:val="none" w:sz="0" w:space="0" w:color="auto"/>
            <w:right w:val="none" w:sz="0" w:space="0" w:color="auto"/>
          </w:divBdr>
        </w:div>
      </w:divsChild>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95633737">
          <w:marLeft w:val="0"/>
          <w:marRight w:val="0"/>
          <w:marTop w:val="0"/>
          <w:marBottom w:val="0"/>
          <w:divBdr>
            <w:top w:val="none" w:sz="0" w:space="0" w:color="auto"/>
            <w:left w:val="none" w:sz="0" w:space="0" w:color="auto"/>
            <w:bottom w:val="none" w:sz="0" w:space="0" w:color="auto"/>
            <w:right w:val="none" w:sz="0" w:space="0" w:color="auto"/>
          </w:divBdr>
        </w:div>
        <w:div w:id="511185733">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970832">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1756811">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435976934">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599364218">
      <w:bodyDiv w:val="1"/>
      <w:marLeft w:val="0"/>
      <w:marRight w:val="0"/>
      <w:marTop w:val="0"/>
      <w:marBottom w:val="0"/>
      <w:divBdr>
        <w:top w:val="none" w:sz="0" w:space="0" w:color="auto"/>
        <w:left w:val="none" w:sz="0" w:space="0" w:color="auto"/>
        <w:bottom w:val="none" w:sz="0" w:space="0" w:color="auto"/>
        <w:right w:val="none" w:sz="0" w:space="0" w:color="auto"/>
      </w:divBdr>
      <w:divsChild>
        <w:div w:id="97142148">
          <w:marLeft w:val="0"/>
          <w:marRight w:val="0"/>
          <w:marTop w:val="0"/>
          <w:marBottom w:val="0"/>
          <w:divBdr>
            <w:top w:val="none" w:sz="0" w:space="0" w:color="auto"/>
            <w:left w:val="none" w:sz="0" w:space="0" w:color="auto"/>
            <w:bottom w:val="none" w:sz="0" w:space="0" w:color="auto"/>
            <w:right w:val="none" w:sz="0" w:space="0" w:color="auto"/>
          </w:divBdr>
        </w:div>
        <w:div w:id="127867024">
          <w:marLeft w:val="0"/>
          <w:marRight w:val="0"/>
          <w:marTop w:val="0"/>
          <w:marBottom w:val="0"/>
          <w:divBdr>
            <w:top w:val="none" w:sz="0" w:space="0" w:color="auto"/>
            <w:left w:val="none" w:sz="0" w:space="0" w:color="auto"/>
            <w:bottom w:val="none" w:sz="0" w:space="0" w:color="auto"/>
            <w:right w:val="none" w:sz="0" w:space="0" w:color="auto"/>
          </w:divBdr>
        </w:div>
        <w:div w:id="210309578">
          <w:marLeft w:val="0"/>
          <w:marRight w:val="0"/>
          <w:marTop w:val="0"/>
          <w:marBottom w:val="0"/>
          <w:divBdr>
            <w:top w:val="none" w:sz="0" w:space="0" w:color="auto"/>
            <w:left w:val="none" w:sz="0" w:space="0" w:color="auto"/>
            <w:bottom w:val="none" w:sz="0" w:space="0" w:color="auto"/>
            <w:right w:val="none" w:sz="0" w:space="0" w:color="auto"/>
          </w:divBdr>
        </w:div>
        <w:div w:id="600450858">
          <w:marLeft w:val="0"/>
          <w:marRight w:val="0"/>
          <w:marTop w:val="0"/>
          <w:marBottom w:val="0"/>
          <w:divBdr>
            <w:top w:val="none" w:sz="0" w:space="0" w:color="auto"/>
            <w:left w:val="none" w:sz="0" w:space="0" w:color="auto"/>
            <w:bottom w:val="none" w:sz="0" w:space="0" w:color="auto"/>
            <w:right w:val="none" w:sz="0" w:space="0" w:color="auto"/>
          </w:divBdr>
        </w:div>
        <w:div w:id="658191320">
          <w:marLeft w:val="0"/>
          <w:marRight w:val="0"/>
          <w:marTop w:val="0"/>
          <w:marBottom w:val="0"/>
          <w:divBdr>
            <w:top w:val="none" w:sz="0" w:space="0" w:color="auto"/>
            <w:left w:val="none" w:sz="0" w:space="0" w:color="auto"/>
            <w:bottom w:val="none" w:sz="0" w:space="0" w:color="auto"/>
            <w:right w:val="none" w:sz="0" w:space="0" w:color="auto"/>
          </w:divBdr>
        </w:div>
        <w:div w:id="1009602086">
          <w:marLeft w:val="0"/>
          <w:marRight w:val="0"/>
          <w:marTop w:val="0"/>
          <w:marBottom w:val="0"/>
          <w:divBdr>
            <w:top w:val="none" w:sz="0" w:space="0" w:color="auto"/>
            <w:left w:val="none" w:sz="0" w:space="0" w:color="auto"/>
            <w:bottom w:val="none" w:sz="0" w:space="0" w:color="auto"/>
            <w:right w:val="none" w:sz="0" w:space="0" w:color="auto"/>
          </w:divBdr>
        </w:div>
        <w:div w:id="1092555844">
          <w:marLeft w:val="0"/>
          <w:marRight w:val="0"/>
          <w:marTop w:val="0"/>
          <w:marBottom w:val="0"/>
          <w:divBdr>
            <w:top w:val="none" w:sz="0" w:space="0" w:color="auto"/>
            <w:left w:val="none" w:sz="0" w:space="0" w:color="auto"/>
            <w:bottom w:val="none" w:sz="0" w:space="0" w:color="auto"/>
            <w:right w:val="none" w:sz="0" w:space="0" w:color="auto"/>
          </w:divBdr>
        </w:div>
        <w:div w:id="1435780222">
          <w:marLeft w:val="0"/>
          <w:marRight w:val="0"/>
          <w:marTop w:val="0"/>
          <w:marBottom w:val="0"/>
          <w:divBdr>
            <w:top w:val="none" w:sz="0" w:space="0" w:color="auto"/>
            <w:left w:val="none" w:sz="0" w:space="0" w:color="auto"/>
            <w:bottom w:val="none" w:sz="0" w:space="0" w:color="auto"/>
            <w:right w:val="none" w:sz="0" w:space="0" w:color="auto"/>
          </w:divBdr>
        </w:div>
        <w:div w:id="1735159016">
          <w:marLeft w:val="0"/>
          <w:marRight w:val="0"/>
          <w:marTop w:val="0"/>
          <w:marBottom w:val="0"/>
          <w:divBdr>
            <w:top w:val="none" w:sz="0" w:space="0" w:color="auto"/>
            <w:left w:val="none" w:sz="0" w:space="0" w:color="auto"/>
            <w:bottom w:val="none" w:sz="0" w:space="0" w:color="auto"/>
            <w:right w:val="none" w:sz="0" w:space="0" w:color="auto"/>
          </w:divBdr>
        </w:div>
        <w:div w:id="2015112104">
          <w:marLeft w:val="0"/>
          <w:marRight w:val="0"/>
          <w:marTop w:val="0"/>
          <w:marBottom w:val="0"/>
          <w:divBdr>
            <w:top w:val="none" w:sz="0" w:space="0" w:color="auto"/>
            <w:left w:val="none" w:sz="0" w:space="0" w:color="auto"/>
            <w:bottom w:val="none" w:sz="0" w:space="0" w:color="auto"/>
            <w:right w:val="none" w:sz="0" w:space="0" w:color="auto"/>
          </w:divBdr>
        </w:div>
        <w:div w:id="2070615517">
          <w:marLeft w:val="0"/>
          <w:marRight w:val="0"/>
          <w:marTop w:val="0"/>
          <w:marBottom w:val="0"/>
          <w:divBdr>
            <w:top w:val="none" w:sz="0" w:space="0" w:color="auto"/>
            <w:left w:val="none" w:sz="0" w:space="0" w:color="auto"/>
            <w:bottom w:val="none" w:sz="0" w:space="0" w:color="auto"/>
            <w:right w:val="none" w:sz="0" w:space="0" w:color="auto"/>
          </w:divBdr>
        </w:div>
      </w:divsChild>
    </w:div>
    <w:div w:id="1607689687">
      <w:bodyDiv w:val="1"/>
      <w:marLeft w:val="0"/>
      <w:marRight w:val="0"/>
      <w:marTop w:val="0"/>
      <w:marBottom w:val="0"/>
      <w:divBdr>
        <w:top w:val="none" w:sz="0" w:space="0" w:color="auto"/>
        <w:left w:val="none" w:sz="0" w:space="0" w:color="auto"/>
        <w:bottom w:val="none" w:sz="0" w:space="0" w:color="auto"/>
        <w:right w:val="none" w:sz="0" w:space="0" w:color="auto"/>
      </w:divBdr>
      <w:divsChild>
        <w:div w:id="16543066">
          <w:marLeft w:val="0"/>
          <w:marRight w:val="0"/>
          <w:marTop w:val="0"/>
          <w:marBottom w:val="0"/>
          <w:divBdr>
            <w:top w:val="none" w:sz="0" w:space="0" w:color="auto"/>
            <w:left w:val="none" w:sz="0" w:space="0" w:color="auto"/>
            <w:bottom w:val="none" w:sz="0" w:space="0" w:color="auto"/>
            <w:right w:val="none" w:sz="0" w:space="0" w:color="auto"/>
          </w:divBdr>
        </w:div>
        <w:div w:id="64496920">
          <w:marLeft w:val="0"/>
          <w:marRight w:val="0"/>
          <w:marTop w:val="0"/>
          <w:marBottom w:val="0"/>
          <w:divBdr>
            <w:top w:val="none" w:sz="0" w:space="0" w:color="auto"/>
            <w:left w:val="none" w:sz="0" w:space="0" w:color="auto"/>
            <w:bottom w:val="none" w:sz="0" w:space="0" w:color="auto"/>
            <w:right w:val="none" w:sz="0" w:space="0" w:color="auto"/>
          </w:divBdr>
        </w:div>
        <w:div w:id="118111509">
          <w:marLeft w:val="0"/>
          <w:marRight w:val="0"/>
          <w:marTop w:val="0"/>
          <w:marBottom w:val="0"/>
          <w:divBdr>
            <w:top w:val="none" w:sz="0" w:space="0" w:color="auto"/>
            <w:left w:val="none" w:sz="0" w:space="0" w:color="auto"/>
            <w:bottom w:val="none" w:sz="0" w:space="0" w:color="auto"/>
            <w:right w:val="none" w:sz="0" w:space="0" w:color="auto"/>
          </w:divBdr>
        </w:div>
        <w:div w:id="122966022">
          <w:marLeft w:val="0"/>
          <w:marRight w:val="0"/>
          <w:marTop w:val="0"/>
          <w:marBottom w:val="0"/>
          <w:divBdr>
            <w:top w:val="none" w:sz="0" w:space="0" w:color="auto"/>
            <w:left w:val="none" w:sz="0" w:space="0" w:color="auto"/>
            <w:bottom w:val="none" w:sz="0" w:space="0" w:color="auto"/>
            <w:right w:val="none" w:sz="0" w:space="0" w:color="auto"/>
          </w:divBdr>
        </w:div>
        <w:div w:id="155540153">
          <w:marLeft w:val="0"/>
          <w:marRight w:val="0"/>
          <w:marTop w:val="0"/>
          <w:marBottom w:val="0"/>
          <w:divBdr>
            <w:top w:val="none" w:sz="0" w:space="0" w:color="auto"/>
            <w:left w:val="none" w:sz="0" w:space="0" w:color="auto"/>
            <w:bottom w:val="none" w:sz="0" w:space="0" w:color="auto"/>
            <w:right w:val="none" w:sz="0" w:space="0" w:color="auto"/>
          </w:divBdr>
        </w:div>
        <w:div w:id="161745950">
          <w:marLeft w:val="0"/>
          <w:marRight w:val="0"/>
          <w:marTop w:val="0"/>
          <w:marBottom w:val="0"/>
          <w:divBdr>
            <w:top w:val="none" w:sz="0" w:space="0" w:color="auto"/>
            <w:left w:val="none" w:sz="0" w:space="0" w:color="auto"/>
            <w:bottom w:val="none" w:sz="0" w:space="0" w:color="auto"/>
            <w:right w:val="none" w:sz="0" w:space="0" w:color="auto"/>
          </w:divBdr>
        </w:div>
        <w:div w:id="227082736">
          <w:marLeft w:val="0"/>
          <w:marRight w:val="0"/>
          <w:marTop w:val="0"/>
          <w:marBottom w:val="0"/>
          <w:divBdr>
            <w:top w:val="none" w:sz="0" w:space="0" w:color="auto"/>
            <w:left w:val="none" w:sz="0" w:space="0" w:color="auto"/>
            <w:bottom w:val="none" w:sz="0" w:space="0" w:color="auto"/>
            <w:right w:val="none" w:sz="0" w:space="0" w:color="auto"/>
          </w:divBdr>
        </w:div>
        <w:div w:id="248269178">
          <w:marLeft w:val="0"/>
          <w:marRight w:val="0"/>
          <w:marTop w:val="0"/>
          <w:marBottom w:val="0"/>
          <w:divBdr>
            <w:top w:val="none" w:sz="0" w:space="0" w:color="auto"/>
            <w:left w:val="none" w:sz="0" w:space="0" w:color="auto"/>
            <w:bottom w:val="none" w:sz="0" w:space="0" w:color="auto"/>
            <w:right w:val="none" w:sz="0" w:space="0" w:color="auto"/>
          </w:divBdr>
        </w:div>
        <w:div w:id="274871835">
          <w:marLeft w:val="0"/>
          <w:marRight w:val="0"/>
          <w:marTop w:val="0"/>
          <w:marBottom w:val="0"/>
          <w:divBdr>
            <w:top w:val="none" w:sz="0" w:space="0" w:color="auto"/>
            <w:left w:val="none" w:sz="0" w:space="0" w:color="auto"/>
            <w:bottom w:val="none" w:sz="0" w:space="0" w:color="auto"/>
            <w:right w:val="none" w:sz="0" w:space="0" w:color="auto"/>
          </w:divBdr>
        </w:div>
        <w:div w:id="285048307">
          <w:marLeft w:val="0"/>
          <w:marRight w:val="0"/>
          <w:marTop w:val="0"/>
          <w:marBottom w:val="0"/>
          <w:divBdr>
            <w:top w:val="none" w:sz="0" w:space="0" w:color="auto"/>
            <w:left w:val="none" w:sz="0" w:space="0" w:color="auto"/>
            <w:bottom w:val="none" w:sz="0" w:space="0" w:color="auto"/>
            <w:right w:val="none" w:sz="0" w:space="0" w:color="auto"/>
          </w:divBdr>
        </w:div>
        <w:div w:id="369503258">
          <w:marLeft w:val="0"/>
          <w:marRight w:val="0"/>
          <w:marTop w:val="0"/>
          <w:marBottom w:val="0"/>
          <w:divBdr>
            <w:top w:val="none" w:sz="0" w:space="0" w:color="auto"/>
            <w:left w:val="none" w:sz="0" w:space="0" w:color="auto"/>
            <w:bottom w:val="none" w:sz="0" w:space="0" w:color="auto"/>
            <w:right w:val="none" w:sz="0" w:space="0" w:color="auto"/>
          </w:divBdr>
        </w:div>
        <w:div w:id="421100398">
          <w:marLeft w:val="0"/>
          <w:marRight w:val="0"/>
          <w:marTop w:val="0"/>
          <w:marBottom w:val="0"/>
          <w:divBdr>
            <w:top w:val="none" w:sz="0" w:space="0" w:color="auto"/>
            <w:left w:val="none" w:sz="0" w:space="0" w:color="auto"/>
            <w:bottom w:val="none" w:sz="0" w:space="0" w:color="auto"/>
            <w:right w:val="none" w:sz="0" w:space="0" w:color="auto"/>
          </w:divBdr>
        </w:div>
        <w:div w:id="464741547">
          <w:marLeft w:val="0"/>
          <w:marRight w:val="0"/>
          <w:marTop w:val="0"/>
          <w:marBottom w:val="0"/>
          <w:divBdr>
            <w:top w:val="none" w:sz="0" w:space="0" w:color="auto"/>
            <w:left w:val="none" w:sz="0" w:space="0" w:color="auto"/>
            <w:bottom w:val="none" w:sz="0" w:space="0" w:color="auto"/>
            <w:right w:val="none" w:sz="0" w:space="0" w:color="auto"/>
          </w:divBdr>
        </w:div>
        <w:div w:id="477765592">
          <w:marLeft w:val="0"/>
          <w:marRight w:val="0"/>
          <w:marTop w:val="0"/>
          <w:marBottom w:val="0"/>
          <w:divBdr>
            <w:top w:val="none" w:sz="0" w:space="0" w:color="auto"/>
            <w:left w:val="none" w:sz="0" w:space="0" w:color="auto"/>
            <w:bottom w:val="none" w:sz="0" w:space="0" w:color="auto"/>
            <w:right w:val="none" w:sz="0" w:space="0" w:color="auto"/>
          </w:divBdr>
        </w:div>
        <w:div w:id="638923472">
          <w:marLeft w:val="0"/>
          <w:marRight w:val="0"/>
          <w:marTop w:val="0"/>
          <w:marBottom w:val="0"/>
          <w:divBdr>
            <w:top w:val="none" w:sz="0" w:space="0" w:color="auto"/>
            <w:left w:val="none" w:sz="0" w:space="0" w:color="auto"/>
            <w:bottom w:val="none" w:sz="0" w:space="0" w:color="auto"/>
            <w:right w:val="none" w:sz="0" w:space="0" w:color="auto"/>
          </w:divBdr>
        </w:div>
        <w:div w:id="639845191">
          <w:marLeft w:val="0"/>
          <w:marRight w:val="0"/>
          <w:marTop w:val="0"/>
          <w:marBottom w:val="0"/>
          <w:divBdr>
            <w:top w:val="none" w:sz="0" w:space="0" w:color="auto"/>
            <w:left w:val="none" w:sz="0" w:space="0" w:color="auto"/>
            <w:bottom w:val="none" w:sz="0" w:space="0" w:color="auto"/>
            <w:right w:val="none" w:sz="0" w:space="0" w:color="auto"/>
          </w:divBdr>
        </w:div>
        <w:div w:id="653492086">
          <w:marLeft w:val="0"/>
          <w:marRight w:val="0"/>
          <w:marTop w:val="0"/>
          <w:marBottom w:val="0"/>
          <w:divBdr>
            <w:top w:val="none" w:sz="0" w:space="0" w:color="auto"/>
            <w:left w:val="none" w:sz="0" w:space="0" w:color="auto"/>
            <w:bottom w:val="none" w:sz="0" w:space="0" w:color="auto"/>
            <w:right w:val="none" w:sz="0" w:space="0" w:color="auto"/>
          </w:divBdr>
        </w:div>
        <w:div w:id="667950460">
          <w:marLeft w:val="0"/>
          <w:marRight w:val="0"/>
          <w:marTop w:val="0"/>
          <w:marBottom w:val="0"/>
          <w:divBdr>
            <w:top w:val="none" w:sz="0" w:space="0" w:color="auto"/>
            <w:left w:val="none" w:sz="0" w:space="0" w:color="auto"/>
            <w:bottom w:val="none" w:sz="0" w:space="0" w:color="auto"/>
            <w:right w:val="none" w:sz="0" w:space="0" w:color="auto"/>
          </w:divBdr>
        </w:div>
        <w:div w:id="805242718">
          <w:marLeft w:val="0"/>
          <w:marRight w:val="0"/>
          <w:marTop w:val="0"/>
          <w:marBottom w:val="0"/>
          <w:divBdr>
            <w:top w:val="none" w:sz="0" w:space="0" w:color="auto"/>
            <w:left w:val="none" w:sz="0" w:space="0" w:color="auto"/>
            <w:bottom w:val="none" w:sz="0" w:space="0" w:color="auto"/>
            <w:right w:val="none" w:sz="0" w:space="0" w:color="auto"/>
          </w:divBdr>
        </w:div>
        <w:div w:id="893927690">
          <w:marLeft w:val="0"/>
          <w:marRight w:val="0"/>
          <w:marTop w:val="0"/>
          <w:marBottom w:val="0"/>
          <w:divBdr>
            <w:top w:val="none" w:sz="0" w:space="0" w:color="auto"/>
            <w:left w:val="none" w:sz="0" w:space="0" w:color="auto"/>
            <w:bottom w:val="none" w:sz="0" w:space="0" w:color="auto"/>
            <w:right w:val="none" w:sz="0" w:space="0" w:color="auto"/>
          </w:divBdr>
        </w:div>
        <w:div w:id="979505554">
          <w:marLeft w:val="0"/>
          <w:marRight w:val="0"/>
          <w:marTop w:val="0"/>
          <w:marBottom w:val="0"/>
          <w:divBdr>
            <w:top w:val="none" w:sz="0" w:space="0" w:color="auto"/>
            <w:left w:val="none" w:sz="0" w:space="0" w:color="auto"/>
            <w:bottom w:val="none" w:sz="0" w:space="0" w:color="auto"/>
            <w:right w:val="none" w:sz="0" w:space="0" w:color="auto"/>
          </w:divBdr>
        </w:div>
        <w:div w:id="981233299">
          <w:marLeft w:val="0"/>
          <w:marRight w:val="0"/>
          <w:marTop w:val="0"/>
          <w:marBottom w:val="0"/>
          <w:divBdr>
            <w:top w:val="none" w:sz="0" w:space="0" w:color="auto"/>
            <w:left w:val="none" w:sz="0" w:space="0" w:color="auto"/>
            <w:bottom w:val="none" w:sz="0" w:space="0" w:color="auto"/>
            <w:right w:val="none" w:sz="0" w:space="0" w:color="auto"/>
          </w:divBdr>
        </w:div>
        <w:div w:id="1161040944">
          <w:marLeft w:val="0"/>
          <w:marRight w:val="0"/>
          <w:marTop w:val="0"/>
          <w:marBottom w:val="0"/>
          <w:divBdr>
            <w:top w:val="none" w:sz="0" w:space="0" w:color="auto"/>
            <w:left w:val="none" w:sz="0" w:space="0" w:color="auto"/>
            <w:bottom w:val="none" w:sz="0" w:space="0" w:color="auto"/>
            <w:right w:val="none" w:sz="0" w:space="0" w:color="auto"/>
          </w:divBdr>
        </w:div>
        <w:div w:id="1470128532">
          <w:marLeft w:val="0"/>
          <w:marRight w:val="0"/>
          <w:marTop w:val="0"/>
          <w:marBottom w:val="0"/>
          <w:divBdr>
            <w:top w:val="none" w:sz="0" w:space="0" w:color="auto"/>
            <w:left w:val="none" w:sz="0" w:space="0" w:color="auto"/>
            <w:bottom w:val="none" w:sz="0" w:space="0" w:color="auto"/>
            <w:right w:val="none" w:sz="0" w:space="0" w:color="auto"/>
          </w:divBdr>
        </w:div>
        <w:div w:id="1579049800">
          <w:marLeft w:val="0"/>
          <w:marRight w:val="0"/>
          <w:marTop w:val="0"/>
          <w:marBottom w:val="0"/>
          <w:divBdr>
            <w:top w:val="none" w:sz="0" w:space="0" w:color="auto"/>
            <w:left w:val="none" w:sz="0" w:space="0" w:color="auto"/>
            <w:bottom w:val="none" w:sz="0" w:space="0" w:color="auto"/>
            <w:right w:val="none" w:sz="0" w:space="0" w:color="auto"/>
          </w:divBdr>
        </w:div>
        <w:div w:id="1613200637">
          <w:marLeft w:val="0"/>
          <w:marRight w:val="0"/>
          <w:marTop w:val="0"/>
          <w:marBottom w:val="0"/>
          <w:divBdr>
            <w:top w:val="none" w:sz="0" w:space="0" w:color="auto"/>
            <w:left w:val="none" w:sz="0" w:space="0" w:color="auto"/>
            <w:bottom w:val="none" w:sz="0" w:space="0" w:color="auto"/>
            <w:right w:val="none" w:sz="0" w:space="0" w:color="auto"/>
          </w:divBdr>
        </w:div>
        <w:div w:id="1688678223">
          <w:marLeft w:val="0"/>
          <w:marRight w:val="0"/>
          <w:marTop w:val="0"/>
          <w:marBottom w:val="0"/>
          <w:divBdr>
            <w:top w:val="none" w:sz="0" w:space="0" w:color="auto"/>
            <w:left w:val="none" w:sz="0" w:space="0" w:color="auto"/>
            <w:bottom w:val="none" w:sz="0" w:space="0" w:color="auto"/>
            <w:right w:val="none" w:sz="0" w:space="0" w:color="auto"/>
          </w:divBdr>
        </w:div>
        <w:div w:id="1791434821">
          <w:marLeft w:val="0"/>
          <w:marRight w:val="0"/>
          <w:marTop w:val="0"/>
          <w:marBottom w:val="0"/>
          <w:divBdr>
            <w:top w:val="none" w:sz="0" w:space="0" w:color="auto"/>
            <w:left w:val="none" w:sz="0" w:space="0" w:color="auto"/>
            <w:bottom w:val="none" w:sz="0" w:space="0" w:color="auto"/>
            <w:right w:val="none" w:sz="0" w:space="0" w:color="auto"/>
          </w:divBdr>
        </w:div>
        <w:div w:id="1814058527">
          <w:marLeft w:val="0"/>
          <w:marRight w:val="0"/>
          <w:marTop w:val="0"/>
          <w:marBottom w:val="0"/>
          <w:divBdr>
            <w:top w:val="none" w:sz="0" w:space="0" w:color="auto"/>
            <w:left w:val="none" w:sz="0" w:space="0" w:color="auto"/>
            <w:bottom w:val="none" w:sz="0" w:space="0" w:color="auto"/>
            <w:right w:val="none" w:sz="0" w:space="0" w:color="auto"/>
          </w:divBdr>
        </w:div>
        <w:div w:id="1991518329">
          <w:marLeft w:val="0"/>
          <w:marRight w:val="0"/>
          <w:marTop w:val="0"/>
          <w:marBottom w:val="0"/>
          <w:divBdr>
            <w:top w:val="none" w:sz="0" w:space="0" w:color="auto"/>
            <w:left w:val="none" w:sz="0" w:space="0" w:color="auto"/>
            <w:bottom w:val="none" w:sz="0" w:space="0" w:color="auto"/>
            <w:right w:val="none" w:sz="0" w:space="0" w:color="auto"/>
          </w:divBdr>
        </w:div>
        <w:div w:id="2043629183">
          <w:marLeft w:val="0"/>
          <w:marRight w:val="0"/>
          <w:marTop w:val="0"/>
          <w:marBottom w:val="0"/>
          <w:divBdr>
            <w:top w:val="none" w:sz="0" w:space="0" w:color="auto"/>
            <w:left w:val="none" w:sz="0" w:space="0" w:color="auto"/>
            <w:bottom w:val="none" w:sz="0" w:space="0" w:color="auto"/>
            <w:right w:val="none" w:sz="0" w:space="0" w:color="auto"/>
          </w:divBdr>
        </w:div>
        <w:div w:id="2047829182">
          <w:marLeft w:val="0"/>
          <w:marRight w:val="0"/>
          <w:marTop w:val="0"/>
          <w:marBottom w:val="0"/>
          <w:divBdr>
            <w:top w:val="none" w:sz="0" w:space="0" w:color="auto"/>
            <w:left w:val="none" w:sz="0" w:space="0" w:color="auto"/>
            <w:bottom w:val="none" w:sz="0" w:space="0" w:color="auto"/>
            <w:right w:val="none" w:sz="0" w:space="0" w:color="auto"/>
          </w:divBdr>
        </w:div>
      </w:divsChild>
    </w:div>
    <w:div w:id="1658538133">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05792681">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1964538097">
      <w:bodyDiv w:val="1"/>
      <w:marLeft w:val="0"/>
      <w:marRight w:val="0"/>
      <w:marTop w:val="0"/>
      <w:marBottom w:val="0"/>
      <w:divBdr>
        <w:top w:val="none" w:sz="0" w:space="0" w:color="auto"/>
        <w:left w:val="none" w:sz="0" w:space="0" w:color="auto"/>
        <w:bottom w:val="none" w:sz="0" w:space="0" w:color="auto"/>
        <w:right w:val="none" w:sz="0" w:space="0" w:color="auto"/>
      </w:divBdr>
    </w:div>
    <w:div w:id="2029284632">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4.xml"/><Relationship Id="rId39" Type="http://schemas.openxmlformats.org/officeDocument/2006/relationships/image" Target="media/image5.emf"/><Relationship Id="rId21" Type="http://schemas.openxmlformats.org/officeDocument/2006/relationships/header" Target="header7.xml"/><Relationship Id="rId34" Type="http://schemas.openxmlformats.org/officeDocument/2006/relationships/header" Target="header17.xml"/><Relationship Id="rId42" Type="http://schemas.openxmlformats.org/officeDocument/2006/relationships/header" Target="header24.xml"/><Relationship Id="rId47" Type="http://schemas.openxmlformats.org/officeDocument/2006/relationships/header" Target="header29.xml"/><Relationship Id="rId50" Type="http://schemas.openxmlformats.org/officeDocument/2006/relationships/header" Target="header32.xml"/><Relationship Id="rId55" Type="http://schemas.openxmlformats.org/officeDocument/2006/relationships/header" Target="header3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header" Target="header2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image" Target="media/image4.emf"/><Relationship Id="rId41" Type="http://schemas.openxmlformats.org/officeDocument/2006/relationships/header" Target="header23.xml"/><Relationship Id="rId54" Type="http://schemas.openxmlformats.org/officeDocument/2006/relationships/header" Target="header3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image" Target="media/image6.emf"/><Relationship Id="rId58"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header" Target="header9.xml"/><Relationship Id="rId28" Type="http://schemas.openxmlformats.org/officeDocument/2006/relationships/footer" Target="footer5.xml"/><Relationship Id="rId36" Type="http://schemas.openxmlformats.org/officeDocument/2006/relationships/header" Target="header19.xml"/><Relationship Id="rId49" Type="http://schemas.openxmlformats.org/officeDocument/2006/relationships/header" Target="header31.xml"/><Relationship Id="rId57"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header" Target="header14.xml"/><Relationship Id="rId44" Type="http://schemas.openxmlformats.org/officeDocument/2006/relationships/header" Target="header26.xml"/><Relationship Id="rId52" Type="http://schemas.openxmlformats.org/officeDocument/2006/relationships/header" Target="header3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33.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07CE2-FEE0-4444-8D99-5CA643C4D29C}">
  <ds:schemaRefs>
    <ds:schemaRef ds:uri="http://schemas.openxmlformats.org/officeDocument/2006/bibliography"/>
  </ds:schemaRefs>
</ds:datastoreItem>
</file>

<file path=customXml/itemProps2.xml><?xml version="1.0" encoding="utf-8"?>
<ds:datastoreItem xmlns:ds="http://schemas.openxmlformats.org/officeDocument/2006/customXml" ds:itemID="{939057E9-1644-4249-82CF-A17B27BB3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202</Pages>
  <Words>57251</Words>
  <Characters>343510</Characters>
  <Application>Microsoft Office Word</Application>
  <DocSecurity>0</DocSecurity>
  <Lines>2862</Lines>
  <Paragraphs>799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399962</CharactersWithSpaces>
  <SharedDoc>false</SharedDoc>
  <HLinks>
    <vt:vector size="186" baseType="variant">
      <vt:variant>
        <vt:i4>1572917</vt:i4>
      </vt:variant>
      <vt:variant>
        <vt:i4>182</vt:i4>
      </vt:variant>
      <vt:variant>
        <vt:i4>0</vt:i4>
      </vt:variant>
      <vt:variant>
        <vt:i4>5</vt:i4>
      </vt:variant>
      <vt:variant>
        <vt:lpwstr/>
      </vt:variant>
      <vt:variant>
        <vt:lpwstr>_Toc34052947</vt:lpwstr>
      </vt:variant>
      <vt:variant>
        <vt:i4>1638453</vt:i4>
      </vt:variant>
      <vt:variant>
        <vt:i4>176</vt:i4>
      </vt:variant>
      <vt:variant>
        <vt:i4>0</vt:i4>
      </vt:variant>
      <vt:variant>
        <vt:i4>5</vt:i4>
      </vt:variant>
      <vt:variant>
        <vt:lpwstr/>
      </vt:variant>
      <vt:variant>
        <vt:lpwstr>_Toc34052946</vt:lpwstr>
      </vt:variant>
      <vt:variant>
        <vt:i4>1703989</vt:i4>
      </vt:variant>
      <vt:variant>
        <vt:i4>170</vt:i4>
      </vt:variant>
      <vt:variant>
        <vt:i4>0</vt:i4>
      </vt:variant>
      <vt:variant>
        <vt:i4>5</vt:i4>
      </vt:variant>
      <vt:variant>
        <vt:lpwstr/>
      </vt:variant>
      <vt:variant>
        <vt:lpwstr>_Toc34052945</vt:lpwstr>
      </vt:variant>
      <vt:variant>
        <vt:i4>1769525</vt:i4>
      </vt:variant>
      <vt:variant>
        <vt:i4>164</vt:i4>
      </vt:variant>
      <vt:variant>
        <vt:i4>0</vt:i4>
      </vt:variant>
      <vt:variant>
        <vt:i4>5</vt:i4>
      </vt:variant>
      <vt:variant>
        <vt:lpwstr/>
      </vt:variant>
      <vt:variant>
        <vt:lpwstr>_Toc34052944</vt:lpwstr>
      </vt:variant>
      <vt:variant>
        <vt:i4>1835061</vt:i4>
      </vt:variant>
      <vt:variant>
        <vt:i4>158</vt:i4>
      </vt:variant>
      <vt:variant>
        <vt:i4>0</vt:i4>
      </vt:variant>
      <vt:variant>
        <vt:i4>5</vt:i4>
      </vt:variant>
      <vt:variant>
        <vt:lpwstr/>
      </vt:variant>
      <vt:variant>
        <vt:lpwstr>_Toc34052943</vt:lpwstr>
      </vt:variant>
      <vt:variant>
        <vt:i4>1900597</vt:i4>
      </vt:variant>
      <vt:variant>
        <vt:i4>152</vt:i4>
      </vt:variant>
      <vt:variant>
        <vt:i4>0</vt:i4>
      </vt:variant>
      <vt:variant>
        <vt:i4>5</vt:i4>
      </vt:variant>
      <vt:variant>
        <vt:lpwstr/>
      </vt:variant>
      <vt:variant>
        <vt:lpwstr>_Toc34052942</vt:lpwstr>
      </vt:variant>
      <vt:variant>
        <vt:i4>1966133</vt:i4>
      </vt:variant>
      <vt:variant>
        <vt:i4>146</vt:i4>
      </vt:variant>
      <vt:variant>
        <vt:i4>0</vt:i4>
      </vt:variant>
      <vt:variant>
        <vt:i4>5</vt:i4>
      </vt:variant>
      <vt:variant>
        <vt:lpwstr/>
      </vt:variant>
      <vt:variant>
        <vt:lpwstr>_Toc34052941</vt:lpwstr>
      </vt:variant>
      <vt:variant>
        <vt:i4>2031669</vt:i4>
      </vt:variant>
      <vt:variant>
        <vt:i4>140</vt:i4>
      </vt:variant>
      <vt:variant>
        <vt:i4>0</vt:i4>
      </vt:variant>
      <vt:variant>
        <vt:i4>5</vt:i4>
      </vt:variant>
      <vt:variant>
        <vt:lpwstr/>
      </vt:variant>
      <vt:variant>
        <vt:lpwstr>_Toc34052940</vt:lpwstr>
      </vt:variant>
      <vt:variant>
        <vt:i4>1441842</vt:i4>
      </vt:variant>
      <vt:variant>
        <vt:i4>134</vt:i4>
      </vt:variant>
      <vt:variant>
        <vt:i4>0</vt:i4>
      </vt:variant>
      <vt:variant>
        <vt:i4>5</vt:i4>
      </vt:variant>
      <vt:variant>
        <vt:lpwstr/>
      </vt:variant>
      <vt:variant>
        <vt:lpwstr>_Toc34052939</vt:lpwstr>
      </vt:variant>
      <vt:variant>
        <vt:i4>1507378</vt:i4>
      </vt:variant>
      <vt:variant>
        <vt:i4>128</vt:i4>
      </vt:variant>
      <vt:variant>
        <vt:i4>0</vt:i4>
      </vt:variant>
      <vt:variant>
        <vt:i4>5</vt:i4>
      </vt:variant>
      <vt:variant>
        <vt:lpwstr/>
      </vt:variant>
      <vt:variant>
        <vt:lpwstr>_Toc34052938</vt:lpwstr>
      </vt:variant>
      <vt:variant>
        <vt:i4>1572914</vt:i4>
      </vt:variant>
      <vt:variant>
        <vt:i4>122</vt:i4>
      </vt:variant>
      <vt:variant>
        <vt:i4>0</vt:i4>
      </vt:variant>
      <vt:variant>
        <vt:i4>5</vt:i4>
      </vt:variant>
      <vt:variant>
        <vt:lpwstr/>
      </vt:variant>
      <vt:variant>
        <vt:lpwstr>_Toc34052937</vt:lpwstr>
      </vt:variant>
      <vt:variant>
        <vt:i4>1638450</vt:i4>
      </vt:variant>
      <vt:variant>
        <vt:i4>116</vt:i4>
      </vt:variant>
      <vt:variant>
        <vt:i4>0</vt:i4>
      </vt:variant>
      <vt:variant>
        <vt:i4>5</vt:i4>
      </vt:variant>
      <vt:variant>
        <vt:lpwstr/>
      </vt:variant>
      <vt:variant>
        <vt:lpwstr>_Toc34052936</vt:lpwstr>
      </vt:variant>
      <vt:variant>
        <vt:i4>1703986</vt:i4>
      </vt:variant>
      <vt:variant>
        <vt:i4>110</vt:i4>
      </vt:variant>
      <vt:variant>
        <vt:i4>0</vt:i4>
      </vt:variant>
      <vt:variant>
        <vt:i4>5</vt:i4>
      </vt:variant>
      <vt:variant>
        <vt:lpwstr/>
      </vt:variant>
      <vt:variant>
        <vt:lpwstr>_Toc34052935</vt:lpwstr>
      </vt:variant>
      <vt:variant>
        <vt:i4>1769522</vt:i4>
      </vt:variant>
      <vt:variant>
        <vt:i4>104</vt:i4>
      </vt:variant>
      <vt:variant>
        <vt:i4>0</vt:i4>
      </vt:variant>
      <vt:variant>
        <vt:i4>5</vt:i4>
      </vt:variant>
      <vt:variant>
        <vt:lpwstr/>
      </vt:variant>
      <vt:variant>
        <vt:lpwstr>_Toc34052934</vt:lpwstr>
      </vt:variant>
      <vt:variant>
        <vt:i4>1835058</vt:i4>
      </vt:variant>
      <vt:variant>
        <vt:i4>98</vt:i4>
      </vt:variant>
      <vt:variant>
        <vt:i4>0</vt:i4>
      </vt:variant>
      <vt:variant>
        <vt:i4>5</vt:i4>
      </vt:variant>
      <vt:variant>
        <vt:lpwstr/>
      </vt:variant>
      <vt:variant>
        <vt:lpwstr>_Toc34052933</vt:lpwstr>
      </vt:variant>
      <vt:variant>
        <vt:i4>1900594</vt:i4>
      </vt:variant>
      <vt:variant>
        <vt:i4>92</vt:i4>
      </vt:variant>
      <vt:variant>
        <vt:i4>0</vt:i4>
      </vt:variant>
      <vt:variant>
        <vt:i4>5</vt:i4>
      </vt:variant>
      <vt:variant>
        <vt:lpwstr/>
      </vt:variant>
      <vt:variant>
        <vt:lpwstr>_Toc34052932</vt:lpwstr>
      </vt:variant>
      <vt:variant>
        <vt:i4>1966130</vt:i4>
      </vt:variant>
      <vt:variant>
        <vt:i4>86</vt:i4>
      </vt:variant>
      <vt:variant>
        <vt:i4>0</vt:i4>
      </vt:variant>
      <vt:variant>
        <vt:i4>5</vt:i4>
      </vt:variant>
      <vt:variant>
        <vt:lpwstr/>
      </vt:variant>
      <vt:variant>
        <vt:lpwstr>_Toc34052931</vt:lpwstr>
      </vt:variant>
      <vt:variant>
        <vt:i4>2031666</vt:i4>
      </vt:variant>
      <vt:variant>
        <vt:i4>80</vt:i4>
      </vt:variant>
      <vt:variant>
        <vt:i4>0</vt:i4>
      </vt:variant>
      <vt:variant>
        <vt:i4>5</vt:i4>
      </vt:variant>
      <vt:variant>
        <vt:lpwstr/>
      </vt:variant>
      <vt:variant>
        <vt:lpwstr>_Toc34052930</vt:lpwstr>
      </vt:variant>
      <vt:variant>
        <vt:i4>1441843</vt:i4>
      </vt:variant>
      <vt:variant>
        <vt:i4>74</vt:i4>
      </vt:variant>
      <vt:variant>
        <vt:i4>0</vt:i4>
      </vt:variant>
      <vt:variant>
        <vt:i4>5</vt:i4>
      </vt:variant>
      <vt:variant>
        <vt:lpwstr/>
      </vt:variant>
      <vt:variant>
        <vt:lpwstr>_Toc34052929</vt:lpwstr>
      </vt:variant>
      <vt:variant>
        <vt:i4>1507379</vt:i4>
      </vt:variant>
      <vt:variant>
        <vt:i4>68</vt:i4>
      </vt:variant>
      <vt:variant>
        <vt:i4>0</vt:i4>
      </vt:variant>
      <vt:variant>
        <vt:i4>5</vt:i4>
      </vt:variant>
      <vt:variant>
        <vt:lpwstr/>
      </vt:variant>
      <vt:variant>
        <vt:lpwstr>_Toc34052928</vt:lpwstr>
      </vt:variant>
      <vt:variant>
        <vt:i4>1572915</vt:i4>
      </vt:variant>
      <vt:variant>
        <vt:i4>62</vt:i4>
      </vt:variant>
      <vt:variant>
        <vt:i4>0</vt:i4>
      </vt:variant>
      <vt:variant>
        <vt:i4>5</vt:i4>
      </vt:variant>
      <vt:variant>
        <vt:lpwstr/>
      </vt:variant>
      <vt:variant>
        <vt:lpwstr>_Toc34052927</vt:lpwstr>
      </vt:variant>
      <vt:variant>
        <vt:i4>1638451</vt:i4>
      </vt:variant>
      <vt:variant>
        <vt:i4>56</vt:i4>
      </vt:variant>
      <vt:variant>
        <vt:i4>0</vt:i4>
      </vt:variant>
      <vt:variant>
        <vt:i4>5</vt:i4>
      </vt:variant>
      <vt:variant>
        <vt:lpwstr/>
      </vt:variant>
      <vt:variant>
        <vt:lpwstr>_Toc34052926</vt:lpwstr>
      </vt:variant>
      <vt:variant>
        <vt:i4>1703987</vt:i4>
      </vt:variant>
      <vt:variant>
        <vt:i4>50</vt:i4>
      </vt:variant>
      <vt:variant>
        <vt:i4>0</vt:i4>
      </vt:variant>
      <vt:variant>
        <vt:i4>5</vt:i4>
      </vt:variant>
      <vt:variant>
        <vt:lpwstr/>
      </vt:variant>
      <vt:variant>
        <vt:lpwstr>_Toc34052925</vt:lpwstr>
      </vt:variant>
      <vt:variant>
        <vt:i4>1769523</vt:i4>
      </vt:variant>
      <vt:variant>
        <vt:i4>44</vt:i4>
      </vt:variant>
      <vt:variant>
        <vt:i4>0</vt:i4>
      </vt:variant>
      <vt:variant>
        <vt:i4>5</vt:i4>
      </vt:variant>
      <vt:variant>
        <vt:lpwstr/>
      </vt:variant>
      <vt:variant>
        <vt:lpwstr>_Toc34052924</vt:lpwstr>
      </vt:variant>
      <vt:variant>
        <vt:i4>1835059</vt:i4>
      </vt:variant>
      <vt:variant>
        <vt:i4>38</vt:i4>
      </vt:variant>
      <vt:variant>
        <vt:i4>0</vt:i4>
      </vt:variant>
      <vt:variant>
        <vt:i4>5</vt:i4>
      </vt:variant>
      <vt:variant>
        <vt:lpwstr/>
      </vt:variant>
      <vt:variant>
        <vt:lpwstr>_Toc34052923</vt:lpwstr>
      </vt:variant>
      <vt:variant>
        <vt:i4>1900595</vt:i4>
      </vt:variant>
      <vt:variant>
        <vt:i4>32</vt:i4>
      </vt:variant>
      <vt:variant>
        <vt:i4>0</vt:i4>
      </vt:variant>
      <vt:variant>
        <vt:i4>5</vt:i4>
      </vt:variant>
      <vt:variant>
        <vt:lpwstr/>
      </vt:variant>
      <vt:variant>
        <vt:lpwstr>_Toc34052922</vt:lpwstr>
      </vt:variant>
      <vt:variant>
        <vt:i4>1966131</vt:i4>
      </vt:variant>
      <vt:variant>
        <vt:i4>26</vt:i4>
      </vt:variant>
      <vt:variant>
        <vt:i4>0</vt:i4>
      </vt:variant>
      <vt:variant>
        <vt:i4>5</vt:i4>
      </vt:variant>
      <vt:variant>
        <vt:lpwstr/>
      </vt:variant>
      <vt:variant>
        <vt:lpwstr>_Toc34052921</vt:lpwstr>
      </vt:variant>
      <vt:variant>
        <vt:i4>2031667</vt:i4>
      </vt:variant>
      <vt:variant>
        <vt:i4>20</vt:i4>
      </vt:variant>
      <vt:variant>
        <vt:i4>0</vt:i4>
      </vt:variant>
      <vt:variant>
        <vt:i4>5</vt:i4>
      </vt:variant>
      <vt:variant>
        <vt:lpwstr/>
      </vt:variant>
      <vt:variant>
        <vt:lpwstr>_Toc34052920</vt:lpwstr>
      </vt:variant>
      <vt:variant>
        <vt:i4>1441840</vt:i4>
      </vt:variant>
      <vt:variant>
        <vt:i4>14</vt:i4>
      </vt:variant>
      <vt:variant>
        <vt:i4>0</vt:i4>
      </vt:variant>
      <vt:variant>
        <vt:i4>5</vt:i4>
      </vt:variant>
      <vt:variant>
        <vt:lpwstr/>
      </vt:variant>
      <vt:variant>
        <vt:lpwstr>_Toc34052919</vt:lpwstr>
      </vt:variant>
      <vt:variant>
        <vt:i4>1507376</vt:i4>
      </vt:variant>
      <vt:variant>
        <vt:i4>8</vt:i4>
      </vt:variant>
      <vt:variant>
        <vt:i4>0</vt:i4>
      </vt:variant>
      <vt:variant>
        <vt:i4>5</vt:i4>
      </vt:variant>
      <vt:variant>
        <vt:lpwstr/>
      </vt:variant>
      <vt:variant>
        <vt:lpwstr>_Toc34052918</vt:lpwstr>
      </vt:variant>
      <vt:variant>
        <vt:i4>1572912</vt:i4>
      </vt:variant>
      <vt:variant>
        <vt:i4>2</vt:i4>
      </vt:variant>
      <vt:variant>
        <vt:i4>0</vt:i4>
      </vt:variant>
      <vt:variant>
        <vt:i4>5</vt:i4>
      </vt:variant>
      <vt:variant>
        <vt:lpwstr/>
      </vt:variant>
      <vt:variant>
        <vt:lpwstr>_Toc34052917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dkorczynska</cp:lastModifiedBy>
  <cp:revision>3</cp:revision>
  <cp:lastPrinted>2020-07-22T08:51:00Z</cp:lastPrinted>
  <dcterms:created xsi:type="dcterms:W3CDTF">2020-10-12T07:32:00Z</dcterms:created>
  <dcterms:modified xsi:type="dcterms:W3CDTF">2020-10-12T08:17:00Z</dcterms:modified>
</cp:coreProperties>
</file>